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3E6B0415" w14:textId="77777777" w:rsidR="000B4FDF" w:rsidRDefault="000B4FDF" w:rsidP="000B4FDF">
      <w:pPr>
        <w:spacing w:after="0" w:line="360" w:lineRule="auto"/>
        <w:jc w:val="center"/>
        <w:rPr>
          <w:rFonts w:ascii="Arial" w:eastAsia="Times New Roman" w:hAnsi="Arial" w:cs="Arial"/>
          <w:bCs/>
          <w:iCs/>
          <w:sz w:val="28"/>
          <w:szCs w:val="20"/>
        </w:rPr>
      </w:pPr>
      <w:r w:rsidRPr="000B4FDF">
        <w:rPr>
          <w:rFonts w:ascii="Arial" w:eastAsia="Times New Roman" w:hAnsi="Arial" w:cs="Arial"/>
          <w:bCs/>
          <w:iCs/>
          <w:sz w:val="28"/>
          <w:szCs w:val="20"/>
        </w:rPr>
        <w:t xml:space="preserve">Združenie obcí </w:t>
      </w:r>
      <w:proofErr w:type="spellStart"/>
      <w:r w:rsidRPr="000B4FDF">
        <w:rPr>
          <w:rFonts w:ascii="Arial" w:eastAsia="Times New Roman" w:hAnsi="Arial" w:cs="Arial"/>
          <w:bCs/>
          <w:iCs/>
          <w:sz w:val="28"/>
          <w:szCs w:val="20"/>
        </w:rPr>
        <w:t>Bielokarpatsko</w:t>
      </w:r>
      <w:proofErr w:type="spellEnd"/>
      <w:r w:rsidRPr="000B4FDF">
        <w:rPr>
          <w:rFonts w:ascii="Arial" w:eastAsia="Times New Roman" w:hAnsi="Arial" w:cs="Arial"/>
          <w:bCs/>
          <w:iCs/>
          <w:sz w:val="28"/>
          <w:szCs w:val="20"/>
        </w:rPr>
        <w:t xml:space="preserve"> - trenčianskeho mikroregiónu </w:t>
      </w:r>
    </w:p>
    <w:p w14:paraId="60579619" w14:textId="10CA5D53" w:rsidR="000B4FDF" w:rsidRPr="000B4FDF" w:rsidRDefault="000B4FDF" w:rsidP="000B4FDF">
      <w:pPr>
        <w:spacing w:after="0" w:line="360" w:lineRule="auto"/>
        <w:jc w:val="center"/>
        <w:rPr>
          <w:rFonts w:ascii="Arial" w:eastAsia="Times New Roman" w:hAnsi="Arial" w:cs="Arial"/>
          <w:bCs/>
          <w:iCs/>
          <w:sz w:val="28"/>
          <w:szCs w:val="20"/>
        </w:rPr>
      </w:pPr>
      <w:r w:rsidRPr="000B4FDF">
        <w:rPr>
          <w:rFonts w:ascii="Arial" w:eastAsia="Times New Roman" w:hAnsi="Arial" w:cs="Arial"/>
          <w:bCs/>
          <w:iCs/>
          <w:sz w:val="28"/>
          <w:szCs w:val="20"/>
        </w:rPr>
        <w:t xml:space="preserve">a Mikroregiónu </w:t>
      </w:r>
      <w:proofErr w:type="spellStart"/>
      <w:r w:rsidRPr="000B4FDF">
        <w:rPr>
          <w:rFonts w:ascii="Arial" w:eastAsia="Times New Roman" w:hAnsi="Arial" w:cs="Arial"/>
          <w:bCs/>
          <w:iCs/>
          <w:sz w:val="28"/>
          <w:szCs w:val="20"/>
        </w:rPr>
        <w:t>Bošáčka</w:t>
      </w:r>
      <w:proofErr w:type="spellEnd"/>
    </w:p>
    <w:p w14:paraId="1B262AA1" w14:textId="77777777" w:rsidR="000B4FDF" w:rsidRPr="000B4FDF" w:rsidRDefault="000B4FDF" w:rsidP="000B4FDF">
      <w:pPr>
        <w:spacing w:after="0" w:line="240" w:lineRule="auto"/>
        <w:jc w:val="center"/>
        <w:rPr>
          <w:rFonts w:ascii="Arial" w:eastAsia="Times New Roman" w:hAnsi="Arial" w:cs="Arial"/>
          <w:b/>
          <w:i/>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D067EBB"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0B4FDF" w:rsidRPr="000A605C">
        <w:rPr>
          <w:rFonts w:ascii="Arial" w:eastAsia="Times New Roman" w:hAnsi="Arial" w:cs="Arial"/>
          <w:sz w:val="28"/>
          <w:szCs w:val="20"/>
        </w:rPr>
        <w:t>R506</w:t>
      </w:r>
      <w:r w:rsidRPr="000A605C">
        <w:rPr>
          <w:rFonts w:ascii="Arial" w:eastAsia="Times New Roman" w:hAnsi="Arial" w:cs="Arial"/>
          <w:sz w:val="28"/>
          <w:szCs w:val="20"/>
        </w:rPr>
        <w:t>-</w:t>
      </w:r>
      <w:r w:rsidR="000B4FDF" w:rsidRPr="000A605C">
        <w:rPr>
          <w:rFonts w:ascii="Arial" w:eastAsia="Times New Roman" w:hAnsi="Arial" w:cs="Arial"/>
          <w:sz w:val="28"/>
          <w:szCs w:val="20"/>
        </w:rPr>
        <w:t>511</w:t>
      </w:r>
      <w:r w:rsidRPr="000A605C">
        <w:rPr>
          <w:rFonts w:ascii="Arial" w:eastAsia="Times New Roman" w:hAnsi="Arial" w:cs="Arial"/>
          <w:sz w:val="28"/>
          <w:szCs w:val="20"/>
        </w:rPr>
        <w:t>-</w:t>
      </w:r>
      <w:r w:rsidR="000B4FDF" w:rsidRPr="000A605C">
        <w:rPr>
          <w:rFonts w:ascii="Arial" w:eastAsia="Times New Roman" w:hAnsi="Arial" w:cs="Arial"/>
          <w:sz w:val="28"/>
          <w:szCs w:val="20"/>
        </w:rPr>
        <w:t>001</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7A0D249B" w14:textId="77777777" w:rsidR="00997F82" w:rsidRDefault="00997F82" w:rsidP="00997F82">
      <w:pPr>
        <w:rPr>
          <w:rFonts w:ascii="Arial" w:eastAsia="Times New Roman" w:hAnsi="Arial" w:cs="Arial"/>
          <w:b/>
          <w:sz w:val="28"/>
          <w:szCs w:val="20"/>
        </w:rPr>
      </w:pPr>
    </w:p>
    <w:p w14:paraId="65425939" w14:textId="77777777" w:rsidR="00997F82" w:rsidRDefault="00997F82" w:rsidP="00997F82">
      <w:pPr>
        <w:rPr>
          <w:rFonts w:ascii="Arial" w:eastAsia="Times New Roman" w:hAnsi="Arial" w:cs="Arial"/>
          <w:b/>
          <w:sz w:val="28"/>
          <w:szCs w:val="20"/>
        </w:rPr>
      </w:pPr>
    </w:p>
    <w:p w14:paraId="3D65D6EB" w14:textId="77777777" w:rsidR="00997F82" w:rsidRDefault="00997F82" w:rsidP="00997F82">
      <w:pPr>
        <w:rPr>
          <w:rFonts w:ascii="Arial" w:eastAsia="Times New Roman" w:hAnsi="Arial" w:cs="Arial"/>
          <w:b/>
          <w:sz w:val="28"/>
          <w:szCs w:val="20"/>
        </w:rPr>
      </w:pPr>
    </w:p>
    <w:p w14:paraId="6BD1E6A3" w14:textId="26F7D977" w:rsidR="00997F82" w:rsidRPr="006C5E12" w:rsidRDefault="006465D3" w:rsidP="006465D3">
      <w:pPr>
        <w:jc w:val="center"/>
        <w:rPr>
          <w:rFonts w:ascii="Arial" w:eastAsia="Times New Roman" w:hAnsi="Arial" w:cs="Arial"/>
          <w:b/>
          <w:bCs/>
          <w:sz w:val="28"/>
          <w:szCs w:val="28"/>
        </w:rPr>
      </w:pPr>
      <w:r w:rsidRPr="006C5E12">
        <w:rPr>
          <w:rFonts w:ascii="Arial" w:eastAsia="Times New Roman" w:hAnsi="Arial" w:cs="Arial"/>
          <w:b/>
          <w:bCs/>
          <w:sz w:val="28"/>
          <w:szCs w:val="28"/>
        </w:rPr>
        <w:t>v znení aktualizácie č.</w:t>
      </w:r>
      <w:r w:rsidR="00A901F5">
        <w:rPr>
          <w:rFonts w:ascii="Arial" w:eastAsia="Times New Roman" w:hAnsi="Arial" w:cs="Arial"/>
          <w:b/>
          <w:bCs/>
          <w:sz w:val="28"/>
          <w:szCs w:val="28"/>
        </w:rPr>
        <w:t>2</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52F9A4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404393">
            <w:rPr>
              <w:rFonts w:ascii="Arial" w:hAnsi="Arial" w:cs="Arial"/>
              <w:b/>
              <w:sz w:val="22"/>
            </w:rPr>
            <w:t>5.1.1 Zvýšenie zamestnanosti na miestnej úrovni podporou podnikania a inovácií</w:t>
          </w:r>
        </w:sdtContent>
      </w:sdt>
    </w:p>
    <w:p w14:paraId="266737C6" w14:textId="04460049"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04393">
            <w:rPr>
              <w:rFonts w:ascii="Arial" w:hAnsi="Arial" w:cs="Arial"/>
              <w:sz w:val="22"/>
            </w:rPr>
            <w:t>A1 Podpora podnikania a inovácií</w:t>
          </w:r>
        </w:sdtContent>
      </w:sdt>
    </w:p>
    <w:p w14:paraId="60D37D52" w14:textId="7D3387D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04393">
            <w:rPr>
              <w:rFonts w:ascii="Arial" w:hAnsi="Arial" w:cs="Arial"/>
              <w:b/>
              <w:sz w:val="22"/>
            </w:rPr>
            <w:t xml:space="preserve">Schéma minimálnej pomoci na podporu </w:t>
          </w:r>
          <w:proofErr w:type="spellStart"/>
          <w:r w:rsidR="00404393">
            <w:rPr>
              <w:rFonts w:ascii="Arial" w:hAnsi="Arial" w:cs="Arial"/>
              <w:b/>
              <w:sz w:val="22"/>
            </w:rPr>
            <w:t>mikro</w:t>
          </w:r>
          <w:proofErr w:type="spellEnd"/>
          <w:r w:rsidR="00404393">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32595605"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404393" w:rsidRPr="00404393">
        <w:rPr>
          <w:rFonts w:ascii="Arial" w:hAnsi="Arial" w:cs="Arial"/>
          <w:i/>
          <w:sz w:val="22"/>
        </w:rPr>
        <w:t xml:space="preserve">Združenie obcí </w:t>
      </w:r>
      <w:proofErr w:type="spellStart"/>
      <w:r w:rsidR="00404393" w:rsidRPr="00404393">
        <w:rPr>
          <w:rFonts w:ascii="Arial" w:hAnsi="Arial" w:cs="Arial"/>
          <w:i/>
          <w:sz w:val="22"/>
        </w:rPr>
        <w:t>Bielokarpatsko</w:t>
      </w:r>
      <w:proofErr w:type="spellEnd"/>
      <w:r w:rsidR="00404393" w:rsidRPr="00404393">
        <w:rPr>
          <w:rFonts w:ascii="Arial" w:hAnsi="Arial" w:cs="Arial"/>
          <w:i/>
          <w:sz w:val="22"/>
        </w:rPr>
        <w:t xml:space="preserve">-trenčianskeho mikroregiónu a Mikroregiónu </w:t>
      </w:r>
      <w:proofErr w:type="spellStart"/>
      <w:r w:rsidR="00404393" w:rsidRPr="00404393">
        <w:rPr>
          <w:rFonts w:ascii="Arial" w:hAnsi="Arial" w:cs="Arial"/>
          <w:i/>
          <w:sz w:val="22"/>
        </w:rPr>
        <w:t>Bošáčka</w:t>
      </w:r>
      <w:proofErr w:type="spellEnd"/>
    </w:p>
    <w:p w14:paraId="5C40D1B0" w14:textId="1B5B149D"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404393" w:rsidRPr="00404393">
        <w:rPr>
          <w:rFonts w:ascii="Arial" w:hAnsi="Arial" w:cs="Arial"/>
          <w:i/>
          <w:sz w:val="22"/>
        </w:rPr>
        <w:t>Štvrtok 1, 91305</w:t>
      </w:r>
      <w:r w:rsidR="00404393">
        <w:rPr>
          <w:rFonts w:ascii="Arial" w:hAnsi="Arial" w:cs="Arial"/>
          <w:i/>
          <w:sz w:val="22"/>
        </w:rPr>
        <w:t xml:space="preserve"> </w:t>
      </w:r>
      <w:r w:rsidR="00404393" w:rsidRPr="00404393">
        <w:rPr>
          <w:rFonts w:ascii="Arial" w:hAnsi="Arial" w:cs="Arial"/>
          <w:i/>
          <w:sz w:val="22"/>
        </w:rPr>
        <w:t>Melčice-Lieskové</w:t>
      </w:r>
    </w:p>
    <w:p w14:paraId="3DB92461" w14:textId="103289E7" w:rsidR="00997F82" w:rsidRPr="00B50BAE" w:rsidRDefault="00997F82" w:rsidP="00F30DAB">
      <w:pPr>
        <w:tabs>
          <w:tab w:val="left" w:pos="1418"/>
        </w:tabs>
        <w:spacing w:after="0" w:line="240" w:lineRule="auto"/>
        <w:rPr>
          <w:rFonts w:ascii="Arial" w:hAnsi="Arial" w:cs="Arial"/>
          <w:i/>
          <w:sz w:val="22"/>
          <w:highlight w:val="yellow"/>
        </w:rPr>
      </w:pPr>
      <w:r w:rsidRPr="00B50BAE">
        <w:rPr>
          <w:rFonts w:ascii="Arial" w:hAnsi="Arial" w:cs="Arial"/>
          <w:i/>
          <w:sz w:val="22"/>
        </w:rPr>
        <w:tab/>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020F1C3A"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1-05-18T00:00:00Z">
            <w:dateFormat w:val="d. M. yyyy"/>
            <w:lid w:val="sk-SK"/>
            <w:storeMappedDataAs w:val="dateTime"/>
            <w:calendar w:val="gregorian"/>
          </w:date>
        </w:sdtPr>
        <w:sdtContent>
          <w:r w:rsidR="0019781A">
            <w:rPr>
              <w:rFonts w:ascii="Arial" w:hAnsi="Arial" w:cs="Arial"/>
              <w:sz w:val="22"/>
            </w:rPr>
            <w:t>18. 5. 2021</w:t>
          </w:r>
        </w:sdtContent>
      </w:sdt>
    </w:p>
    <w:p w14:paraId="532ABE8D" w14:textId="235F37F4"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15E03" w:rsidRPr="00974E9E">
          <w:rPr>
            <w:rStyle w:val="Hypertextovprepojenie"/>
            <w:rFonts w:cs="Arial"/>
            <w:sz w:val="22"/>
          </w:rPr>
          <w:t>https://mas-btmmb.webnode.sk</w:t>
        </w:r>
      </w:hyperlink>
      <w:r w:rsidR="007A61B8">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r>
        <w:fldChar w:fldCharType="begin"/>
      </w:r>
      <w:r>
        <w:instrText xml:space="preserve"> HYPERLINK "http://www.mpsr.sk/" </w:instrText>
      </w:r>
      <w:r>
        <w:fldChar w:fldCharType="separate"/>
      </w:r>
      <w:r w:rsidRPr="006875BA">
        <w:rPr>
          <w:rStyle w:val="Hypertextovprepojenie"/>
          <w:rFonts w:cs="Arial"/>
          <w:sz w:val="22"/>
        </w:rPr>
        <w:t>www.m</w:t>
      </w:r>
      <w:ins w:id="0" w:author="Autor">
        <w:r w:rsidR="00970553">
          <w:rPr>
            <w:rStyle w:val="Hypertextovprepojenie"/>
            <w:rFonts w:cs="Arial"/>
            <w:sz w:val="22"/>
          </w:rPr>
          <w:t>irri.gov</w:t>
        </w:r>
      </w:ins>
      <w:del w:id="1" w:author="Autor">
        <w:r w:rsidRPr="006875BA" w:rsidDel="00970553">
          <w:rPr>
            <w:rStyle w:val="Hypertextovprepojenie"/>
            <w:rFonts w:cs="Arial"/>
            <w:sz w:val="22"/>
          </w:rPr>
          <w:delText>psr</w:delText>
        </w:r>
      </w:del>
      <w:r w:rsidRPr="006875BA">
        <w:rPr>
          <w:rStyle w:val="Hypertextovprepojenie"/>
          <w:rFonts w:cs="Arial"/>
          <w:sz w:val="22"/>
        </w:rPr>
        <w:t>.sk</w:t>
      </w:r>
      <w:r>
        <w:rPr>
          <w:rStyle w:val="Hypertextovprepojenie"/>
          <w:rFonts w:cs="Arial"/>
          <w:sz w:val="22"/>
        </w:rPr>
        <w:fldChar w:fldCharType="end"/>
      </w:r>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5A8F2BD4"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604EC4">
        <w:rPr>
          <w:rFonts w:ascii="Arial" w:hAnsi="Arial" w:cs="Arial"/>
          <w:sz w:val="22"/>
        </w:rPr>
        <w:t xml:space="preserve">predstavuje </w:t>
      </w:r>
      <w:r w:rsidR="00282B02" w:rsidRPr="00282B02">
        <w:rPr>
          <w:rFonts w:ascii="Arial" w:hAnsi="Arial" w:cs="Arial"/>
          <w:b/>
          <w:sz w:val="22"/>
        </w:rPr>
        <w:t>95 608,65</w:t>
      </w:r>
      <w:r w:rsidR="00282B02">
        <w:rPr>
          <w:rFonts w:ascii="Arial" w:hAnsi="Arial" w:cs="Arial"/>
          <w:b/>
          <w:sz w:val="22"/>
        </w:rPr>
        <w:t xml:space="preserve"> </w:t>
      </w:r>
      <w:r w:rsidRPr="00604EC4">
        <w:rPr>
          <w:rFonts w:ascii="Arial" w:hAnsi="Arial" w:cs="Arial"/>
          <w:b/>
          <w:sz w:val="22"/>
        </w:rPr>
        <w:t>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0F8AA023"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del w:id="2" w:author="Autor">
        <w:r w:rsidDel="00970553">
          <w:rPr>
            <w:sz w:val="22"/>
            <w:szCs w:val="22"/>
          </w:rPr>
          <w:delText> </w:delText>
        </w:r>
      </w:del>
      <w:ins w:id="3" w:author="Autor">
        <w:r w:rsidR="00970553">
          <w:rPr>
            <w:sz w:val="22"/>
            <w:szCs w:val="22"/>
          </w:rPr>
          <w:t> žiadostiach o poskytnutie príspevku (ďalej aj „</w:t>
        </w:r>
      </w:ins>
      <w:proofErr w:type="spellStart"/>
      <w:r>
        <w:rPr>
          <w:sz w:val="22"/>
          <w:szCs w:val="22"/>
        </w:rPr>
        <w:t>ŽoPr</w:t>
      </w:r>
      <w:proofErr w:type="spellEnd"/>
      <w:ins w:id="4" w:author="Autor">
        <w:r w:rsidR="00970553">
          <w:rPr>
            <w:sz w:val="22"/>
            <w:szCs w:val="22"/>
          </w:rPr>
          <w:t>“)</w:t>
        </w:r>
      </w:ins>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55885A5B"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ných výdavkov) je poskytovaný maximálne vo výške</w:t>
      </w:r>
      <w:r w:rsidR="000C50DA">
        <w:rPr>
          <w:rFonts w:ascii="Arial" w:hAnsi="Arial" w:cs="Arial"/>
          <w:sz w:val="22"/>
        </w:rPr>
        <w:t xml:space="preserve"> 55 </w:t>
      </w:r>
      <w:r>
        <w:rPr>
          <w:rFonts w:ascii="Arial" w:hAnsi="Arial" w:cs="Arial"/>
          <w:sz w:val="22"/>
        </w:rPr>
        <w:t xml:space="preserve">%. Výška spolufinancovania žiadateľa je </w:t>
      </w:r>
      <w:r w:rsidRPr="00F01F39">
        <w:rPr>
          <w:rFonts w:ascii="Arial" w:hAnsi="Arial" w:cs="Arial"/>
          <w:sz w:val="22"/>
        </w:rPr>
        <w:t>minimálne</w:t>
      </w:r>
      <w:r w:rsidR="000C50DA">
        <w:rPr>
          <w:rFonts w:ascii="Arial" w:hAnsi="Arial" w:cs="Arial"/>
          <w:sz w:val="22"/>
        </w:rPr>
        <w:t xml:space="preserve"> 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5" w:name="_Hlk35605282"/>
      <w:r w:rsidRPr="00797DEA">
        <w:rPr>
          <w:rFonts w:ascii="Arial" w:hAnsi="Arial" w:cs="Arial"/>
          <w:sz w:val="22"/>
        </w:rPr>
        <w:t>Výzvou definované systémy financovania sú určené pre všetky typy oprávnených žiadateľov.</w:t>
      </w:r>
      <w:bookmarkEnd w:id="5"/>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lastRenderedPageBreak/>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4EE266D6" w:rsidR="00997F82" w:rsidRDefault="0019781A" w:rsidP="00016DEA">
            <w:pPr>
              <w:spacing w:before="60" w:after="60" w:line="240" w:lineRule="auto"/>
              <w:jc w:val="center"/>
              <w:outlineLvl w:val="0"/>
              <w:rPr>
                <w:rFonts w:ascii="Arial" w:hAnsi="Arial" w:cs="Arial"/>
                <w:sz w:val="20"/>
                <w:szCs w:val="20"/>
              </w:rPr>
            </w:pPr>
            <w:r>
              <w:rPr>
                <w:rFonts w:ascii="Arial" w:hAnsi="Arial" w:cs="Arial"/>
                <w:sz w:val="20"/>
                <w:szCs w:val="20"/>
              </w:rPr>
              <w:t>25.8.2021</w:t>
            </w:r>
          </w:p>
        </w:tc>
        <w:tc>
          <w:tcPr>
            <w:tcW w:w="3070" w:type="dxa"/>
            <w:vAlign w:val="center"/>
          </w:tcPr>
          <w:p w14:paraId="7FB5A443" w14:textId="37EFC301" w:rsidR="00997F82" w:rsidRDefault="0019781A" w:rsidP="00016DEA">
            <w:pPr>
              <w:spacing w:before="60" w:after="60" w:line="240" w:lineRule="auto"/>
              <w:jc w:val="center"/>
              <w:outlineLvl w:val="0"/>
              <w:rPr>
                <w:rFonts w:ascii="Arial" w:hAnsi="Arial" w:cs="Arial"/>
                <w:sz w:val="20"/>
                <w:szCs w:val="20"/>
              </w:rPr>
            </w:pPr>
            <w:r>
              <w:rPr>
                <w:rFonts w:ascii="Arial" w:hAnsi="Arial" w:cs="Arial"/>
                <w:sz w:val="20"/>
                <w:szCs w:val="20"/>
              </w:rPr>
              <w:t>25.11.2021</w:t>
            </w:r>
          </w:p>
        </w:tc>
        <w:tc>
          <w:tcPr>
            <w:tcW w:w="3494" w:type="dxa"/>
          </w:tcPr>
          <w:p w14:paraId="766B9373" w14:textId="52BB7CCD"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6465D3">
              <w:rPr>
                <w:rFonts w:ascii="Arial" w:hAnsi="Arial" w:cs="Arial"/>
                <w:sz w:val="20"/>
                <w:szCs w:val="20"/>
              </w:rPr>
              <w:t xml:space="preserve">1 mesiaca </w:t>
            </w:r>
            <w:r>
              <w:rPr>
                <w:rFonts w:ascii="Arial" w:hAnsi="Arial" w:cs="Arial"/>
                <w:sz w:val="20"/>
                <w:szCs w:val="20"/>
              </w:rPr>
              <w:t xml:space="preserve"> od predchádzajúceho hodnotiaceho kola a to vždy k </w:t>
            </w:r>
            <w:r w:rsidR="005A7FB0">
              <w:rPr>
                <w:rFonts w:ascii="Arial" w:hAnsi="Arial" w:cs="Arial"/>
                <w:sz w:val="20"/>
                <w:szCs w:val="20"/>
              </w:rPr>
              <w:t>25</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6"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6"/>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0F12BD1"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w:t>
      </w:r>
      <w:del w:id="7" w:author="Autor">
        <w:r w:rsidDel="00970553">
          <w:rPr>
            <w:rFonts w:ascii="Arial" w:hAnsi="Arial" w:cs="Arial"/>
            <w:sz w:val="22"/>
          </w:rPr>
          <w:delText xml:space="preserve"> o </w:delText>
        </w:r>
      </w:del>
      <w:ins w:id="8" w:author="Autor">
        <w:r w:rsidR="00970553">
          <w:rPr>
            <w:rFonts w:ascii="Arial" w:hAnsi="Arial" w:cs="Arial"/>
            <w:sz w:val="22"/>
          </w:rPr>
          <w:t> </w:t>
        </w:r>
      </w:ins>
      <w:del w:id="9" w:author="Autor">
        <w:r w:rsidDel="00970553">
          <w:rPr>
            <w:rFonts w:ascii="Arial" w:hAnsi="Arial" w:cs="Arial"/>
            <w:sz w:val="22"/>
          </w:rPr>
          <w:delText>príspevok</w:delText>
        </w:r>
      </w:del>
      <w:ins w:id="10" w:author="Autor">
        <w:r w:rsidR="00970553">
          <w:rPr>
            <w:rFonts w:ascii="Arial" w:hAnsi="Arial" w:cs="Arial"/>
            <w:sz w:val="22"/>
          </w:rPr>
          <w:t xml:space="preserve"> spôsobu overenia zo strany MAS</w:t>
        </w:r>
      </w:ins>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77777777"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AE11DC">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216362AE"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ins w:id="11" w:author="Autor">
              <w:r w:rsidR="00970553">
                <w:rPr>
                  <w:rFonts w:ascii="Arial" w:hAnsi="Arial" w:cs="Arial"/>
                  <w:b/>
                  <w:bCs/>
                  <w:sz w:val="20"/>
                  <w:szCs w:val="20"/>
                </w:rPr>
                <w:t xml:space="preserve"> </w:t>
              </w:r>
              <w:r w:rsidR="00970553" w:rsidRPr="00970553">
                <w:rPr>
                  <w:rFonts w:ascii="Arial" w:hAnsi="Arial" w:cs="Arial"/>
                  <w:b/>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058914B4" w14:textId="2A279847"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del w:id="12" w:author="Autor">
              <w:r w:rsidRPr="008015D4" w:rsidDel="00970553">
                <w:rPr>
                  <w:rFonts w:ascii="Arial" w:hAnsi="Arial" w:cs="Arial"/>
                  <w:b/>
                  <w:bCs/>
                  <w:sz w:val="20"/>
                  <w:szCs w:val="20"/>
                </w:rPr>
                <w:delText>Zároveň o</w:delText>
              </w:r>
            </w:del>
            <w:ins w:id="13" w:author="Autor">
              <w:r w:rsidR="00970553">
                <w:rPr>
                  <w:rFonts w:ascii="Arial" w:hAnsi="Arial" w:cs="Arial"/>
                  <w:b/>
                  <w:bCs/>
                  <w:sz w:val="20"/>
                  <w:szCs w:val="20"/>
                </w:rPr>
                <w:t>O</w:t>
              </w:r>
            </w:ins>
            <w:r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730547D5"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r w:rsidR="00E91593">
              <w:rPr>
                <w:rFonts w:ascii="Arial" w:hAnsi="Arial" w:cs="Arial"/>
                <w:bCs/>
                <w:sz w:val="20"/>
                <w:szCs w:val="20"/>
              </w:rPr>
              <w:t>.</w:t>
            </w:r>
          </w:p>
          <w:p w14:paraId="369F3429" w14:textId="3361A22D"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Čestné vyhlásenie v</w:t>
            </w:r>
            <w:del w:id="14" w:author="Autor">
              <w:r w:rsidRPr="00A05B6B" w:rsidDel="00970553">
                <w:rPr>
                  <w:rFonts w:ascii="Arial" w:hAnsi="Arial" w:cs="Arial"/>
                  <w:bCs/>
                  <w:sz w:val="20"/>
                  <w:szCs w:val="20"/>
                </w:rPr>
                <w:delText xml:space="preserve"> </w:delText>
              </w:r>
            </w:del>
            <w:ins w:id="15" w:author="Autor">
              <w:r w:rsidR="00970553">
                <w:rPr>
                  <w:rFonts w:ascii="Arial" w:hAnsi="Arial" w:cs="Arial"/>
                  <w:bCs/>
                  <w:sz w:val="20"/>
                  <w:szCs w:val="20"/>
                </w:rPr>
                <w:t> </w:t>
              </w:r>
            </w:ins>
            <w:proofErr w:type="spellStart"/>
            <w:r>
              <w:rPr>
                <w:rFonts w:ascii="Arial" w:hAnsi="Arial" w:cs="Arial"/>
                <w:bCs/>
                <w:sz w:val="20"/>
                <w:szCs w:val="20"/>
              </w:rPr>
              <w:t>ŽoPr</w:t>
            </w:r>
            <w:proofErr w:type="spellEnd"/>
            <w:ins w:id="16" w:author="Autor">
              <w:r w:rsidR="00970553">
                <w:rPr>
                  <w:rFonts w:ascii="Arial" w:hAnsi="Arial" w:cs="Arial"/>
                  <w:bCs/>
                  <w:sz w:val="20"/>
                  <w:szCs w:val="20"/>
                </w:rPr>
                <w:t xml:space="preserve"> a kópiu</w:t>
              </w:r>
              <w:r w:rsidR="00970553">
                <w:t xml:space="preserve"> </w:t>
              </w:r>
              <w:r w:rsidR="00970553">
                <w:rPr>
                  <w:rFonts w:ascii="Arial" w:hAnsi="Arial" w:cs="Arial"/>
                  <w:bCs/>
                  <w:sz w:val="20"/>
                  <w:szCs w:val="20"/>
                </w:rPr>
                <w:lastRenderedPageBreak/>
                <w:t xml:space="preserve">zrušenia osvedčenia o zápise do evidencie SHR, vydaného miestne príslušným miestnym (mestským, resp. obecným) úradom, v prípade, že žiadateľ nie je zapísaný v obchodnom registri a ku dňu predloženia </w:t>
              </w:r>
              <w:proofErr w:type="spellStart"/>
              <w:r w:rsidR="00970553">
                <w:rPr>
                  <w:rFonts w:ascii="Arial" w:hAnsi="Arial" w:cs="Arial"/>
                  <w:bCs/>
                  <w:sz w:val="20"/>
                  <w:szCs w:val="20"/>
                </w:rPr>
                <w:t>ŽoPr</w:t>
              </w:r>
              <w:proofErr w:type="spellEnd"/>
              <w:r w:rsidR="00970553">
                <w:rPr>
                  <w:rFonts w:ascii="Arial" w:hAnsi="Arial" w:cs="Arial"/>
                  <w:bCs/>
                  <w:sz w:val="20"/>
                  <w:szCs w:val="20"/>
                </w:rPr>
                <w:t xml:space="preserve"> nebolo ukončenie činnosti SHR zaznamenané v registri organizácií)</w:t>
              </w:r>
            </w:ins>
            <w:r w:rsidRPr="00A05B6B">
              <w:rPr>
                <w:rFonts w:ascii="Arial" w:hAnsi="Arial" w:cs="Arial"/>
                <w:bCs/>
                <w:sz w:val="20"/>
                <w:szCs w:val="20"/>
              </w:rPr>
              <w:t>.</w:t>
            </w:r>
          </w:p>
          <w:p w14:paraId="0CA77EA7" w14:textId="7373F14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w:t>
            </w:r>
            <w:r w:rsidR="00E91593">
              <w:rPr>
                <w:rFonts w:ascii="Arial" w:hAnsi="Arial" w:cs="Arial"/>
                <w:bCs/>
                <w:sz w:val="20"/>
                <w:szCs w:val="20"/>
              </w:rPr>
              <w:t>–</w:t>
            </w:r>
            <w:r w:rsidRPr="00934546">
              <w:rPr>
                <w:rFonts w:ascii="Arial" w:hAnsi="Arial" w:cs="Arial"/>
                <w:bCs/>
                <w:sz w:val="20"/>
                <w:szCs w:val="20"/>
              </w:rPr>
              <w:t xml:space="preserve"> Splnomocnenie</w:t>
            </w:r>
            <w:r w:rsidR="00E91593">
              <w:rPr>
                <w:rFonts w:ascii="Arial" w:hAnsi="Arial" w:cs="Arial"/>
                <w:bCs/>
                <w:sz w:val="20"/>
                <w:szCs w:val="20"/>
              </w:rPr>
              <w:t>.</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05CFAF25"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0021172D">
              <w:rPr>
                <w:rStyle w:val="Hypertextovprepojenie"/>
                <w:rFonts w:cs="Arial"/>
                <w:bCs/>
                <w:sz w:val="20"/>
                <w:szCs w:val="20"/>
              </w:rPr>
              <w:t>.</w:t>
            </w:r>
            <w:r w:rsidRPr="00A20462">
              <w:rPr>
                <w:rFonts w:ascii="Arial" w:hAnsi="Arial" w:cs="Arial"/>
                <w:bCs/>
                <w:sz w:val="20"/>
                <w:szCs w:val="20"/>
              </w:rPr>
              <w:t xml:space="preserve"> </w:t>
            </w:r>
          </w:p>
          <w:p w14:paraId="43957190" w14:textId="54B059BA"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del w:id="17" w:author="Autor">
              <w:r w:rsidR="00DF122D" w:rsidDel="00970553">
                <w:rPr>
                  <w:rFonts w:ascii="Arial" w:hAnsi="Arial" w:cs="Arial"/>
                  <w:bCs/>
                  <w:sz w:val="20"/>
                  <w:szCs w:val="20"/>
                </w:rPr>
                <w:delText> </w:delText>
              </w:r>
            </w:del>
            <w:ins w:id="18" w:author="Autor">
              <w:r w:rsidR="00970553">
                <w:rPr>
                  <w:rFonts w:ascii="Arial" w:hAnsi="Arial" w:cs="Arial"/>
                  <w:bCs/>
                  <w:sz w:val="20"/>
                  <w:szCs w:val="20"/>
                </w:rPr>
                <w:t> </w:t>
              </w:r>
            </w:ins>
            <w:proofErr w:type="spellStart"/>
            <w:r>
              <w:rPr>
                <w:rFonts w:ascii="Arial" w:hAnsi="Arial" w:cs="Arial"/>
                <w:bCs/>
                <w:sz w:val="20"/>
                <w:szCs w:val="20"/>
              </w:rPr>
              <w:t>ŽoPr</w:t>
            </w:r>
            <w:proofErr w:type="spellEnd"/>
            <w:ins w:id="19" w:author="Autor">
              <w:r w:rsidR="00970553">
                <w:rPr>
                  <w:rFonts w:ascii="Arial" w:hAnsi="Arial" w:cs="Arial"/>
                  <w:bCs/>
                  <w:sz w:val="20"/>
                  <w:szCs w:val="20"/>
                </w:rPr>
                <w:t xml:space="preserve"> a </w:t>
              </w:r>
              <w:r w:rsidR="00970553" w:rsidRPr="00A20462">
                <w:rPr>
                  <w:rFonts w:ascii="Arial" w:hAnsi="Arial" w:cs="Arial"/>
                  <w:bCs/>
                  <w:sz w:val="20"/>
                  <w:szCs w:val="20"/>
                </w:rPr>
                <w:t>verejne dostupných informácií</w:t>
              </w:r>
              <w:r w:rsidR="00970553">
                <w:rPr>
                  <w:rFonts w:ascii="Arial" w:hAnsi="Arial" w:cs="Arial"/>
                  <w:bCs/>
                  <w:sz w:val="20"/>
                  <w:szCs w:val="20"/>
                </w:rPr>
                <w:t xml:space="preserve"> (</w:t>
              </w:r>
              <w:r w:rsidR="00970553">
                <w:rPr>
                  <w:rFonts w:ascii="Arial" w:hAnsi="Arial" w:cs="Arial"/>
                  <w:bCs/>
                  <w:sz w:val="20"/>
                  <w:szCs w:val="20"/>
                </w:rPr>
                <w:fldChar w:fldCharType="begin"/>
              </w:r>
              <w:r w:rsidR="00970553">
                <w:rPr>
                  <w:rFonts w:ascii="Arial" w:hAnsi="Arial" w:cs="Arial"/>
                  <w:bCs/>
                  <w:sz w:val="20"/>
                  <w:szCs w:val="20"/>
                </w:rPr>
                <w:instrText xml:space="preserve"> HYPERLINK "https://slovak.statistics.sk/wps/portal/ext/Databases/register_organizacii/" </w:instrText>
              </w:r>
              <w:r w:rsidR="00970553">
                <w:rPr>
                  <w:rFonts w:ascii="Arial" w:hAnsi="Arial" w:cs="Arial"/>
                  <w:bCs/>
                  <w:sz w:val="20"/>
                  <w:szCs w:val="20"/>
                </w:rPr>
              </w:r>
              <w:r w:rsidR="00970553">
                <w:rPr>
                  <w:rFonts w:ascii="Arial" w:hAnsi="Arial" w:cs="Arial"/>
                  <w:bCs/>
                  <w:sz w:val="20"/>
                  <w:szCs w:val="20"/>
                </w:rPr>
                <w:fldChar w:fldCharType="separate"/>
              </w:r>
              <w:r w:rsidR="00970553" w:rsidRPr="005D3870">
                <w:rPr>
                  <w:rStyle w:val="Hypertextovprepojenie"/>
                  <w:rFonts w:cs="Arial"/>
                  <w:bCs/>
                  <w:sz w:val="20"/>
                  <w:szCs w:val="20"/>
                </w:rPr>
                <w:t>register organizácií</w:t>
              </w:r>
              <w:r w:rsidR="00970553">
                <w:rPr>
                  <w:rFonts w:ascii="Arial" w:hAnsi="Arial" w:cs="Arial"/>
                  <w:bCs/>
                  <w:sz w:val="20"/>
                  <w:szCs w:val="20"/>
                </w:rPr>
                <w:fldChar w:fldCharType="end"/>
              </w:r>
              <w:r w:rsidR="00970553">
                <w:rPr>
                  <w:rFonts w:ascii="Arial" w:hAnsi="Arial" w:cs="Arial"/>
                  <w:bCs/>
                  <w:sz w:val="20"/>
                  <w:szCs w:val="20"/>
                </w:rPr>
                <w:t xml:space="preserve"> a </w:t>
              </w:r>
              <w:r w:rsidR="00970553">
                <w:rPr>
                  <w:rFonts w:ascii="Arial" w:hAnsi="Arial" w:cs="Arial"/>
                  <w:bCs/>
                  <w:sz w:val="20"/>
                  <w:szCs w:val="20"/>
                </w:rPr>
                <w:fldChar w:fldCharType="begin"/>
              </w:r>
              <w:r w:rsidR="00970553">
                <w:rPr>
                  <w:rFonts w:ascii="Arial" w:hAnsi="Arial" w:cs="Arial"/>
                  <w:bCs/>
                  <w:sz w:val="20"/>
                  <w:szCs w:val="20"/>
                </w:rPr>
                <w:instrText xml:space="preserve"> HYPERLINK "https://orsr.sk/" </w:instrText>
              </w:r>
              <w:r w:rsidR="00970553">
                <w:rPr>
                  <w:rFonts w:ascii="Arial" w:hAnsi="Arial" w:cs="Arial"/>
                  <w:bCs/>
                  <w:sz w:val="20"/>
                  <w:szCs w:val="20"/>
                </w:rPr>
              </w:r>
              <w:r w:rsidR="00970553">
                <w:rPr>
                  <w:rFonts w:ascii="Arial" w:hAnsi="Arial" w:cs="Arial"/>
                  <w:bCs/>
                  <w:sz w:val="20"/>
                  <w:szCs w:val="20"/>
                </w:rPr>
                <w:fldChar w:fldCharType="separate"/>
              </w:r>
              <w:r w:rsidR="00970553" w:rsidRPr="005D3870">
                <w:rPr>
                  <w:rStyle w:val="Hypertextovprepojenie"/>
                  <w:rFonts w:cs="Arial"/>
                  <w:bCs/>
                  <w:sz w:val="20"/>
                  <w:szCs w:val="20"/>
                </w:rPr>
                <w:t>obchodný register</w:t>
              </w:r>
              <w:r w:rsidR="00970553">
                <w:rPr>
                  <w:rFonts w:ascii="Arial" w:hAnsi="Arial" w:cs="Arial"/>
                  <w:bCs/>
                  <w:sz w:val="20"/>
                  <w:szCs w:val="20"/>
                </w:rPr>
                <w:fldChar w:fldCharType="end"/>
              </w:r>
              <w:r w:rsidR="00970553">
                <w:rPr>
                  <w:rFonts w:ascii="Arial" w:hAnsi="Arial" w:cs="Arial"/>
                  <w:bCs/>
                  <w:sz w:val="20"/>
                  <w:szCs w:val="20"/>
                </w:rPr>
                <w:t>)</w:t>
              </w:r>
            </w:ins>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0CC398E0"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7B1738FB"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 xml:space="preserve">Osobitná príloha </w:t>
            </w:r>
            <w:proofErr w:type="spellStart"/>
            <w:r w:rsidRPr="000012BD">
              <w:rPr>
                <w:rFonts w:ascii="Arial" w:hAnsi="Arial" w:cs="Arial"/>
                <w:sz w:val="20"/>
                <w:szCs w:val="20"/>
                <w:lang w:eastAsia="cs-CZ"/>
              </w:rPr>
              <w:t>ŽoPr</w:t>
            </w:r>
            <w:proofErr w:type="spellEnd"/>
            <w:r w:rsidRPr="000012BD">
              <w:rPr>
                <w:rFonts w:ascii="Arial" w:hAnsi="Arial" w:cs="Arial"/>
                <w:sz w:val="20"/>
                <w:szCs w:val="20"/>
                <w:lang w:eastAsia="cs-CZ"/>
              </w:rPr>
              <w:t xml:space="preserve"> - Doklady preukazujúce finančnú spôsobilosť žiadateľa</w:t>
            </w:r>
            <w:r w:rsidR="00315E03">
              <w:rPr>
                <w:rFonts w:ascii="Arial" w:hAnsi="Arial" w:cs="Arial"/>
                <w:sz w:val="20"/>
                <w:szCs w:val="20"/>
                <w:lang w:eastAsia="cs-CZ"/>
              </w:rPr>
              <w:t xml:space="preserve"> </w:t>
            </w:r>
            <w:r w:rsidR="00315E03" w:rsidRPr="00315E03">
              <w:rPr>
                <w:rFonts w:ascii="Arial" w:hAnsi="Arial" w:cs="Arial"/>
                <w:sz w:val="20"/>
                <w:szCs w:val="20"/>
                <w:lang w:eastAsia="cs-CZ"/>
              </w:rPr>
              <w:t>(ak relevantné).</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CFAED05"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w:t>
            </w:r>
            <w:r w:rsidR="009526CF">
              <w:rPr>
                <w:rFonts w:ascii="Arial" w:hAnsi="Arial" w:cs="Arial"/>
                <w:bCs/>
                <w:sz w:val="20"/>
                <w:szCs w:val="20"/>
              </w:rPr>
              <w:t>hy</w:t>
            </w:r>
            <w:ins w:id="20" w:author="Autor">
              <w:r w:rsidR="00F31DCD">
                <w:rPr>
                  <w:rFonts w:ascii="Arial" w:hAnsi="Arial" w:cs="Arial"/>
                  <w:bCs/>
                  <w:sz w:val="20"/>
                  <w:szCs w:val="20"/>
                </w:rPr>
                <w:t>.</w:t>
              </w:r>
            </w:ins>
            <w:r w:rsidR="00315E03">
              <w:rPr>
                <w:rFonts w:ascii="Arial" w:hAnsi="Arial" w:cs="Arial"/>
                <w:bCs/>
                <w:sz w:val="20"/>
                <w:szCs w:val="20"/>
              </w:rPr>
              <w:t xml:space="preserve"> </w:t>
            </w:r>
            <w:del w:id="21" w:author="Autor">
              <w:r w:rsidR="00315E03" w:rsidRPr="00315E03" w:rsidDel="00F31DCD">
                <w:rPr>
                  <w:rFonts w:ascii="Arial" w:hAnsi="Arial" w:cs="Arial"/>
                  <w:bCs/>
                  <w:sz w:val="20"/>
                  <w:szCs w:val="20"/>
                </w:rPr>
                <w:delText>(ak relevantné)</w:delText>
              </w:r>
              <w:r w:rsidR="009526CF" w:rsidDel="00F31DCD">
                <w:rPr>
                  <w:rFonts w:ascii="Arial" w:hAnsi="Arial" w:cs="Arial"/>
                  <w:bCs/>
                  <w:sz w:val="20"/>
                  <w:szCs w:val="20"/>
                </w:rPr>
                <w:delText>.</w:delText>
              </w:r>
            </w:del>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3A8AD7A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prokurista/i,</w:t>
            </w:r>
            <w:r w:rsidR="004E1EC7" w:rsidRPr="00734B69">
              <w:rPr>
                <w:rFonts w:ascii="Arial" w:hAnsi="Arial" w:cs="Arial"/>
                <w:bCs/>
                <w:sz w:val="20"/>
                <w:szCs w:val="20"/>
              </w:rPr>
              <w:t xml:space="preserve"> </w:t>
            </w:r>
            <w:r w:rsidR="004E1EC7">
              <w:rPr>
                <w:rFonts w:ascii="Arial" w:hAnsi="Arial" w:cs="Arial"/>
                <w:bCs/>
                <w:sz w:val="20"/>
                <w:szCs w:val="20"/>
              </w:rPr>
              <w:t>a</w:t>
            </w:r>
            <w:r w:rsidRPr="00734B69">
              <w:rPr>
                <w:rFonts w:ascii="Arial" w:hAnsi="Arial" w:cs="Arial"/>
                <w:bCs/>
                <w:sz w:val="20"/>
                <w:szCs w:val="20"/>
              </w:rPr>
              <w:t xml:space="preserve">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799B4F6C" w14:textId="77777777" w:rsidR="00F31DCD" w:rsidRPr="0067735B" w:rsidRDefault="00F31DCD" w:rsidP="00F31DCD">
            <w:pPr>
              <w:widowControl w:val="0"/>
              <w:spacing w:before="120" w:after="120" w:line="240" w:lineRule="auto"/>
              <w:jc w:val="both"/>
              <w:rPr>
                <w:ins w:id="22" w:author="Autor"/>
                <w:rFonts w:ascii="Arial" w:hAnsi="Arial" w:cs="Arial"/>
                <w:bCs/>
                <w:sz w:val="20"/>
                <w:szCs w:val="20"/>
              </w:rPr>
            </w:pPr>
            <w:ins w:id="23" w:author="Autor">
              <w:r>
                <w:rPr>
                  <w:rFonts w:ascii="Arial" w:hAnsi="Arial" w:cs="Arial"/>
                  <w:bCs/>
                  <w:sz w:val="20"/>
                  <w:szCs w:val="20"/>
                </w:rPr>
                <w:t>Podmienka sa nevzťahuje na štatutárny orgán obce.</w:t>
              </w:r>
            </w:ins>
          </w:p>
          <w:p w14:paraId="086DD7E9" w14:textId="116385C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0DF1149"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F2861C9" w14:textId="34E8F4DD" w:rsidR="004E1EC7" w:rsidRDefault="00997F82" w:rsidP="004E1EC7">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ins w:id="24" w:author="Autor">
              <w:r w:rsidR="00F31DCD">
                <w:rPr>
                  <w:rFonts w:ascii="Arial" w:hAnsi="Arial" w:cs="Arial"/>
                  <w:bCs/>
                  <w:sz w:val="20"/>
                  <w:szCs w:val="20"/>
                </w:rPr>
                <w:t>.</w:t>
              </w:r>
            </w:ins>
            <w:del w:id="25" w:author="Autor">
              <w:r w:rsidR="00236E5C" w:rsidDel="00F31DCD">
                <w:rPr>
                  <w:rFonts w:ascii="Arial" w:hAnsi="Arial" w:cs="Arial"/>
                  <w:bCs/>
                  <w:sz w:val="20"/>
                  <w:szCs w:val="20"/>
                </w:rPr>
                <w:delText xml:space="preserve">, resp. výpisov získaných prostredníctvom portálu OVERSI, ak žiadateľ predloží </w:delText>
              </w:r>
              <w:r w:rsidR="00C94378" w:rsidDel="00F31DCD">
                <w:rPr>
                  <w:rFonts w:ascii="Arial" w:hAnsi="Arial" w:cs="Arial"/>
                  <w:bCs/>
                  <w:sz w:val="20"/>
                  <w:szCs w:val="20"/>
                </w:rPr>
                <w:delText xml:space="preserve">údaje na vyžiadanie výpisu z registra trestov </w:delText>
              </w:r>
              <w:r w:rsidR="005609FD" w:rsidDel="00F31DCD">
                <w:rPr>
                  <w:rFonts w:ascii="Arial" w:hAnsi="Arial" w:cs="Arial"/>
                  <w:bCs/>
                  <w:sz w:val="20"/>
                  <w:szCs w:val="20"/>
                </w:rPr>
                <w:delText>z</w:delText>
              </w:r>
              <w:r w:rsidR="00236E5C" w:rsidDel="00F31DCD">
                <w:rPr>
                  <w:rFonts w:ascii="Arial" w:hAnsi="Arial" w:cs="Arial"/>
                  <w:bCs/>
                  <w:sz w:val="20"/>
                  <w:szCs w:val="20"/>
                </w:rPr>
                <w:delText>a príslušné fyzické osoby</w:delText>
              </w:r>
              <w:r w:rsidR="004E1EC7" w:rsidDel="00F31DCD">
                <w:rPr>
                  <w:rFonts w:ascii="Arial" w:hAnsi="Arial" w:cs="Arial"/>
                  <w:bCs/>
                  <w:sz w:val="20"/>
                  <w:szCs w:val="20"/>
                </w:rPr>
                <w:delText>.</w:delText>
              </w:r>
            </w:del>
          </w:p>
          <w:p w14:paraId="2179F26F" w14:textId="17A85097" w:rsidR="00997F82" w:rsidRPr="00925544" w:rsidRDefault="00997F82" w:rsidP="004E1EC7">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26"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26"/>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53FB802" w:rsidR="00997F82" w:rsidDel="00A42E9F" w:rsidRDefault="00715D4A" w:rsidP="00A42E9F">
            <w:pPr>
              <w:pStyle w:val="Odsekzoznamu"/>
              <w:widowControl w:val="0"/>
              <w:spacing w:before="120" w:after="120" w:line="240" w:lineRule="auto"/>
              <w:ind w:left="85" w:right="85"/>
              <w:contextualSpacing w:val="0"/>
              <w:jc w:val="both"/>
              <w:rPr>
                <w:del w:id="27" w:author="Autor"/>
                <w:rFonts w:ascii="Arial" w:hAnsi="Arial" w:cs="Arial"/>
                <w:bCs/>
                <w:sz w:val="20"/>
                <w:szCs w:val="20"/>
              </w:rPr>
            </w:pPr>
            <w:del w:id="28" w:author="Autor">
              <w:r w:rsidRPr="00BE7B8E" w:rsidDel="00A42E9F">
                <w:rPr>
                  <w:rFonts w:ascii="Arial" w:hAnsi="Arial" w:cs="Arial"/>
                  <w:bCs/>
                  <w:sz w:val="20"/>
                  <w:szCs w:val="20"/>
                </w:rPr>
                <w:delText>Hlavn</w:delText>
              </w:r>
              <w:r w:rsidDel="00A42E9F">
                <w:rPr>
                  <w:rFonts w:ascii="Arial" w:hAnsi="Arial" w:cs="Arial"/>
                  <w:bCs/>
                  <w:sz w:val="20"/>
                  <w:szCs w:val="20"/>
                </w:rPr>
                <w:delText>á</w:delText>
              </w:r>
              <w:r w:rsidRPr="00BE7B8E" w:rsidDel="00A42E9F">
                <w:rPr>
                  <w:rFonts w:ascii="Arial" w:hAnsi="Arial" w:cs="Arial"/>
                  <w:bCs/>
                  <w:sz w:val="20"/>
                  <w:szCs w:val="20"/>
                </w:rPr>
                <w:delText xml:space="preserve"> aktivit</w:delText>
              </w:r>
              <w:r w:rsidDel="00A42E9F">
                <w:rPr>
                  <w:rFonts w:ascii="Arial" w:hAnsi="Arial" w:cs="Arial"/>
                  <w:bCs/>
                  <w:sz w:val="20"/>
                  <w:szCs w:val="20"/>
                </w:rPr>
                <w:delText>a</w:delText>
              </w:r>
              <w:r w:rsidRPr="00BE7B8E" w:rsidDel="00A42E9F">
                <w:rPr>
                  <w:rFonts w:ascii="Arial" w:hAnsi="Arial" w:cs="Arial"/>
                  <w:bCs/>
                  <w:sz w:val="20"/>
                  <w:szCs w:val="20"/>
                </w:rPr>
                <w:delText xml:space="preserve"> </w:delText>
              </w:r>
              <w:r w:rsidR="00997F82" w:rsidRPr="00BE7B8E" w:rsidDel="00A42E9F">
                <w:rPr>
                  <w:rFonts w:ascii="Arial" w:hAnsi="Arial" w:cs="Arial"/>
                  <w:bCs/>
                  <w:sz w:val="20"/>
                  <w:szCs w:val="20"/>
                </w:rPr>
                <w:delText>p</w:delText>
              </w:r>
            </w:del>
            <w:ins w:id="29" w:author="Autor">
              <w:r w:rsidR="00A42E9F">
                <w:rPr>
                  <w:rFonts w:ascii="Arial" w:hAnsi="Arial" w:cs="Arial"/>
                  <w:bCs/>
                  <w:sz w:val="20"/>
                  <w:szCs w:val="20"/>
                </w:rPr>
                <w:t>P</w:t>
              </w:r>
            </w:ins>
            <w:r w:rsidR="00997F82" w:rsidRPr="00BE7B8E">
              <w:rPr>
                <w:rFonts w:ascii="Arial" w:hAnsi="Arial" w:cs="Arial"/>
                <w:bCs/>
                <w:sz w:val="20"/>
                <w:szCs w:val="20"/>
              </w:rPr>
              <w:t>rojekt</w:t>
            </w:r>
            <w:del w:id="30" w:author="Autor">
              <w:r w:rsidR="00997F82" w:rsidRPr="00BE7B8E" w:rsidDel="00A42E9F">
                <w:rPr>
                  <w:rFonts w:ascii="Arial" w:hAnsi="Arial" w:cs="Arial"/>
                  <w:bCs/>
                  <w:sz w:val="20"/>
                  <w:szCs w:val="20"/>
                </w:rPr>
                <w:delText>u</w:delText>
              </w:r>
            </w:del>
            <w:r w:rsidR="00997F82" w:rsidRPr="00BE7B8E">
              <w:rPr>
                <w:rFonts w:ascii="Arial" w:hAnsi="Arial" w:cs="Arial"/>
                <w:bCs/>
                <w:sz w:val="20"/>
                <w:szCs w:val="20"/>
              </w:rPr>
              <w:t xml:space="preserve">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w:t>
            </w:r>
            <w:del w:id="31" w:author="Autor">
              <w:r w:rsidR="00997F82" w:rsidRPr="00BE7B8E" w:rsidDel="00A42E9F">
                <w:rPr>
                  <w:rFonts w:ascii="Arial" w:hAnsi="Arial" w:cs="Arial"/>
                  <w:bCs/>
                  <w:sz w:val="20"/>
                  <w:szCs w:val="20"/>
                </w:rPr>
                <w:delText xml:space="preserve"> </w:delText>
              </w:r>
            </w:del>
            <w:ins w:id="32" w:author="Autor">
              <w:r w:rsidR="00A42E9F">
                <w:rPr>
                  <w:rFonts w:ascii="Arial" w:hAnsi="Arial" w:cs="Arial"/>
                  <w:bCs/>
                  <w:sz w:val="20"/>
                  <w:szCs w:val="20"/>
                </w:rPr>
                <w:t> aktivitou</w:t>
              </w:r>
            </w:ins>
            <w:del w:id="33" w:author="Autor">
              <w:r w:rsidR="00997F82" w:rsidRPr="00BE7B8E" w:rsidDel="00A42E9F">
                <w:rPr>
                  <w:rFonts w:ascii="Arial" w:hAnsi="Arial" w:cs="Arial"/>
                  <w:bCs/>
                  <w:sz w:val="20"/>
                  <w:szCs w:val="20"/>
                </w:rPr>
                <w:delText>typ</w:delText>
              </w:r>
              <w:r w:rsidDel="00A42E9F">
                <w:rPr>
                  <w:rFonts w:ascii="Arial" w:hAnsi="Arial" w:cs="Arial"/>
                  <w:bCs/>
                  <w:sz w:val="20"/>
                  <w:szCs w:val="20"/>
                </w:rPr>
                <w:delText>om</w:delText>
              </w:r>
              <w:r w:rsidR="00997F82" w:rsidRPr="00BE7B8E" w:rsidDel="00A42E9F">
                <w:rPr>
                  <w:rFonts w:ascii="Arial" w:hAnsi="Arial" w:cs="Arial"/>
                  <w:bCs/>
                  <w:sz w:val="20"/>
                  <w:szCs w:val="20"/>
                </w:rPr>
                <w:delText xml:space="preserve"> </w:delText>
              </w:r>
              <w:r w:rsidRPr="00BE7B8E" w:rsidDel="00A42E9F">
                <w:rPr>
                  <w:rFonts w:ascii="Arial" w:hAnsi="Arial" w:cs="Arial"/>
                  <w:bCs/>
                  <w:sz w:val="20"/>
                  <w:szCs w:val="20"/>
                </w:rPr>
                <w:delText>oprávnen</w:delText>
              </w:r>
              <w:r w:rsidDel="00A42E9F">
                <w:rPr>
                  <w:rFonts w:ascii="Arial" w:hAnsi="Arial" w:cs="Arial"/>
                  <w:bCs/>
                  <w:sz w:val="20"/>
                  <w:szCs w:val="20"/>
                </w:rPr>
                <w:delText>ej</w:delText>
              </w:r>
              <w:r w:rsidRPr="00BE7B8E" w:rsidDel="00A42E9F">
                <w:rPr>
                  <w:rFonts w:ascii="Arial" w:hAnsi="Arial" w:cs="Arial"/>
                  <w:bCs/>
                  <w:sz w:val="20"/>
                  <w:szCs w:val="20"/>
                </w:rPr>
                <w:delText xml:space="preserve"> aktiv</w:delText>
              </w:r>
              <w:r w:rsidDel="00A42E9F">
                <w:rPr>
                  <w:rFonts w:ascii="Arial" w:hAnsi="Arial" w:cs="Arial"/>
                  <w:bCs/>
                  <w:sz w:val="20"/>
                  <w:szCs w:val="20"/>
                </w:rPr>
                <w:delText>ity</w:delText>
              </w:r>
              <w:r w:rsidR="00997F82" w:rsidRPr="00BE7B8E" w:rsidDel="00A42E9F">
                <w:rPr>
                  <w:rFonts w:ascii="Arial" w:hAnsi="Arial" w:cs="Arial"/>
                  <w:bCs/>
                  <w:sz w:val="20"/>
                  <w:szCs w:val="20"/>
                </w:rPr>
                <w:delText xml:space="preserve">, na </w:delText>
              </w:r>
              <w:r w:rsidR="00997F82" w:rsidDel="00A42E9F">
                <w:rPr>
                  <w:rFonts w:ascii="Arial" w:hAnsi="Arial" w:cs="Arial"/>
                  <w:bCs/>
                  <w:sz w:val="20"/>
                  <w:szCs w:val="20"/>
                </w:rPr>
                <w:delText>podporu</w:delText>
              </w:r>
              <w:r w:rsidR="00997F82" w:rsidRPr="00BE7B8E" w:rsidDel="00A42E9F">
                <w:rPr>
                  <w:rFonts w:ascii="Arial" w:hAnsi="Arial" w:cs="Arial"/>
                  <w:bCs/>
                  <w:sz w:val="20"/>
                  <w:szCs w:val="20"/>
                </w:rPr>
                <w:delText xml:space="preserve"> </w:delText>
              </w:r>
              <w:r w:rsidRPr="00BE7B8E" w:rsidDel="00A42E9F">
                <w:rPr>
                  <w:rFonts w:ascii="Arial" w:hAnsi="Arial" w:cs="Arial"/>
                  <w:bCs/>
                  <w:sz w:val="20"/>
                  <w:szCs w:val="20"/>
                </w:rPr>
                <w:delText>kto</w:delText>
              </w:r>
              <w:r w:rsidDel="00A42E9F">
                <w:rPr>
                  <w:rFonts w:ascii="Arial" w:hAnsi="Arial" w:cs="Arial"/>
                  <w:bCs/>
                  <w:sz w:val="20"/>
                  <w:szCs w:val="20"/>
                </w:rPr>
                <w:delText>rej</w:delText>
              </w:r>
              <w:r w:rsidRPr="00BE7B8E" w:rsidDel="00A42E9F">
                <w:rPr>
                  <w:rFonts w:ascii="Arial" w:hAnsi="Arial" w:cs="Arial"/>
                  <w:bCs/>
                  <w:sz w:val="20"/>
                  <w:szCs w:val="20"/>
                </w:rPr>
                <w:delText xml:space="preserve"> </w:delText>
              </w:r>
              <w:r w:rsidR="00997F82" w:rsidRPr="00BE7B8E" w:rsidDel="00A42E9F">
                <w:rPr>
                  <w:rFonts w:ascii="Arial" w:hAnsi="Arial" w:cs="Arial"/>
                  <w:bCs/>
                  <w:sz w:val="20"/>
                  <w:szCs w:val="20"/>
                </w:rPr>
                <w:delText xml:space="preserve">je </w:delText>
              </w:r>
              <w:r w:rsidR="00997F82" w:rsidDel="00A42E9F">
                <w:rPr>
                  <w:rFonts w:ascii="Arial" w:hAnsi="Arial" w:cs="Arial"/>
                  <w:bCs/>
                  <w:sz w:val="20"/>
                  <w:szCs w:val="20"/>
                </w:rPr>
                <w:delText>zameraná</w:delText>
              </w:r>
              <w:r w:rsidR="00997F82" w:rsidRPr="00BE7B8E" w:rsidDel="00A42E9F">
                <w:rPr>
                  <w:rFonts w:ascii="Arial" w:hAnsi="Arial" w:cs="Arial"/>
                  <w:bCs/>
                  <w:sz w:val="20"/>
                  <w:szCs w:val="20"/>
                </w:rPr>
                <w:delText xml:space="preserve"> táto výzva.</w:delText>
              </w:r>
            </w:del>
          </w:p>
          <w:p w14:paraId="0130A787" w14:textId="0A3EBF6C" w:rsidR="00997F82" w:rsidRPr="00A42E9F" w:rsidDel="009C25CF" w:rsidRDefault="00997F82" w:rsidP="00A42E9F">
            <w:pPr>
              <w:pStyle w:val="Odsekzoznamu"/>
              <w:widowControl w:val="0"/>
              <w:spacing w:before="120" w:after="120" w:line="240" w:lineRule="auto"/>
              <w:ind w:left="85" w:right="85"/>
              <w:contextualSpacing w:val="0"/>
              <w:jc w:val="both"/>
              <w:rPr>
                <w:del w:id="34" w:author="Autor"/>
                <w:rFonts w:ascii="Arial" w:hAnsi="Arial" w:cs="Arial"/>
                <w:bCs/>
                <w:sz w:val="20"/>
                <w:szCs w:val="20"/>
              </w:rPr>
            </w:pPr>
            <w:del w:id="35" w:author="Autor">
              <w:r w:rsidRPr="00BE7B8E" w:rsidDel="00A42E9F">
                <w:rPr>
                  <w:rFonts w:ascii="Arial" w:hAnsi="Arial" w:cs="Arial"/>
                  <w:bCs/>
                  <w:sz w:val="20"/>
                  <w:szCs w:val="20"/>
                </w:rPr>
                <w:delText xml:space="preserve">V rámci tejto výzvy </w:delText>
              </w:r>
              <w:r w:rsidDel="00A42E9F">
                <w:rPr>
                  <w:rFonts w:ascii="Arial" w:hAnsi="Arial" w:cs="Arial"/>
                  <w:bCs/>
                  <w:sz w:val="20"/>
                  <w:szCs w:val="20"/>
                </w:rPr>
                <w:delText>je</w:delText>
              </w:r>
              <w:r w:rsidRPr="00BE7B8E" w:rsidDel="00A42E9F">
                <w:rPr>
                  <w:rFonts w:ascii="Arial" w:hAnsi="Arial" w:cs="Arial"/>
                  <w:bCs/>
                  <w:sz w:val="20"/>
                  <w:szCs w:val="20"/>
                </w:rPr>
                <w:delText xml:space="preserve"> oprávnen</w:delText>
              </w:r>
              <w:r w:rsidDel="00A42E9F">
                <w:rPr>
                  <w:rFonts w:ascii="Arial" w:hAnsi="Arial" w:cs="Arial"/>
                  <w:bCs/>
                  <w:sz w:val="20"/>
                  <w:szCs w:val="20"/>
                </w:rPr>
                <w:delText>á</w:delText>
              </w:r>
              <w:r w:rsidRPr="00BE7B8E" w:rsidDel="00A42E9F">
                <w:rPr>
                  <w:rFonts w:ascii="Arial" w:hAnsi="Arial" w:cs="Arial"/>
                  <w:bCs/>
                  <w:sz w:val="20"/>
                  <w:szCs w:val="20"/>
                </w:rPr>
                <w:delText xml:space="preserve"> nasledovn</w:delText>
              </w:r>
              <w:r w:rsidDel="00A42E9F">
                <w:rPr>
                  <w:rFonts w:ascii="Arial" w:hAnsi="Arial" w:cs="Arial"/>
                  <w:bCs/>
                  <w:sz w:val="20"/>
                  <w:szCs w:val="20"/>
                </w:rPr>
                <w:delText>á</w:delText>
              </w:r>
              <w:r w:rsidRPr="00BE7B8E" w:rsidDel="00A42E9F">
                <w:rPr>
                  <w:rFonts w:ascii="Arial" w:hAnsi="Arial" w:cs="Arial"/>
                  <w:bCs/>
                  <w:sz w:val="20"/>
                  <w:szCs w:val="20"/>
                </w:rPr>
                <w:delText xml:space="preserve"> aktivit</w:delText>
              </w:r>
              <w:r w:rsidDel="00A42E9F">
                <w:rPr>
                  <w:rFonts w:ascii="Arial" w:hAnsi="Arial" w:cs="Arial"/>
                  <w:bCs/>
                  <w:sz w:val="20"/>
                  <w:szCs w:val="20"/>
                </w:rPr>
                <w:delText>a</w:delText>
              </w:r>
            </w:del>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8203D1">
                  <w:rPr>
                    <w:rFonts w:ascii="Arial" w:hAnsi="Arial" w:cs="Arial"/>
                    <w:sz w:val="22"/>
                  </w:rPr>
                  <w:t>A1 Podpora podnikania a inovácií</w:t>
                </w:r>
              </w:sdtContent>
            </w:sdt>
            <w:ins w:id="36" w:author="Autor">
              <w:r w:rsidR="00A42E9F" w:rsidRPr="00A42E9F">
                <w:rPr>
                  <w:rFonts w:ascii="Arial" w:hAnsi="Arial" w:cs="Arial"/>
                  <w:sz w:val="20"/>
                  <w:szCs w:val="20"/>
                </w:rPr>
                <w:t>, tak ako je zadefinovaná v</w:t>
              </w:r>
              <w:r w:rsidR="009C25CF">
                <w:rPr>
                  <w:rFonts w:ascii="Arial" w:hAnsi="Arial" w:cs="Arial"/>
                  <w:sz w:val="20"/>
                  <w:szCs w:val="20"/>
                </w:rPr>
                <w:t xml:space="preserve"> </w:t>
              </w:r>
            </w:ins>
            <w:del w:id="37" w:author="Autor">
              <w:r w:rsidR="00156C68" w:rsidRPr="00A42E9F" w:rsidDel="00A42E9F">
                <w:rPr>
                  <w:rFonts w:ascii="Arial" w:hAnsi="Arial" w:cs="Arial"/>
                  <w:sz w:val="20"/>
                  <w:szCs w:val="20"/>
                </w:rPr>
                <w:delText>.</w:delText>
              </w:r>
            </w:del>
          </w:p>
          <w:p w14:paraId="4F0B7C6B" w14:textId="0E418E2F" w:rsidR="00997F82" w:rsidRDefault="00997F82" w:rsidP="00183589">
            <w:pPr>
              <w:pStyle w:val="Odsekzoznamu"/>
              <w:widowControl w:val="0"/>
              <w:spacing w:before="120" w:after="120" w:line="240" w:lineRule="auto"/>
              <w:ind w:left="85" w:right="85"/>
              <w:contextualSpacing w:val="0"/>
              <w:jc w:val="both"/>
              <w:rPr>
                <w:ins w:id="38" w:author="Autor"/>
                <w:rFonts w:ascii="Arial" w:hAnsi="Arial" w:cs="Arial"/>
                <w:bCs/>
                <w:sz w:val="20"/>
                <w:szCs w:val="20"/>
              </w:rPr>
            </w:pPr>
            <w:del w:id="39" w:author="Autor">
              <w:r w:rsidDel="00A42E9F">
                <w:rPr>
                  <w:rFonts w:ascii="Arial" w:hAnsi="Arial" w:cs="Arial"/>
                  <w:bCs/>
                  <w:sz w:val="20"/>
                  <w:szCs w:val="20"/>
                </w:rPr>
                <w:delText xml:space="preserve">Bližší popis oprávnených aktivít uvádza </w:delText>
              </w:r>
            </w:del>
            <w:r>
              <w:rPr>
                <w:rFonts w:ascii="Arial" w:hAnsi="Arial" w:cs="Arial"/>
                <w:bCs/>
                <w:sz w:val="20"/>
                <w:szCs w:val="20"/>
              </w:rPr>
              <w:t>príloh</w:t>
            </w:r>
            <w:ins w:id="40" w:author="Autor">
              <w:r w:rsidR="00A42E9F">
                <w:rPr>
                  <w:rFonts w:ascii="Arial" w:hAnsi="Arial" w:cs="Arial"/>
                  <w:bCs/>
                  <w:sz w:val="20"/>
                  <w:szCs w:val="20"/>
                </w:rPr>
                <w:t>e</w:t>
              </w:r>
            </w:ins>
            <w:del w:id="41" w:author="Autor">
              <w:r w:rsidDel="00A42E9F">
                <w:rPr>
                  <w:rFonts w:ascii="Arial" w:hAnsi="Arial" w:cs="Arial"/>
                  <w:bCs/>
                  <w:sz w:val="20"/>
                  <w:szCs w:val="20"/>
                </w:rPr>
                <w:delText>a</w:delText>
              </w:r>
            </w:del>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w:t>
            </w:r>
            <w:ins w:id="42" w:author="Autor">
              <w:r w:rsidR="00A42E9F">
                <w:rPr>
                  <w:rFonts w:ascii="Arial" w:hAnsi="Arial" w:cs="Arial"/>
                  <w:bCs/>
                  <w:sz w:val="20"/>
                  <w:szCs w:val="20"/>
                </w:rPr>
                <w:t>ej</w:t>
              </w:r>
            </w:ins>
            <w:del w:id="43" w:author="Autor">
              <w:r w:rsidRPr="007C7A83" w:rsidDel="00A42E9F">
                <w:rPr>
                  <w:rFonts w:ascii="Arial" w:hAnsi="Arial" w:cs="Arial"/>
                  <w:bCs/>
                  <w:sz w:val="20"/>
                  <w:szCs w:val="20"/>
                </w:rPr>
                <w:delText>ých</w:delText>
              </w:r>
            </w:del>
            <w:r w:rsidRPr="007C7A83">
              <w:rPr>
                <w:rFonts w:ascii="Arial" w:hAnsi="Arial" w:cs="Arial"/>
                <w:bCs/>
                <w:sz w:val="20"/>
                <w:szCs w:val="20"/>
              </w:rPr>
              <w:t xml:space="preserve"> aktiv</w:t>
            </w:r>
            <w:ins w:id="44" w:author="Autor">
              <w:r w:rsidR="00A42E9F">
                <w:rPr>
                  <w:rFonts w:ascii="Arial" w:hAnsi="Arial" w:cs="Arial"/>
                  <w:bCs/>
                  <w:sz w:val="20"/>
                  <w:szCs w:val="20"/>
                </w:rPr>
                <w:t>i</w:t>
              </w:r>
            </w:ins>
            <w:del w:id="45" w:author="Autor">
              <w:r w:rsidRPr="007C7A83" w:rsidDel="00A42E9F">
                <w:rPr>
                  <w:rFonts w:ascii="Arial" w:hAnsi="Arial" w:cs="Arial"/>
                  <w:bCs/>
                  <w:sz w:val="20"/>
                  <w:szCs w:val="20"/>
                </w:rPr>
                <w:delText>í</w:delText>
              </w:r>
            </w:del>
            <w:r w:rsidRPr="007C7A83">
              <w:rPr>
                <w:rFonts w:ascii="Arial" w:hAnsi="Arial" w:cs="Arial"/>
                <w:bCs/>
                <w:sz w:val="20"/>
                <w:szCs w:val="20"/>
              </w:rPr>
              <w:t>t</w:t>
            </w:r>
            <w:ins w:id="46" w:author="Autor">
              <w:r w:rsidR="00A42E9F">
                <w:rPr>
                  <w:rFonts w:ascii="Arial" w:hAnsi="Arial" w:cs="Arial"/>
                  <w:bCs/>
                  <w:sz w:val="20"/>
                  <w:szCs w:val="20"/>
                </w:rPr>
                <w:t>y</w:t>
              </w:r>
            </w:ins>
            <w:r w:rsidRPr="007C7A83">
              <w:rPr>
                <w:rFonts w:ascii="Arial" w:hAnsi="Arial" w:cs="Arial"/>
                <w:bCs/>
                <w:sz w:val="20"/>
                <w:szCs w:val="20"/>
              </w:rPr>
              <w:t xml:space="preserve">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3F84EB6" w14:textId="2C4AE488" w:rsidR="00A42E9F" w:rsidRDefault="00A42E9F" w:rsidP="00183589">
            <w:pPr>
              <w:pStyle w:val="Odsekzoznamu"/>
              <w:widowControl w:val="0"/>
              <w:spacing w:before="120" w:after="120" w:line="240" w:lineRule="auto"/>
              <w:ind w:left="85" w:right="85"/>
              <w:contextualSpacing w:val="0"/>
              <w:jc w:val="both"/>
              <w:rPr>
                <w:rFonts w:ascii="Arial" w:hAnsi="Arial" w:cs="Arial"/>
                <w:bCs/>
                <w:sz w:val="20"/>
                <w:szCs w:val="20"/>
              </w:rPr>
            </w:pPr>
            <w:ins w:id="47" w:author="Autor">
              <w:r w:rsidRPr="00A42E9F">
                <w:rPr>
                  <w:rFonts w:ascii="Arial" w:hAnsi="Arial" w:cs="Arial"/>
                  <w:bCs/>
                  <w:sz w:val="20"/>
                  <w:szCs w:val="20"/>
                </w:rPr>
                <w:t>Žiadateľ je povinný ukončiť realizáciu aktivít projektu a predložiť záverečnú žiadosť o platbu do 9 mesiacov</w:t>
              </w:r>
              <w:r w:rsidR="009C25CF">
                <w:rPr>
                  <w:rStyle w:val="Odkaznapoznmkupodiarou"/>
                  <w:rFonts w:ascii="Arial" w:hAnsi="Arial" w:cs="Arial"/>
                  <w:bCs/>
                  <w:sz w:val="20"/>
                  <w:szCs w:val="20"/>
                </w:rPr>
                <w:footnoteReference w:id="1"/>
              </w:r>
              <w:r w:rsidRPr="00A42E9F">
                <w:rPr>
                  <w:rFonts w:ascii="Arial" w:hAnsi="Arial" w:cs="Arial"/>
                  <w:bCs/>
                  <w:sz w:val="20"/>
                  <w:szCs w:val="20"/>
                </w:rPr>
                <w:t xml:space="preserve">  od nadobudnutia účinnosti zmluvy o poskytnutí príspevku, najneskôr však do </w:t>
              </w:r>
              <w:r w:rsidR="007E5F9E">
                <w:rPr>
                  <w:rFonts w:ascii="Arial" w:hAnsi="Arial" w:cs="Arial"/>
                  <w:bCs/>
                  <w:sz w:val="20"/>
                  <w:szCs w:val="20"/>
                </w:rPr>
                <w:t>31.10.2023</w:t>
              </w:r>
              <w:r w:rsidRPr="00A42E9F">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ins>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FC42231" w:rsidR="00997F82" w:rsidRDefault="00997F82" w:rsidP="007E5F9E">
            <w:pPr>
              <w:pStyle w:val="Odsekzoznamu"/>
              <w:widowControl w:val="0"/>
              <w:spacing w:after="0" w:line="240" w:lineRule="auto"/>
              <w:ind w:left="85" w:right="85"/>
              <w:contextualSpacing w:val="0"/>
              <w:jc w:val="both"/>
              <w:rPr>
                <w:ins w:id="49"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260C1AA" w14:textId="6EA36EE5" w:rsidR="007E5F9E" w:rsidRPr="00337B8D" w:rsidRDefault="007E5F9E" w:rsidP="00DD3EE2">
            <w:pPr>
              <w:pStyle w:val="Odsekzoznamu"/>
              <w:widowControl w:val="0"/>
              <w:spacing w:after="120" w:line="240" w:lineRule="auto"/>
              <w:ind w:left="85" w:right="85"/>
              <w:contextualSpacing w:val="0"/>
              <w:jc w:val="both"/>
              <w:rPr>
                <w:rFonts w:ascii="Arial" w:hAnsi="Arial" w:cs="Arial"/>
                <w:bCs/>
                <w:sz w:val="20"/>
                <w:szCs w:val="20"/>
              </w:rPr>
            </w:pPr>
            <w:ins w:id="50" w:author="Autor">
              <w:r w:rsidRPr="007E5F9E">
                <w:rPr>
                  <w:rFonts w:ascii="Arial" w:hAnsi="Arial" w:cs="Arial"/>
                  <w:bCs/>
                  <w:sz w:val="20"/>
                  <w:szCs w:val="20"/>
                </w:rPr>
                <w:t>Žiadateľ v</w:t>
              </w:r>
              <w:r>
                <w:rPr>
                  <w:rFonts w:ascii="Arial" w:hAnsi="Arial" w:cs="Arial"/>
                  <w:bCs/>
                  <w:sz w:val="20"/>
                  <w:szCs w:val="20"/>
                </w:rPr>
                <w:t> </w:t>
              </w:r>
              <w:r w:rsidRPr="007E5F9E">
                <w:rPr>
                  <w:rFonts w:ascii="Arial" w:hAnsi="Arial" w:cs="Arial"/>
                  <w:bCs/>
                  <w:sz w:val="20"/>
                  <w:szCs w:val="20"/>
                </w:rPr>
                <w:t xml:space="preserve">časti 10 Formulára </w:t>
              </w:r>
              <w:proofErr w:type="spellStart"/>
              <w:r w:rsidRPr="007E5F9E">
                <w:rPr>
                  <w:rFonts w:ascii="Arial" w:hAnsi="Arial" w:cs="Arial"/>
                  <w:bCs/>
                  <w:sz w:val="20"/>
                  <w:szCs w:val="20"/>
                </w:rPr>
                <w:t>ŽoPr</w:t>
              </w:r>
              <w:proofErr w:type="spellEnd"/>
              <w:r w:rsidRPr="007E5F9E">
                <w:rPr>
                  <w:rFonts w:ascii="Arial" w:hAnsi="Arial" w:cs="Arial"/>
                  <w:bCs/>
                  <w:sz w:val="20"/>
                  <w:szCs w:val="20"/>
                </w:rPr>
                <w:t xml:space="preserve"> čestne vyhlási, že ukončí realizáciu aktivít projektu a</w:t>
              </w:r>
              <w:r>
                <w:rPr>
                  <w:rFonts w:ascii="Arial" w:hAnsi="Arial" w:cs="Arial"/>
                  <w:bCs/>
                  <w:sz w:val="20"/>
                  <w:szCs w:val="20"/>
                </w:rPr>
                <w:t> </w:t>
              </w:r>
              <w:r w:rsidRPr="007E5F9E">
                <w:rPr>
                  <w:rFonts w:ascii="Arial" w:hAnsi="Arial" w:cs="Arial"/>
                  <w:bCs/>
                  <w:sz w:val="20"/>
                  <w:szCs w:val="20"/>
                </w:rPr>
                <w:t>predloží záverečnú žiadosť o</w:t>
              </w:r>
              <w:r>
                <w:rPr>
                  <w:rFonts w:ascii="Arial" w:hAnsi="Arial" w:cs="Arial"/>
                  <w:bCs/>
                  <w:sz w:val="20"/>
                  <w:szCs w:val="20"/>
                </w:rPr>
                <w:t> </w:t>
              </w:r>
              <w:r w:rsidRPr="007E5F9E">
                <w:rPr>
                  <w:rFonts w:ascii="Arial" w:hAnsi="Arial" w:cs="Arial"/>
                  <w:bCs/>
                  <w:sz w:val="20"/>
                  <w:szCs w:val="20"/>
                </w:rPr>
                <w:t>platbu (žiadosť o</w:t>
              </w:r>
              <w:r>
                <w:rPr>
                  <w:rFonts w:ascii="Arial" w:hAnsi="Arial" w:cs="Arial"/>
                  <w:bCs/>
                  <w:sz w:val="20"/>
                  <w:szCs w:val="20"/>
                </w:rPr>
                <w:t> </w:t>
              </w:r>
              <w:r w:rsidRPr="007E5F9E">
                <w:rPr>
                  <w:rFonts w:ascii="Arial" w:hAnsi="Arial" w:cs="Arial"/>
                  <w:bCs/>
                  <w:sz w:val="20"/>
                  <w:szCs w:val="20"/>
                </w:rPr>
                <w:t xml:space="preserve">poskytnutie refundácie alebo </w:t>
              </w:r>
              <w:proofErr w:type="spellStart"/>
              <w:r w:rsidRPr="007E5F9E">
                <w:rPr>
                  <w:rFonts w:ascii="Arial" w:hAnsi="Arial" w:cs="Arial"/>
                  <w:bCs/>
                  <w:sz w:val="20"/>
                  <w:szCs w:val="20"/>
                </w:rPr>
                <w:t>predfinancovania</w:t>
              </w:r>
              <w:proofErr w:type="spellEnd"/>
              <w:r w:rsidRPr="007E5F9E">
                <w:rPr>
                  <w:rFonts w:ascii="Arial" w:hAnsi="Arial" w:cs="Arial"/>
                  <w:bCs/>
                  <w:sz w:val="20"/>
                  <w:szCs w:val="20"/>
                </w:rPr>
                <w:t>) do 9 mesiacov od nadobudnutia účinnosti zmluvy o</w:t>
              </w:r>
              <w:r>
                <w:rPr>
                  <w:rFonts w:ascii="Arial" w:hAnsi="Arial" w:cs="Arial"/>
                  <w:bCs/>
                  <w:sz w:val="20"/>
                  <w:szCs w:val="20"/>
                </w:rPr>
                <w:t> </w:t>
              </w:r>
              <w:r w:rsidRPr="007E5F9E">
                <w:rPr>
                  <w:rFonts w:ascii="Arial" w:hAnsi="Arial" w:cs="Arial"/>
                  <w:bCs/>
                  <w:sz w:val="20"/>
                  <w:szCs w:val="20"/>
                </w:rPr>
                <w:t>príspevku a</w:t>
              </w:r>
              <w:r>
                <w:rPr>
                  <w:rFonts w:ascii="Arial" w:hAnsi="Arial" w:cs="Arial"/>
                  <w:bCs/>
                  <w:sz w:val="20"/>
                  <w:szCs w:val="20"/>
                </w:rPr>
                <w:t> </w:t>
              </w:r>
              <w:r w:rsidRPr="007E5F9E">
                <w:rPr>
                  <w:rFonts w:ascii="Arial" w:hAnsi="Arial" w:cs="Arial"/>
                  <w:bCs/>
                  <w:sz w:val="20"/>
                  <w:szCs w:val="20"/>
                </w:rPr>
                <w:t>zároveň najneskôr do</w:t>
              </w:r>
              <w:r>
                <w:rPr>
                  <w:rFonts w:ascii="Arial" w:hAnsi="Arial" w:cs="Arial"/>
                  <w:bCs/>
                  <w:sz w:val="20"/>
                  <w:szCs w:val="20"/>
                </w:rPr>
                <w:t xml:space="preserve"> 31.10.2023.</w:t>
              </w:r>
            </w:ins>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5FE82781"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ins w:id="51" w:author="Autor">
              <w:r w:rsidR="007E5F9E" w:rsidRPr="00855874">
                <w:rPr>
                  <w:rFonts w:ascii="Arial" w:hAnsi="Arial" w:cs="Arial"/>
                  <w:bCs/>
                  <w:sz w:val="20"/>
                  <w:szCs w:val="20"/>
                </w:rPr>
                <w:t xml:space="preserve">overí znenie čestného vyhlásenia, ktoré tvorí súčasť formulára </w:t>
              </w:r>
              <w:proofErr w:type="spellStart"/>
              <w:r w:rsidR="007E5F9E" w:rsidRPr="00855874">
                <w:rPr>
                  <w:rFonts w:ascii="Arial" w:hAnsi="Arial" w:cs="Arial"/>
                  <w:bCs/>
                  <w:sz w:val="20"/>
                  <w:szCs w:val="20"/>
                </w:rPr>
                <w:t>ŽoPr</w:t>
              </w:r>
              <w:proofErr w:type="spellEnd"/>
              <w:r w:rsidR="007E5F9E">
                <w:rPr>
                  <w:rFonts w:ascii="Arial" w:hAnsi="Arial" w:cs="Arial"/>
                  <w:bCs/>
                  <w:sz w:val="20"/>
                  <w:szCs w:val="20"/>
                </w:rPr>
                <w:t xml:space="preserve"> a</w:t>
              </w:r>
              <w:r w:rsidR="007E5F9E" w:rsidRPr="00337B8D">
                <w:rPr>
                  <w:rFonts w:ascii="Arial" w:hAnsi="Arial" w:cs="Arial"/>
                  <w:bCs/>
                  <w:sz w:val="20"/>
                  <w:szCs w:val="20"/>
                </w:rPr>
                <w:t xml:space="preserve"> </w:t>
              </w:r>
            </w:ins>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B459609"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Podmienka, že žiadateľ nezačal</w:t>
            </w:r>
            <w:ins w:id="52" w:author="Autor">
              <w:r w:rsidR="007E5F9E">
                <w:rPr>
                  <w:rFonts w:ascii="Arial" w:hAnsi="Arial" w:cs="Arial"/>
                  <w:b/>
                  <w:sz w:val="20"/>
                  <w:szCs w:val="20"/>
                </w:rPr>
                <w:t xml:space="preserve"> realizáciu</w:t>
              </w:r>
            </w:ins>
            <w:r w:rsidRPr="00BE7B8E">
              <w:rPr>
                <w:rFonts w:ascii="Arial" w:hAnsi="Arial" w:cs="Arial"/>
                <w:b/>
                <w:sz w:val="20"/>
                <w:szCs w:val="20"/>
              </w:rPr>
              <w:t xml:space="preserve"> </w:t>
            </w:r>
            <w:del w:id="53" w:author="Autor">
              <w:r w:rsidRPr="00BE7B8E" w:rsidDel="007E5F9E">
                <w:rPr>
                  <w:rFonts w:ascii="Arial" w:hAnsi="Arial" w:cs="Arial"/>
                  <w:b/>
                  <w:sz w:val="20"/>
                  <w:szCs w:val="20"/>
                </w:rPr>
                <w:delText>práce</w:delText>
              </w:r>
              <w:r w:rsidRPr="00BE7B8E" w:rsidDel="009C25CF">
                <w:rPr>
                  <w:rFonts w:ascii="Arial" w:hAnsi="Arial" w:cs="Arial"/>
                  <w:b/>
                  <w:sz w:val="20"/>
                  <w:szCs w:val="20"/>
                </w:rPr>
                <w:delText xml:space="preserve"> na</w:delText>
              </w:r>
            </w:del>
            <w:r w:rsidRPr="00BE7B8E">
              <w:rPr>
                <w:rFonts w:ascii="Arial" w:hAnsi="Arial" w:cs="Arial"/>
                <w:b/>
                <w:sz w:val="20"/>
                <w:szCs w:val="20"/>
              </w:rPr>
              <w:t xml:space="preserve"> projekt</w:t>
            </w:r>
            <w:ins w:id="54" w:author="Autor">
              <w:r w:rsidR="007E5F9E">
                <w:rPr>
                  <w:rFonts w:ascii="Arial" w:hAnsi="Arial" w:cs="Arial"/>
                  <w:b/>
                  <w:sz w:val="20"/>
                  <w:szCs w:val="20"/>
                </w:rPr>
                <w:t>u</w:t>
              </w:r>
            </w:ins>
            <w:del w:id="55" w:author="Autor">
              <w:r w:rsidRPr="00BE7B8E" w:rsidDel="007E5F9E">
                <w:rPr>
                  <w:rFonts w:ascii="Arial" w:hAnsi="Arial" w:cs="Arial"/>
                  <w:b/>
                  <w:sz w:val="20"/>
                  <w:szCs w:val="20"/>
                </w:rPr>
                <w:delText>e</w:delText>
              </w:r>
            </w:del>
            <w:r w:rsidRPr="00BE7B8E">
              <w:rPr>
                <w:rFonts w:ascii="Arial" w:hAnsi="Arial" w:cs="Arial"/>
                <w:b/>
                <w:sz w:val="20"/>
                <w:szCs w:val="20"/>
              </w:rPr>
              <w:t xml:space="preserve"> pred</w:t>
            </w:r>
            <w:del w:id="56" w:author="Autor">
              <w:r w:rsidDel="009C25CF">
                <w:rPr>
                  <w:rFonts w:ascii="Arial" w:hAnsi="Arial" w:cs="Arial"/>
                  <w:b/>
                  <w:sz w:val="20"/>
                  <w:szCs w:val="20"/>
                </w:rPr>
                <w:delText xml:space="preserve"> </w:delText>
              </w:r>
              <w:r w:rsidDel="007E5F9E">
                <w:rPr>
                  <w:rFonts w:ascii="Arial" w:hAnsi="Arial" w:cs="Arial"/>
                  <w:b/>
                  <w:sz w:val="20"/>
                  <w:szCs w:val="20"/>
                </w:rPr>
                <w:delText>nadobudnutím účinnosti zmluvy o </w:delText>
              </w:r>
            </w:del>
            <w:ins w:id="57" w:author="Autor">
              <w:del w:id="58" w:author="Autor">
                <w:r w:rsidR="007E5F9E" w:rsidDel="009C25CF">
                  <w:rPr>
                    <w:rFonts w:ascii="Arial" w:hAnsi="Arial" w:cs="Arial"/>
                    <w:b/>
                    <w:sz w:val="20"/>
                    <w:szCs w:val="20"/>
                  </w:rPr>
                  <w:delText> </w:delText>
                </w:r>
              </w:del>
            </w:ins>
            <w:del w:id="59" w:author="Autor">
              <w:r w:rsidDel="007E5F9E">
                <w:rPr>
                  <w:rFonts w:ascii="Arial" w:hAnsi="Arial" w:cs="Arial"/>
                  <w:b/>
                  <w:sz w:val="20"/>
                  <w:szCs w:val="20"/>
                </w:rPr>
                <w:delText>príspevku</w:delText>
              </w:r>
            </w:del>
            <w:ins w:id="60" w:author="Autor">
              <w:r w:rsidR="007E5F9E">
                <w:rPr>
                  <w:rFonts w:ascii="Arial" w:hAnsi="Arial" w:cs="Arial"/>
                  <w:b/>
                  <w:sz w:val="20"/>
                  <w:szCs w:val="20"/>
                </w:rPr>
                <w:t xml:space="preserve"> predložením </w:t>
              </w:r>
              <w:proofErr w:type="spellStart"/>
              <w:r w:rsidR="007E5F9E">
                <w:rPr>
                  <w:rFonts w:ascii="Arial" w:hAnsi="Arial" w:cs="Arial"/>
                  <w:b/>
                  <w:sz w:val="20"/>
                  <w:szCs w:val="20"/>
                </w:rPr>
                <w:t>ŽoPr</w:t>
              </w:r>
              <w:proofErr w:type="spellEnd"/>
              <w:r w:rsidR="007E5F9E">
                <w:rPr>
                  <w:rFonts w:ascii="Arial" w:hAnsi="Arial" w:cs="Arial"/>
                  <w:b/>
                  <w:sz w:val="20"/>
                  <w:szCs w:val="20"/>
                </w:rPr>
                <w:t xml:space="preserve"> na MAS</w:t>
              </w:r>
            </w:ins>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6AC3A7EE"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ins w:id="61" w:author="Autor">
              <w:r w:rsidR="007E5F9E">
                <w:rPr>
                  <w:rFonts w:ascii="Arial" w:hAnsi="Arial" w:cs="Arial"/>
                  <w:bCs/>
                  <w:sz w:val="20"/>
                  <w:szCs w:val="20"/>
                </w:rPr>
                <w:t xml:space="preserve">realizáciu </w:t>
              </w:r>
            </w:ins>
            <w:del w:id="62" w:author="Autor">
              <w:r w:rsidRPr="00440325" w:rsidDel="007E5F9E">
                <w:rPr>
                  <w:rFonts w:ascii="Arial" w:hAnsi="Arial" w:cs="Arial"/>
                  <w:bCs/>
                  <w:sz w:val="20"/>
                  <w:szCs w:val="20"/>
                </w:rPr>
                <w:delText xml:space="preserve">práce na </w:delText>
              </w:r>
            </w:del>
            <w:r>
              <w:rPr>
                <w:rFonts w:ascii="Arial" w:hAnsi="Arial" w:cs="Arial"/>
                <w:bCs/>
                <w:sz w:val="20"/>
                <w:szCs w:val="20"/>
              </w:rPr>
              <w:t>projekt</w:t>
            </w:r>
            <w:ins w:id="63" w:author="Autor">
              <w:r w:rsidR="007E5F9E">
                <w:rPr>
                  <w:rFonts w:ascii="Arial" w:hAnsi="Arial" w:cs="Arial"/>
                  <w:bCs/>
                  <w:sz w:val="20"/>
                  <w:szCs w:val="20"/>
                </w:rPr>
                <w:t>u</w:t>
              </w:r>
            </w:ins>
            <w:del w:id="64" w:author="Autor">
              <w:r w:rsidDel="007E5F9E">
                <w:rPr>
                  <w:rFonts w:ascii="Arial" w:hAnsi="Arial" w:cs="Arial"/>
                  <w:bCs/>
                  <w:sz w:val="20"/>
                  <w:szCs w:val="20"/>
                </w:rPr>
                <w:delText>e</w:delText>
              </w:r>
            </w:del>
            <w:r>
              <w:rPr>
                <w:rFonts w:ascii="Arial" w:hAnsi="Arial" w:cs="Arial"/>
                <w:bCs/>
                <w:sz w:val="20"/>
                <w:szCs w:val="20"/>
              </w:rPr>
              <w:t xml:space="preserve"> pred</w:t>
            </w:r>
            <w:del w:id="65" w:author="Autor">
              <w:r w:rsidDel="007E5F9E">
                <w:rPr>
                  <w:rFonts w:ascii="Arial" w:hAnsi="Arial" w:cs="Arial"/>
                  <w:bCs/>
                  <w:sz w:val="20"/>
                  <w:szCs w:val="20"/>
                </w:rPr>
                <w:delText xml:space="preserve"> nadobudnutím účinnosti zmluvy o</w:delText>
              </w:r>
              <w:r w:rsidR="003814F9" w:rsidDel="007E5F9E">
                <w:rPr>
                  <w:rFonts w:ascii="Arial" w:hAnsi="Arial" w:cs="Arial"/>
                  <w:bCs/>
                  <w:sz w:val="20"/>
                  <w:szCs w:val="20"/>
                </w:rPr>
                <w:delText> </w:delText>
              </w:r>
            </w:del>
            <w:ins w:id="66" w:author="Autor">
              <w:r w:rsidR="007E5F9E">
                <w:rPr>
                  <w:rFonts w:ascii="Arial" w:hAnsi="Arial" w:cs="Arial"/>
                  <w:bCs/>
                  <w:sz w:val="20"/>
                  <w:szCs w:val="20"/>
                </w:rPr>
                <w:t> </w:t>
              </w:r>
            </w:ins>
            <w:del w:id="67" w:author="Autor">
              <w:r w:rsidDel="007E5F9E">
                <w:rPr>
                  <w:rFonts w:ascii="Arial" w:hAnsi="Arial" w:cs="Arial"/>
                  <w:bCs/>
                  <w:sz w:val="20"/>
                  <w:szCs w:val="20"/>
                </w:rPr>
                <w:delText>príspevku</w:delText>
              </w:r>
            </w:del>
            <w:ins w:id="68" w:author="Autor">
              <w:r w:rsidR="007E5F9E">
                <w:rPr>
                  <w:rFonts w:ascii="Arial" w:hAnsi="Arial" w:cs="Arial"/>
                  <w:bCs/>
                  <w:sz w:val="20"/>
                  <w:szCs w:val="20"/>
                </w:rPr>
                <w:t xml:space="preserve"> predložením </w:t>
              </w:r>
              <w:proofErr w:type="spellStart"/>
              <w:r w:rsidR="007E5F9E">
                <w:rPr>
                  <w:rFonts w:ascii="Arial" w:hAnsi="Arial" w:cs="Arial"/>
                  <w:bCs/>
                  <w:sz w:val="20"/>
                  <w:szCs w:val="20"/>
                </w:rPr>
                <w:t>ŽoPr</w:t>
              </w:r>
              <w:proofErr w:type="spellEnd"/>
              <w:r w:rsidR="007E5F9E">
                <w:rPr>
                  <w:rFonts w:ascii="Arial" w:hAnsi="Arial" w:cs="Arial"/>
                  <w:bCs/>
                  <w:sz w:val="20"/>
                  <w:szCs w:val="20"/>
                </w:rPr>
                <w:t xml:space="preserve"> na MAS</w:t>
              </w:r>
            </w:ins>
            <w:r>
              <w:rPr>
                <w:rFonts w:ascii="Arial" w:hAnsi="Arial" w:cs="Arial"/>
                <w:bCs/>
                <w:sz w:val="20"/>
                <w:szCs w:val="20"/>
              </w:rPr>
              <w:t>.</w:t>
            </w:r>
          </w:p>
          <w:p w14:paraId="3E390E2C" w14:textId="4B1CBDC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69" w:author="Autor">
              <w:r w:rsidR="007E5F9E">
                <w:rPr>
                  <w:rFonts w:ascii="Arial" w:hAnsi="Arial" w:cs="Arial"/>
                  <w:bCs/>
                  <w:sz w:val="20"/>
                  <w:szCs w:val="20"/>
                </w:rPr>
                <w:t xml:space="preserve">realizácie aktivít projektu </w:t>
              </w:r>
            </w:ins>
            <w:del w:id="70" w:author="Autor">
              <w:r w:rsidRPr="00440325" w:rsidDel="007E5F9E">
                <w:rPr>
                  <w:rFonts w:ascii="Arial" w:hAnsi="Arial" w:cs="Arial"/>
                  <w:bCs/>
                  <w:sz w:val="20"/>
                  <w:szCs w:val="20"/>
                </w:rPr>
                <w:delText xml:space="preserve">prác </w:delText>
              </w:r>
            </w:del>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5082ADE6"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71" w:author="Autor">
              <w:r w:rsidDel="007E5F9E">
                <w:rPr>
                  <w:rFonts w:ascii="Arial" w:hAnsi="Arial" w:cs="Arial"/>
                  <w:bCs/>
                  <w:sz w:val="20"/>
                  <w:szCs w:val="20"/>
                </w:rPr>
                <w:delText>(</w:delText>
              </w:r>
              <w:r w:rsidRPr="00440325" w:rsidDel="007E5F9E">
                <w:rPr>
                  <w:rFonts w:ascii="Arial" w:hAnsi="Arial" w:cs="Arial"/>
                  <w:bCs/>
                  <w:sz w:val="20"/>
                  <w:szCs w:val="20"/>
                </w:rPr>
                <w:delText>pred realizáciou prác na projekte</w:delText>
              </w:r>
              <w:r w:rsidDel="007E5F9E">
                <w:rPr>
                  <w:rFonts w:ascii="Arial" w:hAnsi="Arial" w:cs="Arial"/>
                  <w:bCs/>
                  <w:sz w:val="20"/>
                  <w:szCs w:val="20"/>
                </w:rPr>
                <w:delText>)</w:delText>
              </w:r>
            </w:del>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ins w:id="72" w:author="Autor">
              <w:r w:rsidR="007E5F9E">
                <w:rPr>
                  <w:rFonts w:ascii="Arial" w:hAnsi="Arial" w:cs="Arial"/>
                  <w:bCs/>
                  <w:sz w:val="20"/>
                  <w:szCs w:val="20"/>
                </w:rPr>
                <w:t>ajú</w:t>
              </w:r>
            </w:ins>
            <w:del w:id="73" w:author="Autor">
              <w:r w:rsidRPr="00440325" w:rsidDel="007E5F9E">
                <w:rPr>
                  <w:rFonts w:ascii="Arial" w:hAnsi="Arial" w:cs="Arial"/>
                  <w:bCs/>
                  <w:sz w:val="20"/>
                  <w:szCs w:val="20"/>
                </w:rPr>
                <w:delText>á</w:delText>
              </w:r>
            </w:del>
            <w:r w:rsidRPr="00440325">
              <w:rPr>
                <w:rFonts w:ascii="Arial" w:hAnsi="Arial" w:cs="Arial"/>
                <w:bCs/>
                <w:sz w:val="20"/>
                <w:szCs w:val="20"/>
              </w:rPr>
              <w:t xml:space="preserve"> za</w:t>
            </w:r>
            <w:ins w:id="74" w:author="Autor">
              <w:r w:rsidR="009C25CF">
                <w:rPr>
                  <w:rFonts w:ascii="Arial" w:hAnsi="Arial" w:cs="Arial"/>
                  <w:bCs/>
                  <w:sz w:val="20"/>
                  <w:szCs w:val="20"/>
                </w:rPr>
                <w:t xml:space="preserve"> </w:t>
              </w:r>
            </w:ins>
            <w:del w:id="75" w:author="Autor">
              <w:r w:rsidRPr="00440325" w:rsidDel="007E5F9E">
                <w:rPr>
                  <w:rFonts w:ascii="Arial" w:hAnsi="Arial" w:cs="Arial"/>
                  <w:bCs/>
                  <w:sz w:val="20"/>
                  <w:szCs w:val="20"/>
                </w:rPr>
                <w:delText xml:space="preserve"> </w:delText>
              </w:r>
            </w:del>
            <w:ins w:id="76" w:author="Autor">
              <w:r w:rsidR="007E5F9E">
                <w:rPr>
                  <w:rFonts w:ascii="Arial" w:hAnsi="Arial" w:cs="Arial"/>
                  <w:bCs/>
                  <w:sz w:val="20"/>
                  <w:szCs w:val="20"/>
                </w:rPr>
                <w:t xml:space="preserve">realizáciu projektu </w:t>
              </w:r>
            </w:ins>
            <w:del w:id="77" w:author="Autor">
              <w:r w:rsidRPr="00440325" w:rsidDel="007E5F9E">
                <w:rPr>
                  <w:rFonts w:ascii="Arial" w:hAnsi="Arial" w:cs="Arial"/>
                  <w:bCs/>
                  <w:sz w:val="20"/>
                  <w:szCs w:val="20"/>
                </w:rPr>
                <w:delText>začatie prác</w:delText>
              </w:r>
            </w:del>
            <w:r w:rsidRPr="00440325">
              <w:rPr>
                <w:rFonts w:ascii="Arial" w:hAnsi="Arial" w:cs="Arial"/>
                <w:bCs/>
                <w:sz w:val="20"/>
                <w:szCs w:val="20"/>
              </w:rPr>
              <w:t>.</w:t>
            </w:r>
          </w:p>
          <w:p w14:paraId="1F87D7EC" w14:textId="677CF437" w:rsidR="00997F82" w:rsidDel="007E5F9E" w:rsidRDefault="00997F82" w:rsidP="003F0011">
            <w:pPr>
              <w:pStyle w:val="Odsekzoznamu"/>
              <w:spacing w:before="120" w:after="120" w:line="240" w:lineRule="auto"/>
              <w:ind w:left="85" w:right="85"/>
              <w:contextualSpacing w:val="0"/>
              <w:jc w:val="both"/>
              <w:rPr>
                <w:del w:id="78" w:author="Autor"/>
                <w:rFonts w:ascii="Arial" w:hAnsi="Arial" w:cs="Arial"/>
                <w:bCs/>
                <w:sz w:val="20"/>
                <w:szCs w:val="20"/>
              </w:rPr>
            </w:pPr>
            <w:del w:id="79" w:author="Autor">
              <w:r w:rsidDel="007E5F9E">
                <w:rPr>
                  <w:rFonts w:ascii="Arial" w:hAnsi="Arial" w:cs="Arial"/>
                  <w:bCs/>
                  <w:sz w:val="20"/>
                  <w:szCs w:val="20"/>
                </w:rPr>
                <w:delText xml:space="preserve">Zmluva o príspevku nadobúda účinnosť deň po dni jej zverejnenia v Centrálnom registri zmlúv </w:delText>
              </w:r>
              <w:r w:rsidDel="007E5F9E">
                <w:fldChar w:fldCharType="begin"/>
              </w:r>
              <w:r w:rsidDel="007E5F9E">
                <w:delInstrText xml:space="preserve"> HYPERLINK "https://www.crz.gov.sk/" </w:delInstrText>
              </w:r>
              <w:r w:rsidDel="007E5F9E">
                <w:fldChar w:fldCharType="separate"/>
              </w:r>
              <w:r w:rsidRPr="00037ED5" w:rsidDel="007E5F9E">
                <w:rPr>
                  <w:rStyle w:val="Hypertextovprepojenie"/>
                  <w:rFonts w:cs="Arial"/>
                  <w:bCs/>
                  <w:sz w:val="20"/>
                  <w:szCs w:val="20"/>
                </w:rPr>
                <w:delText>https://www.crz.gov.sk/</w:delText>
              </w:r>
              <w:r w:rsidDel="007E5F9E">
                <w:rPr>
                  <w:rStyle w:val="Hypertextovprepojenie"/>
                  <w:rFonts w:cs="Arial"/>
                  <w:bCs/>
                  <w:sz w:val="20"/>
                  <w:szCs w:val="20"/>
                </w:rPr>
                <w:fldChar w:fldCharType="end"/>
              </w:r>
              <w:r w:rsidDel="007E5F9E">
                <w:rPr>
                  <w:rFonts w:ascii="Arial" w:hAnsi="Arial" w:cs="Arial"/>
                  <w:bCs/>
                  <w:sz w:val="20"/>
                  <w:szCs w:val="20"/>
                </w:rPr>
                <w:delText>, prípadne neskoršie, ak tak ustanoví zmluva.</w:delText>
              </w:r>
            </w:del>
          </w:p>
          <w:p w14:paraId="39733C18" w14:textId="4771BD28"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A204CD">
              <w:rPr>
                <w:rFonts w:ascii="Arial" w:hAnsi="Arial" w:cs="Arial"/>
                <w:bCs/>
                <w:sz w:val="20"/>
                <w:szCs w:val="20"/>
              </w:rPr>
              <w:t xml:space="preserve">MAS </w:t>
            </w:r>
            <w:ins w:id="80" w:author="Autor">
              <w:r w:rsidR="00814A1D" w:rsidRPr="00A204CD">
                <w:rPr>
                  <w:rFonts w:ascii="Arial" w:hAnsi="Arial" w:cs="Arial"/>
                  <w:bCs/>
                  <w:sz w:val="20"/>
                  <w:szCs w:val="20"/>
                </w:rPr>
                <w:t xml:space="preserve">dáva </w:t>
              </w:r>
            </w:ins>
            <w:del w:id="81" w:author="Autor">
              <w:r w:rsidRPr="00A204CD" w:rsidDel="00814A1D">
                <w:rPr>
                  <w:rFonts w:ascii="Arial" w:hAnsi="Arial" w:cs="Arial"/>
                  <w:bCs/>
                  <w:sz w:val="20"/>
                  <w:szCs w:val="20"/>
                </w:rPr>
                <w:delText xml:space="preserve">odporúča </w:delText>
              </w:r>
            </w:del>
            <w:r w:rsidRPr="00A204CD">
              <w:rPr>
                <w:rFonts w:ascii="Arial" w:hAnsi="Arial" w:cs="Arial"/>
                <w:bCs/>
                <w:sz w:val="20"/>
                <w:szCs w:val="20"/>
              </w:rPr>
              <w:t>žiadateľovi</w:t>
            </w:r>
            <w:ins w:id="82" w:author="Autor">
              <w:r w:rsidR="00814A1D" w:rsidRPr="00A204CD">
                <w:rPr>
                  <w:rFonts w:ascii="Arial" w:hAnsi="Arial" w:cs="Arial"/>
                  <w:bCs/>
                  <w:sz w:val="20"/>
                  <w:szCs w:val="20"/>
                </w:rPr>
                <w:t xml:space="preserve"> na zváženie odkonzultovať s MAS možnosť</w:t>
              </w:r>
            </w:ins>
            <w:r w:rsidRPr="00A204CD">
              <w:rPr>
                <w:rFonts w:ascii="Arial" w:hAnsi="Arial" w:cs="Arial"/>
                <w:bCs/>
                <w:sz w:val="20"/>
                <w:szCs w:val="20"/>
              </w:rPr>
              <w:t>, aby:</w:t>
            </w:r>
          </w:p>
          <w:p w14:paraId="14D549E0" w14:textId="2FFFEBA9"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83" w:author="Autor">
              <w:r w:rsidR="00E73F8B">
                <w:rPr>
                  <w:rFonts w:ascii="Arial" w:hAnsi="Arial" w:cs="Arial"/>
                  <w:bCs/>
                  <w:sz w:val="20"/>
                  <w:szCs w:val="20"/>
                </w:rPr>
                <w:t xml:space="preserve">realizácia projektu začala </w:t>
              </w:r>
            </w:ins>
            <w:del w:id="84" w:author="Autor">
              <w:r w:rsidRPr="002123FB" w:rsidDel="00E73F8B">
                <w:rPr>
                  <w:rFonts w:ascii="Arial" w:hAnsi="Arial" w:cs="Arial"/>
                  <w:bCs/>
                  <w:sz w:val="20"/>
                  <w:szCs w:val="20"/>
                </w:rPr>
                <w:delText xml:space="preserve">začali práce na projekte </w:delText>
              </w:r>
            </w:del>
            <w:ins w:id="85" w:author="Autor">
              <w:r w:rsidR="00E73F8B">
                <w:rPr>
                  <w:rFonts w:ascii="Arial" w:hAnsi="Arial" w:cs="Arial"/>
                  <w:bCs/>
                  <w:sz w:val="20"/>
                  <w:szCs w:val="20"/>
                </w:rPr>
                <w:t xml:space="preserve">pred predložením </w:t>
              </w:r>
              <w:proofErr w:type="spellStart"/>
              <w:r w:rsidR="00E73F8B">
                <w:rPr>
                  <w:rFonts w:ascii="Arial" w:hAnsi="Arial" w:cs="Arial"/>
                  <w:bCs/>
                  <w:sz w:val="20"/>
                  <w:szCs w:val="20"/>
                </w:rPr>
                <w:t>ŽoPr</w:t>
              </w:r>
              <w:proofErr w:type="spellEnd"/>
              <w:r w:rsidR="00E73F8B">
                <w:rPr>
                  <w:rFonts w:ascii="Arial" w:hAnsi="Arial" w:cs="Arial"/>
                  <w:bCs/>
                  <w:sz w:val="20"/>
                  <w:szCs w:val="20"/>
                </w:rPr>
                <w:t xml:space="preserve"> na MAS </w:t>
              </w:r>
            </w:ins>
            <w:del w:id="86" w:author="Autor">
              <w:r w:rsidRPr="002123FB" w:rsidDel="00E73F8B">
                <w:rPr>
                  <w:rFonts w:ascii="Arial" w:hAnsi="Arial" w:cs="Arial"/>
                  <w:bCs/>
                  <w:sz w:val="20"/>
                  <w:szCs w:val="20"/>
                </w:rPr>
                <w:delText>pred nadobudnutím účinnosti zmluvy o poskytnutí príspevku</w:delText>
              </w:r>
              <w:r w:rsidR="008203D1" w:rsidDel="00E73F8B">
                <w:rPr>
                  <w:rFonts w:ascii="Arial" w:hAnsi="Arial" w:cs="Arial"/>
                  <w:bCs/>
                  <w:sz w:val="20"/>
                  <w:szCs w:val="20"/>
                </w:rPr>
                <w:delText xml:space="preserve"> </w:delText>
              </w:r>
            </w:del>
            <w:r w:rsidRPr="002123FB">
              <w:rPr>
                <w:rFonts w:ascii="Arial" w:hAnsi="Arial" w:cs="Arial"/>
                <w:bCs/>
                <w:sz w:val="20"/>
                <w:szCs w:val="20"/>
              </w:rPr>
              <w:t>napr.:</w:t>
            </w:r>
          </w:p>
          <w:p w14:paraId="557FD218" w14:textId="7C70C20F"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 na</w:t>
            </w:r>
            <w:del w:id="87" w:author="Autor">
              <w:r w:rsidRPr="002123FB" w:rsidDel="007E5F9E">
                <w:rPr>
                  <w:rFonts w:ascii="Arial" w:hAnsi="Arial" w:cs="Arial"/>
                  <w:bCs/>
                  <w:sz w:val="20"/>
                  <w:szCs w:val="20"/>
                </w:rPr>
                <w:delText xml:space="preserve"> </w:delText>
              </w:r>
            </w:del>
            <w:ins w:id="88" w:author="Autor">
              <w:r w:rsidR="007E5F9E">
                <w:rPr>
                  <w:rFonts w:ascii="Arial" w:hAnsi="Arial" w:cs="Arial"/>
                  <w:bCs/>
                  <w:sz w:val="20"/>
                  <w:szCs w:val="20"/>
                </w:rPr>
                <w:t xml:space="preserve"> moment predloženia </w:t>
              </w:r>
              <w:proofErr w:type="spellStart"/>
              <w:r w:rsidR="007E5F9E">
                <w:rPr>
                  <w:rFonts w:ascii="Arial" w:hAnsi="Arial" w:cs="Arial"/>
                  <w:bCs/>
                  <w:sz w:val="20"/>
                  <w:szCs w:val="20"/>
                </w:rPr>
                <w:t>ŽoPr</w:t>
              </w:r>
              <w:proofErr w:type="spellEnd"/>
              <w:r w:rsidR="007E5F9E">
                <w:rPr>
                  <w:rFonts w:ascii="Arial" w:hAnsi="Arial" w:cs="Arial"/>
                  <w:bCs/>
                  <w:sz w:val="20"/>
                  <w:szCs w:val="20"/>
                </w:rPr>
                <w:t xml:space="preserve"> na MAS </w:t>
              </w:r>
            </w:ins>
            <w:del w:id="89" w:author="Autor">
              <w:r w:rsidRPr="002123FB" w:rsidDel="007E5F9E">
                <w:rPr>
                  <w:rFonts w:ascii="Arial" w:hAnsi="Arial" w:cs="Arial"/>
                  <w:bCs/>
                  <w:sz w:val="20"/>
                  <w:szCs w:val="20"/>
                </w:rPr>
                <w:delText>nadobudnutie účinnosti zmluvy o</w:delText>
              </w:r>
              <w:r w:rsidR="003814F9" w:rsidDel="007E5F9E">
                <w:rPr>
                  <w:rFonts w:ascii="Arial" w:hAnsi="Arial" w:cs="Arial"/>
                  <w:bCs/>
                  <w:sz w:val="20"/>
                  <w:szCs w:val="20"/>
                </w:rPr>
                <w:delText> </w:delText>
              </w:r>
              <w:r w:rsidRPr="002123FB" w:rsidDel="007E5F9E">
                <w:rPr>
                  <w:rFonts w:ascii="Arial" w:hAnsi="Arial" w:cs="Arial"/>
                  <w:bCs/>
                  <w:sz w:val="20"/>
                  <w:szCs w:val="20"/>
                </w:rPr>
                <w:delText>príspevku</w:delText>
              </w:r>
            </w:del>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113FE0B"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del w:id="90" w:author="Autor">
              <w:r w:rsidRPr="002123FB" w:rsidDel="00E73F8B">
                <w:rPr>
                  <w:rFonts w:ascii="Arial" w:hAnsi="Arial" w:cs="Arial"/>
                  <w:bCs/>
                  <w:sz w:val="20"/>
                  <w:szCs w:val="20"/>
                </w:rPr>
                <w:delText xml:space="preserve"> nadobudnutí účinnosti zmluvy o </w:delText>
              </w:r>
            </w:del>
            <w:ins w:id="91" w:author="Autor">
              <w:r w:rsidR="00E73F8B">
                <w:rPr>
                  <w:rFonts w:ascii="Arial" w:hAnsi="Arial" w:cs="Arial"/>
                  <w:bCs/>
                  <w:sz w:val="20"/>
                  <w:szCs w:val="20"/>
                </w:rPr>
                <w:t> </w:t>
              </w:r>
            </w:ins>
            <w:del w:id="92" w:author="Autor">
              <w:r w:rsidRPr="002123FB" w:rsidDel="00E73F8B">
                <w:rPr>
                  <w:rFonts w:ascii="Arial" w:hAnsi="Arial" w:cs="Arial"/>
                  <w:bCs/>
                  <w:sz w:val="20"/>
                  <w:szCs w:val="20"/>
                </w:rPr>
                <w:delText>príspevku</w:delText>
              </w:r>
            </w:del>
            <w:ins w:id="93" w:author="Autor">
              <w:r w:rsidR="00E73F8B">
                <w:rPr>
                  <w:rFonts w:ascii="Arial" w:hAnsi="Arial" w:cs="Arial"/>
                  <w:bCs/>
                  <w:sz w:val="20"/>
                  <w:szCs w:val="20"/>
                </w:rPr>
                <w:t xml:space="preserve"> predložení </w:t>
              </w:r>
              <w:proofErr w:type="spellStart"/>
              <w:r w:rsidR="00E73F8B">
                <w:rPr>
                  <w:rFonts w:ascii="Arial" w:hAnsi="Arial" w:cs="Arial"/>
                  <w:bCs/>
                  <w:sz w:val="20"/>
                  <w:szCs w:val="20"/>
                </w:rPr>
                <w:t>ŽoPr</w:t>
              </w:r>
              <w:proofErr w:type="spellEnd"/>
              <w:r w:rsidR="00E73F8B">
                <w:rPr>
                  <w:rFonts w:ascii="Arial" w:hAnsi="Arial" w:cs="Arial"/>
                  <w:bCs/>
                  <w:sz w:val="20"/>
                  <w:szCs w:val="20"/>
                </w:rPr>
                <w:t xml:space="preserve"> na MAS</w:t>
              </w:r>
            </w:ins>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28F9D163"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94" w:name="_Hlk500341825"/>
            <w:r>
              <w:rPr>
                <w:rFonts w:ascii="Arial" w:hAnsi="Arial" w:cs="Arial"/>
                <w:bCs/>
                <w:sz w:val="20"/>
                <w:szCs w:val="20"/>
              </w:rPr>
              <w:t>Informácie uvedené v</w:t>
            </w:r>
            <w:del w:id="95" w:author="Autor">
              <w:r w:rsidDel="00E73F8B">
                <w:rPr>
                  <w:rFonts w:ascii="Arial" w:hAnsi="Arial" w:cs="Arial"/>
                  <w:bCs/>
                  <w:sz w:val="20"/>
                  <w:szCs w:val="20"/>
                </w:rPr>
                <w:delText> </w:delText>
              </w:r>
            </w:del>
            <w:ins w:id="96" w:author="Autor">
              <w:r w:rsidR="00E73F8B">
                <w:rPr>
                  <w:rFonts w:ascii="Arial" w:hAnsi="Arial" w:cs="Arial"/>
                  <w:bCs/>
                  <w:sz w:val="20"/>
                  <w:szCs w:val="20"/>
                </w:rPr>
                <w:t> </w:t>
              </w:r>
              <w:proofErr w:type="spellStart"/>
              <w:r w:rsidR="00E73F8B">
                <w:rPr>
                  <w:rFonts w:ascii="Arial" w:hAnsi="Arial" w:cs="Arial"/>
                  <w:bCs/>
                  <w:sz w:val="20"/>
                  <w:szCs w:val="20"/>
                </w:rPr>
                <w:t>ŽoPr</w:t>
              </w:r>
              <w:proofErr w:type="spellEnd"/>
              <w:r w:rsidR="00E73F8B">
                <w:rPr>
                  <w:rFonts w:ascii="Arial" w:hAnsi="Arial" w:cs="Arial"/>
                  <w:bCs/>
                  <w:sz w:val="20"/>
                  <w:szCs w:val="20"/>
                </w:rPr>
                <w:t xml:space="preserve"> </w:t>
              </w:r>
            </w:ins>
            <w:del w:id="97" w:author="Autor">
              <w:r w:rsidDel="00E73F8B">
                <w:rPr>
                  <w:rFonts w:ascii="Arial" w:hAnsi="Arial" w:cs="Arial"/>
                  <w:bCs/>
                  <w:sz w:val="20"/>
                  <w:szCs w:val="20"/>
                </w:rPr>
                <w:delText>žiadosti o </w:delText>
              </w:r>
              <w:r w:rsidRPr="001F15D0" w:rsidDel="00E73F8B">
                <w:rPr>
                  <w:rFonts w:ascii="Arial" w:hAnsi="Arial" w:cs="Arial"/>
                  <w:bCs/>
                  <w:sz w:val="20"/>
                  <w:szCs w:val="20"/>
                </w:rPr>
                <w:delText>príspevok</w:delText>
              </w:r>
            </w:del>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ins w:id="98" w:author="Autor">
              <w:r w:rsidR="00E73F8B">
                <w:rPr>
                  <w:rFonts w:ascii="Arial" w:hAnsi="Arial" w:cs="Arial"/>
                  <w:bCs/>
                  <w:sz w:val="20"/>
                  <w:szCs w:val="20"/>
                </w:rPr>
                <w:t xml:space="preserve">al </w:t>
              </w:r>
            </w:ins>
            <w:del w:id="99" w:author="Autor">
              <w:r w:rsidRPr="001F15D0" w:rsidDel="00E73F8B">
                <w:rPr>
                  <w:rFonts w:ascii="Arial" w:hAnsi="Arial" w:cs="Arial"/>
                  <w:bCs/>
                  <w:sz w:val="20"/>
                  <w:szCs w:val="20"/>
                </w:rPr>
                <w:delText>ne</w:delText>
              </w:r>
            </w:del>
            <w:r w:rsidRPr="001F15D0">
              <w:rPr>
                <w:rFonts w:ascii="Arial" w:hAnsi="Arial" w:cs="Arial"/>
                <w:bCs/>
                <w:sz w:val="20"/>
                <w:szCs w:val="20"/>
              </w:rPr>
              <w:t xml:space="preserve"> </w:t>
            </w:r>
            <w:del w:id="100" w:author="Autor">
              <w:r w:rsidRPr="001F15D0" w:rsidDel="00E73F8B">
                <w:rPr>
                  <w:rFonts w:ascii="Arial" w:hAnsi="Arial" w:cs="Arial"/>
                  <w:bCs/>
                  <w:sz w:val="20"/>
                  <w:szCs w:val="20"/>
                </w:rPr>
                <w:delText xml:space="preserve">s prácami na </w:delText>
              </w:r>
            </w:del>
            <w:ins w:id="101" w:author="Autor">
              <w:r w:rsidR="00E73F8B">
                <w:rPr>
                  <w:rFonts w:ascii="Arial" w:hAnsi="Arial" w:cs="Arial"/>
                  <w:bCs/>
                  <w:sz w:val="20"/>
                  <w:szCs w:val="20"/>
                </w:rPr>
                <w:t xml:space="preserve">realizáciu </w:t>
              </w:r>
            </w:ins>
            <w:r w:rsidRPr="001F15D0">
              <w:rPr>
                <w:rFonts w:ascii="Arial" w:hAnsi="Arial" w:cs="Arial"/>
                <w:bCs/>
                <w:sz w:val="20"/>
                <w:szCs w:val="20"/>
              </w:rPr>
              <w:t>projekt</w:t>
            </w:r>
            <w:ins w:id="102" w:author="Autor">
              <w:r w:rsidR="00E73F8B">
                <w:rPr>
                  <w:rFonts w:ascii="Arial" w:hAnsi="Arial" w:cs="Arial"/>
                  <w:bCs/>
                  <w:sz w:val="20"/>
                  <w:szCs w:val="20"/>
                </w:rPr>
                <w:t>u</w:t>
              </w:r>
            </w:ins>
            <w:del w:id="103" w:author="Autor">
              <w:r w:rsidRPr="001F15D0" w:rsidDel="00E73F8B">
                <w:rPr>
                  <w:rFonts w:ascii="Arial" w:hAnsi="Arial" w:cs="Arial"/>
                  <w:bCs/>
                  <w:sz w:val="20"/>
                  <w:szCs w:val="20"/>
                </w:rPr>
                <w:delText>e</w:delText>
              </w:r>
            </w:del>
            <w:r w:rsidRPr="001F15D0">
              <w:rPr>
                <w:rFonts w:ascii="Arial" w:hAnsi="Arial" w:cs="Arial"/>
                <w:bCs/>
                <w:sz w:val="20"/>
                <w:szCs w:val="20"/>
              </w:rPr>
              <w:t xml:space="preserve"> pred</w:t>
            </w:r>
            <w:del w:id="104" w:author="Autor">
              <w:r w:rsidRPr="001F15D0" w:rsidDel="00E73F8B">
                <w:rPr>
                  <w:rFonts w:ascii="Arial" w:hAnsi="Arial" w:cs="Arial"/>
                  <w:bCs/>
                  <w:sz w:val="20"/>
                  <w:szCs w:val="20"/>
                </w:rPr>
                <w:delText xml:space="preserve"> nadobudnutím účinnosti zmluvy o</w:delText>
              </w:r>
              <w:r w:rsidR="003814F9" w:rsidDel="00E73F8B">
                <w:rPr>
                  <w:rFonts w:ascii="Arial" w:hAnsi="Arial" w:cs="Arial"/>
                  <w:bCs/>
                  <w:sz w:val="20"/>
                  <w:szCs w:val="20"/>
                </w:rPr>
                <w:delText> </w:delText>
              </w:r>
            </w:del>
            <w:ins w:id="105" w:author="Autor">
              <w:del w:id="106" w:author="Autor">
                <w:r w:rsidR="00E73F8B" w:rsidDel="009C25CF">
                  <w:rPr>
                    <w:rFonts w:ascii="Arial" w:hAnsi="Arial" w:cs="Arial"/>
                    <w:bCs/>
                    <w:sz w:val="20"/>
                    <w:szCs w:val="20"/>
                  </w:rPr>
                  <w:delText> </w:delText>
                </w:r>
              </w:del>
            </w:ins>
            <w:del w:id="107" w:author="Autor">
              <w:r w:rsidRPr="001F15D0" w:rsidDel="00E73F8B">
                <w:rPr>
                  <w:rFonts w:ascii="Arial" w:hAnsi="Arial" w:cs="Arial"/>
                  <w:bCs/>
                  <w:sz w:val="20"/>
                  <w:szCs w:val="20"/>
                </w:rPr>
                <w:delText>príspevku</w:delText>
              </w:r>
            </w:del>
            <w:ins w:id="108" w:author="Autor">
              <w:r w:rsidR="00E73F8B">
                <w:rPr>
                  <w:rFonts w:ascii="Arial" w:hAnsi="Arial" w:cs="Arial"/>
                  <w:bCs/>
                  <w:sz w:val="20"/>
                  <w:szCs w:val="20"/>
                </w:rPr>
                <w:t xml:space="preserve"> predložením </w:t>
              </w:r>
              <w:proofErr w:type="spellStart"/>
              <w:r w:rsidR="00E73F8B">
                <w:rPr>
                  <w:rFonts w:ascii="Arial" w:hAnsi="Arial" w:cs="Arial"/>
                  <w:bCs/>
                  <w:sz w:val="20"/>
                  <w:szCs w:val="20"/>
                </w:rPr>
                <w:t>ŽoPr</w:t>
              </w:r>
              <w:proofErr w:type="spellEnd"/>
              <w:r w:rsidR="00E73F8B">
                <w:rPr>
                  <w:rFonts w:ascii="Arial" w:hAnsi="Arial" w:cs="Arial"/>
                  <w:bCs/>
                  <w:sz w:val="20"/>
                  <w:szCs w:val="20"/>
                </w:rPr>
                <w:t xml:space="preserve"> na MAS</w:t>
              </w:r>
            </w:ins>
            <w:r w:rsidRPr="001F15D0">
              <w:rPr>
                <w:rFonts w:ascii="Arial" w:hAnsi="Arial" w:cs="Arial"/>
                <w:bCs/>
                <w:sz w:val="20"/>
                <w:szCs w:val="20"/>
              </w:rPr>
              <w:t>.</w:t>
            </w:r>
          </w:p>
          <w:bookmarkEnd w:id="94"/>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45C9D0A1"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201F49">
              <w:rPr>
                <w:rFonts w:ascii="Arial" w:hAnsi="Arial" w:cs="Arial"/>
                <w:bCs/>
                <w:sz w:val="20"/>
                <w:szCs w:val="20"/>
              </w:rPr>
              <w:t>:</w:t>
            </w:r>
            <w:r w:rsidR="000B5096">
              <w:rPr>
                <w:rFonts w:ascii="Arial" w:hAnsi="Arial" w:cs="Arial"/>
                <w:bCs/>
                <w:sz w:val="20"/>
                <w:szCs w:val="20"/>
              </w:rPr>
              <w:t xml:space="preserve"> obce</w:t>
            </w:r>
            <w:r w:rsidR="00201F49">
              <w:rPr>
                <w:rFonts w:ascii="Arial" w:hAnsi="Arial" w:cs="Arial"/>
                <w:bCs/>
                <w:sz w:val="20"/>
                <w:szCs w:val="20"/>
              </w:rPr>
              <w:t xml:space="preserve"> </w:t>
            </w:r>
            <w:r w:rsidR="00201F49" w:rsidRPr="00201F49">
              <w:rPr>
                <w:rFonts w:ascii="Arial" w:hAnsi="Arial" w:cs="Arial"/>
                <w:bCs/>
                <w:sz w:val="20"/>
                <w:szCs w:val="20"/>
              </w:rPr>
              <w:t>Nová Bošáca</w:t>
            </w:r>
            <w:r w:rsidR="00201F49">
              <w:rPr>
                <w:rFonts w:ascii="Arial" w:hAnsi="Arial" w:cs="Arial"/>
                <w:bCs/>
                <w:sz w:val="20"/>
                <w:szCs w:val="20"/>
              </w:rPr>
              <w:t xml:space="preserve">, </w:t>
            </w:r>
            <w:r w:rsidR="00201F49" w:rsidRPr="00201F49">
              <w:rPr>
                <w:rFonts w:ascii="Arial" w:hAnsi="Arial" w:cs="Arial"/>
                <w:bCs/>
                <w:sz w:val="20"/>
                <w:szCs w:val="20"/>
              </w:rPr>
              <w:t>Zemianske Podhradie</w:t>
            </w:r>
            <w:r w:rsidR="00201F49">
              <w:rPr>
                <w:rFonts w:ascii="Arial" w:hAnsi="Arial" w:cs="Arial"/>
                <w:bCs/>
                <w:sz w:val="20"/>
                <w:szCs w:val="20"/>
              </w:rPr>
              <w:t xml:space="preserve">, </w:t>
            </w:r>
            <w:r w:rsidR="00201F49" w:rsidRPr="00201F49">
              <w:rPr>
                <w:rFonts w:ascii="Arial" w:hAnsi="Arial" w:cs="Arial"/>
                <w:bCs/>
                <w:sz w:val="20"/>
                <w:szCs w:val="20"/>
              </w:rPr>
              <w:t>Adamovské Kochanovce</w:t>
            </w:r>
            <w:r w:rsidR="00201F49">
              <w:rPr>
                <w:rFonts w:ascii="Arial" w:hAnsi="Arial" w:cs="Arial"/>
                <w:bCs/>
                <w:sz w:val="20"/>
                <w:szCs w:val="20"/>
              </w:rPr>
              <w:t xml:space="preserve">, </w:t>
            </w:r>
            <w:r w:rsidR="00201F49" w:rsidRPr="00201F49">
              <w:rPr>
                <w:rFonts w:ascii="Arial" w:hAnsi="Arial" w:cs="Arial"/>
                <w:bCs/>
                <w:sz w:val="20"/>
                <w:szCs w:val="20"/>
              </w:rPr>
              <w:t>Drietoma</w:t>
            </w:r>
            <w:r w:rsidR="00201F49">
              <w:rPr>
                <w:rFonts w:ascii="Arial" w:hAnsi="Arial" w:cs="Arial"/>
                <w:bCs/>
                <w:sz w:val="20"/>
                <w:szCs w:val="20"/>
              </w:rPr>
              <w:t xml:space="preserve">, </w:t>
            </w:r>
            <w:r w:rsidR="00201F49" w:rsidRPr="00201F49">
              <w:rPr>
                <w:rFonts w:ascii="Arial" w:hAnsi="Arial" w:cs="Arial"/>
                <w:bCs/>
                <w:sz w:val="20"/>
                <w:szCs w:val="20"/>
              </w:rPr>
              <w:t>Chocholná-Velčice</w:t>
            </w:r>
            <w:r w:rsidR="00201F49">
              <w:rPr>
                <w:rFonts w:ascii="Arial" w:hAnsi="Arial" w:cs="Arial"/>
                <w:bCs/>
                <w:sz w:val="20"/>
                <w:szCs w:val="20"/>
              </w:rPr>
              <w:t xml:space="preserve">, </w:t>
            </w:r>
            <w:r w:rsidR="00201F49" w:rsidRPr="00201F49">
              <w:rPr>
                <w:rFonts w:ascii="Arial" w:hAnsi="Arial" w:cs="Arial"/>
                <w:bCs/>
                <w:sz w:val="20"/>
                <w:szCs w:val="20"/>
              </w:rPr>
              <w:t>Ivanovce</w:t>
            </w:r>
            <w:r w:rsidR="00201F49">
              <w:rPr>
                <w:rFonts w:ascii="Arial" w:hAnsi="Arial" w:cs="Arial"/>
                <w:bCs/>
                <w:sz w:val="20"/>
                <w:szCs w:val="20"/>
              </w:rPr>
              <w:t xml:space="preserve">, </w:t>
            </w:r>
            <w:r w:rsidR="00201F49" w:rsidRPr="00201F49">
              <w:rPr>
                <w:rFonts w:ascii="Arial" w:hAnsi="Arial" w:cs="Arial"/>
                <w:bCs/>
                <w:sz w:val="20"/>
                <w:szCs w:val="20"/>
              </w:rPr>
              <w:t>Kostolná-Záriečie</w:t>
            </w:r>
            <w:r w:rsidR="00201F49">
              <w:rPr>
                <w:rFonts w:ascii="Arial" w:hAnsi="Arial" w:cs="Arial"/>
                <w:bCs/>
                <w:sz w:val="20"/>
                <w:szCs w:val="20"/>
              </w:rPr>
              <w:t xml:space="preserve">, </w:t>
            </w:r>
            <w:r w:rsidR="00201F49" w:rsidRPr="00201F49">
              <w:rPr>
                <w:rFonts w:ascii="Arial" w:hAnsi="Arial" w:cs="Arial"/>
                <w:bCs/>
                <w:sz w:val="20"/>
                <w:szCs w:val="20"/>
              </w:rPr>
              <w:t>Melčice-Lieskové</w:t>
            </w:r>
            <w:r w:rsidR="00201F49">
              <w:rPr>
                <w:rFonts w:ascii="Arial" w:hAnsi="Arial" w:cs="Arial"/>
                <w:bCs/>
                <w:sz w:val="20"/>
                <w:szCs w:val="20"/>
              </w:rPr>
              <w:t xml:space="preserve"> a </w:t>
            </w:r>
            <w:r w:rsidR="00201F49" w:rsidRPr="00201F49">
              <w:rPr>
                <w:rFonts w:ascii="Arial" w:hAnsi="Arial" w:cs="Arial"/>
                <w:bCs/>
                <w:sz w:val="20"/>
                <w:szCs w:val="20"/>
              </w:rPr>
              <w:t>Štvrtok</w:t>
            </w:r>
            <w:r w:rsidR="00201F49">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lastRenderedPageBreak/>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0F78F9A8"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09" w:author="Autor">
              <w:r w:rsidRPr="005900AB" w:rsidDel="00E73F8B">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5FE952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10" w:author="Autor">
              <w:r w:rsidRPr="00536E5F" w:rsidDel="00E73F8B">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968D582"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F514D8">
              <w:rPr>
                <w:rFonts w:ascii="Arial" w:hAnsi="Arial" w:cs="Arial"/>
                <w:bCs/>
                <w:sz w:val="20"/>
                <w:szCs w:val="20"/>
              </w:rPr>
              <w:t>RMŽaND</w:t>
            </w:r>
            <w:proofErr w:type="spellEnd"/>
            <w:r w:rsidRPr="00F514D8">
              <w:rPr>
                <w:rFonts w:ascii="Arial" w:hAnsi="Arial" w:cs="Arial"/>
                <w:bCs/>
                <w:sz w:val="20"/>
                <w:szCs w:val="20"/>
              </w:rPr>
              <w:t xml:space="preserve"> </w:t>
            </w:r>
            <w:del w:id="111" w:author="Autor">
              <w:r w:rsidRPr="00F514D8" w:rsidDel="00E73F8B">
                <w:rPr>
                  <w:rFonts w:ascii="Arial" w:hAnsi="Arial" w:cs="Arial"/>
                  <w:bCs/>
                  <w:sz w:val="20"/>
                  <w:szCs w:val="20"/>
                </w:rPr>
                <w:delText>prostredníctvom výberu oprávnených typov aktivít vo formulári ŽoPr a </w:delText>
              </w:r>
            </w:del>
            <w:r w:rsidRPr="00F514D8">
              <w:rPr>
                <w:rFonts w:ascii="Arial" w:hAnsi="Arial" w:cs="Arial"/>
                <w:bCs/>
                <w:sz w:val="20"/>
                <w:szCs w:val="20"/>
              </w:rPr>
              <w:t>definovaním plánovaných hodnôt relevantných merateľných ukazovateľov</w:t>
            </w:r>
            <w:del w:id="112" w:author="Autor">
              <w:r w:rsidRPr="00F514D8" w:rsidDel="00E73F8B">
                <w:rPr>
                  <w:rFonts w:ascii="Arial" w:hAnsi="Arial" w:cs="Arial"/>
                  <w:bCs/>
                  <w:sz w:val="20"/>
                  <w:szCs w:val="20"/>
                </w:rPr>
                <w:delText xml:space="preserve"> (v</w:delText>
              </w:r>
              <w:r w:rsidR="00687273" w:rsidRPr="00F514D8" w:rsidDel="00E73F8B">
                <w:rPr>
                  <w:rFonts w:ascii="Arial" w:hAnsi="Arial" w:cs="Arial"/>
                  <w:bCs/>
                  <w:sz w:val="20"/>
                  <w:szCs w:val="20"/>
                </w:rPr>
                <w:delText> </w:delText>
              </w:r>
              <w:r w:rsidRPr="00F514D8" w:rsidDel="00E73F8B">
                <w:rPr>
                  <w:rFonts w:ascii="Arial" w:hAnsi="Arial" w:cs="Arial"/>
                  <w:bCs/>
                  <w:sz w:val="20"/>
                  <w:szCs w:val="20"/>
                </w:rPr>
                <w:delText>súlade s podmienkou poskytnutia príspevku č.</w:delText>
              </w:r>
              <w:r w:rsidR="00C759FC" w:rsidRPr="00F514D8" w:rsidDel="00E73F8B">
                <w:rPr>
                  <w:rFonts w:ascii="Arial" w:hAnsi="Arial" w:cs="Arial"/>
                  <w:bCs/>
                  <w:sz w:val="20"/>
                  <w:szCs w:val="20"/>
                </w:rPr>
                <w:delText xml:space="preserve"> 18</w:delText>
              </w:r>
              <w:r w:rsidRPr="00F514D8" w:rsidDel="00E73F8B">
                <w:rPr>
                  <w:rFonts w:ascii="Arial" w:hAnsi="Arial" w:cs="Arial"/>
                  <w:bCs/>
                  <w:sz w:val="20"/>
                  <w:szCs w:val="20"/>
                </w:rPr>
                <w:delText>)</w:delText>
              </w:r>
            </w:del>
            <w:r w:rsidRPr="00F514D8">
              <w:rPr>
                <w:rFonts w:ascii="Arial" w:hAnsi="Arial" w:cs="Arial"/>
                <w:bCs/>
                <w:sz w:val="20"/>
                <w:szCs w:val="20"/>
              </w:rPr>
              <w:t xml:space="preserve">. </w:t>
            </w:r>
            <w:bookmarkStart w:id="113" w:name="_Hlk500342161"/>
            <w:r w:rsidRPr="00F514D8">
              <w:rPr>
                <w:rFonts w:ascii="Arial" w:hAnsi="Arial" w:cs="Arial"/>
                <w:bCs/>
                <w:sz w:val="20"/>
                <w:szCs w:val="20"/>
              </w:rPr>
              <w:t xml:space="preserve">Zároveň </w:t>
            </w:r>
            <w:r w:rsidRPr="00AC73D7">
              <w:rPr>
                <w:rFonts w:ascii="Arial" w:hAnsi="Arial" w:cs="Arial"/>
                <w:bCs/>
                <w:sz w:val="20"/>
                <w:szCs w:val="20"/>
              </w:rPr>
              <w:t>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1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F770EF4" w14:textId="77777777" w:rsidR="008C6B41" w:rsidRDefault="00997F82" w:rsidP="00687273">
            <w:pPr>
              <w:pStyle w:val="Odsekzoznamu"/>
              <w:spacing w:before="120" w:after="120" w:line="240" w:lineRule="auto"/>
              <w:ind w:left="85" w:right="85"/>
              <w:contextualSpacing w:val="0"/>
              <w:jc w:val="both"/>
              <w:rPr>
                <w:ins w:id="114"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ins w:id="115" w:author="Autor">
              <w:r w:rsidR="00E73F8B">
                <w:rPr>
                  <w:rFonts w:ascii="Arial" w:hAnsi="Arial" w:cs="Arial"/>
                  <w:bCs/>
                  <w:sz w:val="20"/>
                  <w:szCs w:val="20"/>
                </w:rPr>
                <w:t>ej</w:t>
              </w:r>
            </w:ins>
            <w:del w:id="116" w:author="Autor">
              <w:r w:rsidRPr="00AA50FD" w:rsidDel="00E73F8B">
                <w:rPr>
                  <w:rFonts w:ascii="Arial" w:hAnsi="Arial" w:cs="Arial"/>
                  <w:bCs/>
                  <w:sz w:val="20"/>
                  <w:szCs w:val="20"/>
                </w:rPr>
                <w:delText>ých</w:delText>
              </w:r>
            </w:del>
            <w:r w:rsidRPr="00AA50FD">
              <w:rPr>
                <w:rFonts w:ascii="Arial" w:hAnsi="Arial" w:cs="Arial"/>
                <w:bCs/>
                <w:sz w:val="20"/>
                <w:szCs w:val="20"/>
              </w:rPr>
              <w:t xml:space="preserve"> aktiv</w:t>
            </w:r>
            <w:ins w:id="117" w:author="Autor">
              <w:r w:rsidR="00E73F8B">
                <w:rPr>
                  <w:rFonts w:ascii="Arial" w:hAnsi="Arial" w:cs="Arial"/>
                  <w:bCs/>
                  <w:sz w:val="20"/>
                  <w:szCs w:val="20"/>
                </w:rPr>
                <w:t>i</w:t>
              </w:r>
            </w:ins>
            <w:del w:id="118" w:author="Autor">
              <w:r w:rsidRPr="00AA50FD" w:rsidDel="00E73F8B">
                <w:rPr>
                  <w:rFonts w:ascii="Arial" w:hAnsi="Arial" w:cs="Arial"/>
                  <w:bCs/>
                  <w:sz w:val="20"/>
                  <w:szCs w:val="20"/>
                </w:rPr>
                <w:delText>í</w:delText>
              </w:r>
            </w:del>
            <w:r w:rsidRPr="00AA50FD">
              <w:rPr>
                <w:rFonts w:ascii="Arial" w:hAnsi="Arial" w:cs="Arial"/>
                <w:bCs/>
                <w:sz w:val="20"/>
                <w:szCs w:val="20"/>
              </w:rPr>
              <w:t>t</w:t>
            </w:r>
            <w:ins w:id="119" w:author="Autor">
              <w:r w:rsidR="00E73F8B">
                <w:rPr>
                  <w:rFonts w:ascii="Arial" w:hAnsi="Arial" w:cs="Arial"/>
                  <w:bCs/>
                  <w:sz w:val="20"/>
                  <w:szCs w:val="20"/>
                </w:rPr>
                <w:t>y</w:t>
              </w:r>
            </w:ins>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691B82D5" w:rsidR="00997F82" w:rsidRDefault="00E73F8B" w:rsidP="00687273">
            <w:pPr>
              <w:pStyle w:val="Odsekzoznamu"/>
              <w:spacing w:before="120" w:after="120" w:line="240" w:lineRule="auto"/>
              <w:ind w:left="85" w:right="85"/>
              <w:contextualSpacing w:val="0"/>
              <w:jc w:val="both"/>
              <w:rPr>
                <w:rFonts w:ascii="Arial" w:hAnsi="Arial" w:cs="Arial"/>
                <w:bCs/>
                <w:sz w:val="20"/>
                <w:szCs w:val="20"/>
              </w:rPr>
            </w:pPr>
            <w:ins w:id="120" w:author="Autor">
              <w:r w:rsidRPr="00E73F8B">
                <w:rPr>
                  <w:rFonts w:ascii="Arial" w:hAnsi="Arial" w:cs="Arial"/>
                  <w:bCs/>
                  <w:sz w:val="20"/>
                  <w:szCs w:val="20"/>
                </w:rPr>
                <w:t>Za oprávnené sú považované výlučne výdavky, ktoré vznikli (stavebné práce, tovary a/alebo služby, tvoriace predmet projektu uhradené dodávateľom) do 31. decembra 2023</w:t>
              </w:r>
              <w:r>
                <w:rPr>
                  <w:rFonts w:ascii="Arial" w:hAnsi="Arial" w:cs="Arial"/>
                  <w:bCs/>
                  <w:sz w:val="20"/>
                  <w:szCs w:val="20"/>
                </w:rPr>
                <w:t xml:space="preserve">. </w:t>
              </w:r>
            </w:ins>
            <w:del w:id="121" w:author="Autor">
              <w:r w:rsidR="007D1F0F" w:rsidRPr="00B26F6D" w:rsidDel="00E73F8B">
                <w:rPr>
                  <w:rFonts w:ascii="Arial" w:hAnsi="Arial" w:cs="Arial"/>
                  <w:bCs/>
                  <w:sz w:val="20"/>
                  <w:szCs w:val="20"/>
                </w:rPr>
                <w:delText>Oprávnené výdavky nesmú byť vynaložené (stavebné práce, tovary a</w:delText>
              </w:r>
              <w:r w:rsidR="0048669C" w:rsidRPr="00B26F6D" w:rsidDel="00E73F8B">
                <w:rPr>
                  <w:rFonts w:ascii="Arial" w:hAnsi="Arial" w:cs="Arial"/>
                  <w:bCs/>
                  <w:sz w:val="20"/>
                  <w:szCs w:val="20"/>
                </w:rPr>
                <w:delText> </w:delText>
              </w:r>
              <w:r w:rsidR="007D1F0F" w:rsidRPr="00B26F6D" w:rsidDel="00E73F8B">
                <w:rPr>
                  <w:rFonts w:ascii="Arial" w:hAnsi="Arial" w:cs="Arial"/>
                  <w:bCs/>
                  <w:sz w:val="20"/>
                  <w:szCs w:val="20"/>
                </w:rPr>
                <w:delText>služby</w:delText>
              </w:r>
              <w:r w:rsidR="0048669C" w:rsidRPr="00B26F6D" w:rsidDel="00E73F8B">
                <w:rPr>
                  <w:rFonts w:ascii="Arial" w:hAnsi="Arial" w:cs="Arial"/>
                  <w:bCs/>
                  <w:sz w:val="20"/>
                  <w:szCs w:val="20"/>
                </w:rPr>
                <w:delText xml:space="preserve"> uhradené</w:delText>
              </w:r>
              <w:r w:rsidR="007D1F0F" w:rsidRPr="00B26F6D" w:rsidDel="00E73F8B">
                <w:rPr>
                  <w:rFonts w:ascii="Arial" w:hAnsi="Arial" w:cs="Arial"/>
                  <w:bCs/>
                  <w:sz w:val="20"/>
                  <w:szCs w:val="20"/>
                </w:rPr>
                <w:delText>) po 30.</w:delText>
              </w:r>
              <w:r w:rsidR="00EC7AEC" w:rsidDel="00E73F8B">
                <w:rPr>
                  <w:rFonts w:ascii="Arial" w:hAnsi="Arial" w:cs="Arial"/>
                  <w:bCs/>
                  <w:sz w:val="20"/>
                  <w:szCs w:val="20"/>
                </w:rPr>
                <w:delText>6.</w:delText>
              </w:r>
              <w:r w:rsidR="007D1F0F" w:rsidRPr="00B26F6D" w:rsidDel="00E73F8B">
                <w:rPr>
                  <w:rFonts w:ascii="Arial" w:hAnsi="Arial" w:cs="Arial"/>
                  <w:bCs/>
                  <w:sz w:val="20"/>
                  <w:szCs w:val="20"/>
                </w:rPr>
                <w:delText>2023</w:delText>
              </w:r>
            </w:del>
            <w:r w:rsidR="007D1F0F" w:rsidRPr="00B26F6D">
              <w:rPr>
                <w:rFonts w:ascii="Arial" w:hAnsi="Arial" w:cs="Arial"/>
                <w:bCs/>
                <w:sz w:val="20"/>
                <w:szCs w:val="20"/>
              </w:rPr>
              <w:t>.</w:t>
            </w:r>
          </w:p>
          <w:p w14:paraId="5D5B9132" w14:textId="7556577C"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122" w:author="Autor">
              <w:r w:rsidR="00E73F8B" w:rsidRPr="00E73F8B">
                <w:rPr>
                  <w:rFonts w:ascii="Arial" w:hAnsi="Arial" w:cs="Arial"/>
                  <w:bCs/>
                  <w:sz w:val="20"/>
                  <w:szCs w:val="20"/>
                </w:rPr>
                <w:t xml:space="preserve">č. 343/2015 Z. z. </w:t>
              </w:r>
            </w:ins>
            <w:r w:rsidRPr="00771033">
              <w:rPr>
                <w:rFonts w:ascii="Arial" w:hAnsi="Arial" w:cs="Arial"/>
                <w:bCs/>
                <w:sz w:val="20"/>
                <w:szCs w:val="20"/>
              </w:rPr>
              <w:t>o verejnom obstarávaní</w:t>
            </w:r>
            <w:ins w:id="123" w:author="Autor">
              <w:r w:rsidR="00E73F8B">
                <w:t xml:space="preserve"> </w:t>
              </w:r>
              <w:r w:rsidR="00E73F8B" w:rsidRPr="00E73F8B">
                <w:rPr>
                  <w:rFonts w:ascii="Arial" w:hAnsi="Arial" w:cs="Arial"/>
                  <w:bCs/>
                  <w:sz w:val="20"/>
                  <w:szCs w:val="20"/>
                </w:rPr>
                <w:t>a o zmene a doplnení niektorých zákonov v znení neskorších predpisov (ďalej len „zákon o verejnom obstarávaní“)</w:t>
              </w:r>
            </w:ins>
            <w:r w:rsidRPr="00771033">
              <w:rPr>
                <w:rFonts w:ascii="Arial" w:hAnsi="Arial" w:cs="Arial"/>
                <w:bCs/>
                <w:sz w:val="20"/>
                <w:szCs w:val="20"/>
              </w:rPr>
              <w:t xml:space="preserve">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33E64DD9" w:rsidR="00997F82" w:rsidDel="008C6B41" w:rsidRDefault="002D712A" w:rsidP="00687273">
            <w:pPr>
              <w:pStyle w:val="Odsekzoznamu"/>
              <w:spacing w:before="120" w:after="120" w:line="240" w:lineRule="auto"/>
              <w:ind w:left="85" w:right="85"/>
              <w:contextualSpacing w:val="0"/>
              <w:jc w:val="both"/>
              <w:rPr>
                <w:del w:id="124" w:author="Autor"/>
                <w:rStyle w:val="Hypertextovprepojenie"/>
                <w:rFonts w:cs="Arial"/>
                <w:bCs/>
                <w:sz w:val="20"/>
                <w:szCs w:val="20"/>
              </w:rPr>
            </w:pPr>
            <w:ins w:id="125" w:author="Autor">
              <w:r w:rsidRPr="002D712A">
                <w:rPr>
                  <w:rFonts w:ascii="Arial" w:hAnsi="Arial" w:cs="Arial"/>
                  <w:bCs/>
                  <w:sz w:val="20"/>
                  <w:szCs w:val="20"/>
                </w:rPr>
                <w:lastRenderedPageBreak/>
                <w:t>https://www.mirri.gov.sk/mpsr/irop-programove-obdobie-2014-2020/clld/programove-dokumenty/prirucka-k-procesu-verejneho-obstaravania/index.html</w:t>
              </w:r>
            </w:ins>
            <w:r>
              <w:rPr>
                <w:rFonts w:ascii="Arial" w:hAnsi="Arial" w:cs="Arial"/>
                <w:bCs/>
                <w:sz w:val="20"/>
                <w:szCs w:val="20"/>
              </w:rPr>
              <w:t xml:space="preserve"> </w:t>
            </w:r>
            <w:del w:id="126" w:author="Autor">
              <w:r w:rsidR="00997F82" w:rsidDel="008C6B41">
                <w:rPr>
                  <w:rFonts w:ascii="Arial" w:hAnsi="Arial" w:cs="Arial"/>
                  <w:bCs/>
                  <w:sz w:val="20"/>
                  <w:szCs w:val="20"/>
                </w:rPr>
                <w:delText>Usmernenie RO k procesom verejného obstarávania:</w:delText>
              </w:r>
              <w:r w:rsidR="00997F82" w:rsidRPr="00771033" w:rsidDel="008C6B41">
                <w:rPr>
                  <w:rFonts w:ascii="Arial" w:hAnsi="Arial" w:cs="Arial"/>
                  <w:bCs/>
                  <w:sz w:val="20"/>
                  <w:szCs w:val="20"/>
                </w:rPr>
                <w:delText xml:space="preserve"> </w:delText>
              </w:r>
            </w:del>
          </w:p>
          <w:p w14:paraId="183D4C86" w14:textId="5BEA66D2" w:rsidR="007D58CE" w:rsidDel="008C6B41" w:rsidRDefault="007E53D4" w:rsidP="00687273">
            <w:pPr>
              <w:pStyle w:val="Odsekzoznamu"/>
              <w:spacing w:before="120" w:after="120" w:line="240" w:lineRule="auto"/>
              <w:ind w:left="85" w:right="85"/>
              <w:contextualSpacing w:val="0"/>
              <w:jc w:val="both"/>
              <w:rPr>
                <w:del w:id="127" w:author="Autor"/>
                <w:rFonts w:ascii="Arial" w:hAnsi="Arial" w:cs="Arial"/>
                <w:bCs/>
                <w:sz w:val="20"/>
                <w:szCs w:val="20"/>
              </w:rPr>
            </w:pPr>
            <w:del w:id="128" w:author="Autor">
              <w:r w:rsidDel="008C6B41">
                <w:fldChar w:fldCharType="begin"/>
              </w:r>
              <w:r w:rsidDel="008C6B41">
                <w:delInstrText>HYPERLINK "http://www.mpsr.sk/index.php?navID=1121&amp;navID2=1121&amp;sID=67&amp;id=10956"</w:delInstrText>
              </w:r>
              <w:r w:rsidDel="008C6B41">
                <w:fldChar w:fldCharType="separate"/>
              </w:r>
              <w:r w:rsidR="007D58CE" w:rsidRPr="008274DA" w:rsidDel="008C6B41">
                <w:rPr>
                  <w:rStyle w:val="Hypertextovprepojenie"/>
                  <w:rFonts w:cs="Arial"/>
                  <w:bCs/>
                  <w:sz w:val="20"/>
                  <w:szCs w:val="20"/>
                </w:rPr>
                <w:delText>http://www.mpsr.sk/index.php?navID=1121&amp;navID2=1121&amp;sID=67&amp;id=10956</w:delText>
              </w:r>
              <w:r w:rsidDel="008C6B41">
                <w:rPr>
                  <w:rStyle w:val="Hypertextovprepojenie"/>
                  <w:rFonts w:cs="Arial"/>
                  <w:bCs/>
                  <w:sz w:val="20"/>
                  <w:szCs w:val="20"/>
                </w:rPr>
                <w:fldChar w:fldCharType="end"/>
              </w:r>
            </w:del>
          </w:p>
          <w:p w14:paraId="05D69DB7" w14:textId="77777777" w:rsidR="008C6B41" w:rsidRDefault="008C6B41" w:rsidP="00687273">
            <w:pPr>
              <w:pStyle w:val="Odsekzoznamu"/>
              <w:spacing w:before="240" w:after="120" w:line="240" w:lineRule="auto"/>
              <w:ind w:left="85" w:right="85"/>
              <w:contextualSpacing w:val="0"/>
              <w:jc w:val="both"/>
              <w:rPr>
                <w:ins w:id="129" w:author="Autor"/>
                <w:rFonts w:ascii="Arial" w:hAnsi="Arial" w:cs="Arial"/>
                <w:b/>
                <w:bCs/>
                <w:sz w:val="20"/>
                <w:szCs w:val="20"/>
              </w:rPr>
            </w:pPr>
          </w:p>
          <w:p w14:paraId="0D8F5C3C" w14:textId="12D4B955"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2F4100F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sidR="00D270A9">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4B6FE7BC" w:rsidR="00997F82" w:rsidRPr="005723C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w:t>
            </w:r>
            <w:r w:rsidRPr="005723CC">
              <w:rPr>
                <w:rFonts w:ascii="Arial" w:hAnsi="Arial" w:cs="Arial"/>
                <w:bCs/>
                <w:sz w:val="20"/>
                <w:szCs w:val="20"/>
              </w:rPr>
              <w:t xml:space="preserve">pomoci v rámci tejto výzvy je poskytnutím pomoci de </w:t>
            </w:r>
            <w:proofErr w:type="spellStart"/>
            <w:r w:rsidRPr="005723CC">
              <w:rPr>
                <w:rFonts w:ascii="Arial" w:hAnsi="Arial" w:cs="Arial"/>
                <w:bCs/>
                <w:sz w:val="20"/>
                <w:szCs w:val="20"/>
              </w:rPr>
              <w:t>minimis</w:t>
            </w:r>
            <w:proofErr w:type="spellEnd"/>
            <w:r w:rsidRPr="005723CC">
              <w:rPr>
                <w:rFonts w:ascii="Arial" w:hAnsi="Arial" w:cs="Arial"/>
                <w:bCs/>
                <w:sz w:val="20"/>
                <w:szCs w:val="20"/>
              </w:rPr>
              <w:t xml:space="preserve"> z IROP v súlade so schémou pomoci, ktorá je dostupná na webovom sídle </w:t>
            </w:r>
            <w:ins w:id="130" w:author="Autor">
              <w:r w:rsidR="00E73F8B">
                <w:rPr>
                  <w:rFonts w:ascii="Arial" w:hAnsi="Arial" w:cs="Arial"/>
                  <w:bCs/>
                  <w:sz w:val="20"/>
                  <w:szCs w:val="20"/>
                </w:rPr>
                <w:fldChar w:fldCharType="begin"/>
              </w:r>
              <w:r w:rsidR="00E73F8B">
                <w:rPr>
                  <w:rFonts w:ascii="Arial" w:hAnsi="Arial" w:cs="Arial"/>
                  <w:bCs/>
                  <w:sz w:val="20"/>
                  <w:szCs w:val="20"/>
                </w:rPr>
                <w:instrText xml:space="preserve"> HYPERLINK "</w:instrText>
              </w:r>
              <w:r w:rsidR="00E73F8B" w:rsidRPr="00E73F8B">
                <w:rPr>
                  <w:rFonts w:ascii="Arial" w:hAnsi="Arial" w:cs="Arial"/>
                  <w:bCs/>
                  <w:sz w:val="20"/>
                  <w:szCs w:val="20"/>
                </w:rPr>
                <w:instrText>https://www.mirri.gov.sk/mpsr/irop-programove-obdobie-2014-2020/clld/programove-dokumenty/statna-pomoc/index.html</w:instrText>
              </w:r>
              <w:r w:rsidR="00E73F8B">
                <w:rPr>
                  <w:rFonts w:ascii="Arial" w:hAnsi="Arial" w:cs="Arial"/>
                  <w:bCs/>
                  <w:sz w:val="20"/>
                  <w:szCs w:val="20"/>
                </w:rPr>
                <w:instrText xml:space="preserve">" </w:instrText>
              </w:r>
              <w:r w:rsidR="00E73F8B">
                <w:rPr>
                  <w:rFonts w:ascii="Arial" w:hAnsi="Arial" w:cs="Arial"/>
                  <w:bCs/>
                  <w:sz w:val="20"/>
                  <w:szCs w:val="20"/>
                </w:rPr>
              </w:r>
              <w:r w:rsidR="00E73F8B">
                <w:rPr>
                  <w:rFonts w:ascii="Arial" w:hAnsi="Arial" w:cs="Arial"/>
                  <w:bCs/>
                  <w:sz w:val="20"/>
                  <w:szCs w:val="20"/>
                </w:rPr>
                <w:fldChar w:fldCharType="separate"/>
              </w:r>
              <w:r w:rsidR="00E73F8B" w:rsidRPr="00341CA7">
                <w:rPr>
                  <w:rStyle w:val="Hypertextovprepojenie"/>
                  <w:rFonts w:cs="Arial"/>
                  <w:bCs/>
                  <w:sz w:val="20"/>
                  <w:szCs w:val="20"/>
                </w:rPr>
                <w:t>https://www.mirri.gov.sk/mpsr/irop-programove-obdobie-2014-2020/clld/programove-dokumenty/statna-pomoc/index.html</w:t>
              </w:r>
              <w:r w:rsidR="00E73F8B">
                <w:rPr>
                  <w:rFonts w:ascii="Arial" w:hAnsi="Arial" w:cs="Arial"/>
                  <w:bCs/>
                  <w:sz w:val="20"/>
                  <w:szCs w:val="20"/>
                </w:rPr>
                <w:fldChar w:fldCharType="end"/>
              </w:r>
              <w:r w:rsidR="00E73F8B">
                <w:rPr>
                  <w:rFonts w:ascii="Arial" w:hAnsi="Arial" w:cs="Arial"/>
                  <w:bCs/>
                  <w:sz w:val="20"/>
                  <w:szCs w:val="20"/>
                </w:rPr>
                <w:t xml:space="preserve"> </w:t>
              </w:r>
            </w:ins>
            <w:del w:id="131" w:author="Autor">
              <w:r w:rsidR="00715D4A" w:rsidRPr="00EC7AEC" w:rsidDel="00E73F8B">
                <w:rPr>
                  <w:rFonts w:ascii="Arial" w:hAnsi="Arial" w:cs="Arial"/>
                  <w:sz w:val="20"/>
                  <w:szCs w:val="20"/>
                </w:rPr>
                <w:delText>https://www.mpsr.sk/schema-minimalnej-pomoci-na-podporu-mikro-a-malych-podnikov-schema-pomoci-de-minimis/1329-67-1329-13632/</w:delText>
              </w:r>
              <w:r w:rsidRPr="005723CC" w:rsidDel="00E73F8B">
                <w:rPr>
                  <w:rFonts w:ascii="Arial" w:hAnsi="Arial" w:cs="Arial"/>
                  <w:bCs/>
                  <w:sz w:val="20"/>
                  <w:szCs w:val="20"/>
                </w:rPr>
                <w:delText>.</w:delText>
              </w:r>
            </w:del>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5723CC">
              <w:rPr>
                <w:rFonts w:ascii="Arial" w:hAnsi="Arial" w:cs="Arial"/>
                <w:bCs/>
                <w:sz w:val="20"/>
                <w:szCs w:val="20"/>
              </w:rPr>
              <w:lastRenderedPageBreak/>
              <w:t xml:space="preserve">Žiadateľ </w:t>
            </w:r>
            <w:r w:rsidRPr="00DD6618">
              <w:rPr>
                <w:rFonts w:ascii="Arial" w:hAnsi="Arial" w:cs="Arial"/>
                <w:bCs/>
                <w:sz w:val="20"/>
                <w:szCs w:val="20"/>
              </w:rPr>
              <w:t>je povinný okrem podmienok</w:t>
            </w:r>
            <w:r w:rsidRPr="00A5524B">
              <w:rPr>
                <w:rFonts w:ascii="Arial" w:hAnsi="Arial" w:cs="Arial"/>
                <w:bCs/>
                <w:sz w:val="20"/>
                <w:szCs w:val="20"/>
              </w:rPr>
              <w:t xml:space="preserve">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2"/>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309FC6B1"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w:t>
            </w:r>
            <w:ins w:id="132" w:author="Autor">
              <w:r w:rsidR="00964BB5">
                <w:rPr>
                  <w:rFonts w:ascii="Arial" w:hAnsi="Arial" w:cs="Arial"/>
                  <w:bCs/>
                  <w:sz w:val="20"/>
                  <w:szCs w:val="20"/>
                </w:rPr>
                <w:t>é</w:t>
              </w:r>
            </w:ins>
            <w:del w:id="133" w:author="Autor">
              <w:r w:rsidRPr="00B33449" w:rsidDel="00964BB5">
                <w:rPr>
                  <w:rFonts w:ascii="Arial" w:hAnsi="Arial" w:cs="Arial"/>
                  <w:bCs/>
                  <w:sz w:val="20"/>
                  <w:szCs w:val="20"/>
                </w:rPr>
                <w:delText>ý</w:delText>
              </w:r>
            </w:del>
            <w:r w:rsidRPr="00B33449">
              <w:rPr>
                <w:rFonts w:ascii="Arial" w:hAnsi="Arial" w:cs="Arial"/>
                <w:bCs/>
                <w:sz w:val="20"/>
                <w:szCs w:val="20"/>
              </w:rPr>
              <w:t>m</w:t>
            </w:r>
            <w:ins w:id="134" w:author="Autor">
              <w:r w:rsidR="00964BB5">
                <w:rPr>
                  <w:rFonts w:ascii="Arial" w:hAnsi="Arial" w:cs="Arial"/>
                  <w:bCs/>
                  <w:sz w:val="20"/>
                  <w:szCs w:val="20"/>
                </w:rPr>
                <w:t>u</w:t>
              </w:r>
            </w:ins>
            <w:r w:rsidRPr="00B33449">
              <w:rPr>
                <w:rFonts w:ascii="Arial" w:hAnsi="Arial" w:cs="Arial"/>
                <w:bCs/>
                <w:sz w:val="20"/>
                <w:szCs w:val="20"/>
              </w:rPr>
              <w:t xml:space="preserve"> </w:t>
            </w:r>
            <w:del w:id="135" w:author="Autor">
              <w:r w:rsidRPr="00B33449" w:rsidDel="00964BB5">
                <w:rPr>
                  <w:rFonts w:ascii="Arial" w:hAnsi="Arial" w:cs="Arial"/>
                  <w:bCs/>
                  <w:sz w:val="20"/>
                  <w:szCs w:val="20"/>
                </w:rPr>
                <w:delText xml:space="preserve">aktivitám </w:delText>
              </w:r>
            </w:del>
            <w:r w:rsidRPr="00B33449">
              <w:rPr>
                <w:rFonts w:ascii="Arial" w:hAnsi="Arial" w:cs="Arial"/>
                <w:bCs/>
                <w:sz w:val="20"/>
                <w:szCs w:val="20"/>
              </w:rPr>
              <w:t>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06BB98F9"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del w:id="136" w:author="Autor">
              <w:r w:rsidRPr="00C5183D" w:rsidDel="00964BB5">
                <w:rPr>
                  <w:rFonts w:ascii="Arial" w:hAnsi="Arial" w:cs="Arial"/>
                  <w:bCs/>
                  <w:sz w:val="20"/>
                  <w:szCs w:val="20"/>
                </w:rPr>
                <w:delText xml:space="preserve">Podmienka sa považuje za splnenú predložením </w:delText>
              </w:r>
              <w:r w:rsidDel="00964BB5">
                <w:rPr>
                  <w:rFonts w:ascii="Arial" w:hAnsi="Arial" w:cs="Arial"/>
                  <w:bCs/>
                  <w:sz w:val="20"/>
                  <w:szCs w:val="20"/>
                </w:rPr>
                <w:delText xml:space="preserve">štatutárnym orgánom (alebo </w:delText>
              </w:r>
              <w:r w:rsidRPr="00C5183D" w:rsidDel="00964BB5">
                <w:rPr>
                  <w:rFonts w:ascii="Arial" w:hAnsi="Arial" w:cs="Arial"/>
                  <w:bCs/>
                  <w:sz w:val="20"/>
                  <w:szCs w:val="20"/>
                </w:rPr>
                <w:delText>s</w:delText>
              </w:r>
              <w:r w:rsidDel="00964BB5">
                <w:rPr>
                  <w:rFonts w:ascii="Arial" w:hAnsi="Arial" w:cs="Arial"/>
                  <w:bCs/>
                  <w:sz w:val="20"/>
                  <w:szCs w:val="20"/>
                </w:rPr>
                <w:delText>p</w:delText>
              </w:r>
              <w:r w:rsidRPr="00C5183D" w:rsidDel="00964BB5">
                <w:rPr>
                  <w:rFonts w:ascii="Arial" w:hAnsi="Arial" w:cs="Arial"/>
                  <w:bCs/>
                  <w:sz w:val="20"/>
                  <w:szCs w:val="20"/>
                </w:rPr>
                <w:delText>lnomocnenou osobou) podpísanej ŽoPr so všetkými vyhláseniami, ktoré sa vzťahujú k výzve zameranej na aktivitu A1</w:delText>
              </w:r>
              <w:r w:rsidRPr="00C5183D" w:rsidDel="00EE35C1">
                <w:rPr>
                  <w:rFonts w:ascii="Arial" w:hAnsi="Arial" w:cs="Arial"/>
                  <w:bCs/>
                  <w:sz w:val="20"/>
                  <w:szCs w:val="20"/>
                </w:rPr>
                <w:delText>.</w:delText>
              </w:r>
            </w:del>
            <w:ins w:id="137" w:author="Autor">
              <w:del w:id="138" w:author="Autor">
                <w:r w:rsidR="00964BB5" w:rsidDel="00EE35C1">
                  <w:rPr>
                    <w:rFonts w:ascii="Arial" w:hAnsi="Arial" w:cs="Arial"/>
                    <w:bCs/>
                    <w:sz w:val="20"/>
                    <w:szCs w:val="20"/>
                  </w:rPr>
                  <w:delText xml:space="preserve"> </w:delText>
                </w:r>
              </w:del>
              <w:r w:rsidR="00964BB5">
                <w:rPr>
                  <w:rFonts w:ascii="Arial" w:hAnsi="Arial" w:cs="Arial"/>
                  <w:bCs/>
                  <w:sz w:val="20"/>
                  <w:szCs w:val="20"/>
                </w:rPr>
                <w:t>MAS overí splnenie podmienok</w:t>
              </w:r>
            </w:ins>
            <w:r w:rsidRPr="00C5183D">
              <w:rPr>
                <w:rFonts w:ascii="Arial" w:hAnsi="Arial" w:cs="Arial"/>
                <w:bCs/>
                <w:sz w:val="20"/>
                <w:szCs w:val="20"/>
              </w:rPr>
              <w:t xml:space="preserve"> </w:t>
            </w:r>
            <w:del w:id="139" w:author="Autor">
              <w:r w:rsidRPr="00C5183D" w:rsidDel="00964BB5">
                <w:rPr>
                  <w:rFonts w:ascii="Arial" w:hAnsi="Arial" w:cs="Arial"/>
                  <w:bCs/>
                  <w:sz w:val="20"/>
                  <w:szCs w:val="20"/>
                </w:rPr>
                <w:delText xml:space="preserve">Podmienka č. 3 je nad rámec čestného vyhlásenia overovaná aj </w:delText>
              </w:r>
            </w:del>
            <w:r w:rsidRPr="00C5183D">
              <w:rPr>
                <w:rFonts w:ascii="Arial" w:hAnsi="Arial" w:cs="Arial"/>
                <w:bCs/>
                <w:sz w:val="20"/>
                <w:szCs w:val="20"/>
              </w:rPr>
              <w:t xml:space="preserve">na základe údajov verejne dostupných na webovom sídle </w:t>
            </w:r>
            <w:ins w:id="140" w:author="Autor">
              <w:r w:rsidR="00964BB5" w:rsidRPr="00964BB5">
                <w:rPr>
                  <w:rFonts w:ascii="Arial" w:hAnsi="Arial" w:cs="Arial"/>
                  <w:bCs/>
                  <w:sz w:val="20"/>
                  <w:szCs w:val="20"/>
                </w:rPr>
                <w:t xml:space="preserve">Protimonopolného úradu Slovenskej republiky: </w:t>
              </w:r>
              <w:r w:rsidR="00964BB5">
                <w:rPr>
                  <w:rFonts w:ascii="Arial" w:hAnsi="Arial" w:cs="Arial"/>
                  <w:bCs/>
                  <w:sz w:val="20"/>
                  <w:szCs w:val="20"/>
                </w:rPr>
                <w:fldChar w:fldCharType="begin"/>
              </w:r>
              <w:r w:rsidR="00964BB5">
                <w:rPr>
                  <w:rFonts w:ascii="Arial" w:hAnsi="Arial" w:cs="Arial"/>
                  <w:bCs/>
                  <w:sz w:val="20"/>
                  <w:szCs w:val="20"/>
                </w:rPr>
                <w:instrText xml:space="preserve"> HYPERLINK "</w:instrText>
              </w:r>
              <w:r w:rsidR="00964BB5" w:rsidRPr="00964BB5">
                <w:rPr>
                  <w:rFonts w:ascii="Arial" w:hAnsi="Arial" w:cs="Arial"/>
                  <w:bCs/>
                  <w:sz w:val="20"/>
                  <w:szCs w:val="20"/>
                </w:rPr>
                <w:instrText>https://www.antimon.gov.sk/rozhodnutia-europskej-komisie-prikazujuce-slovenskej-republike-vymahat-neopravnene-poskytnutu-a-nezlucitelnu-statnu-pomoc/?csrt=13893992393057977797</w:instrText>
              </w:r>
              <w:r w:rsidR="00964BB5">
                <w:rPr>
                  <w:rFonts w:ascii="Arial" w:hAnsi="Arial" w:cs="Arial"/>
                  <w:bCs/>
                  <w:sz w:val="20"/>
                  <w:szCs w:val="20"/>
                </w:rPr>
                <w:instrText xml:space="preserve">" </w:instrText>
              </w:r>
              <w:r w:rsidR="00964BB5">
                <w:rPr>
                  <w:rFonts w:ascii="Arial" w:hAnsi="Arial" w:cs="Arial"/>
                  <w:bCs/>
                  <w:sz w:val="20"/>
                  <w:szCs w:val="20"/>
                </w:rPr>
              </w:r>
              <w:r w:rsidR="00964BB5">
                <w:rPr>
                  <w:rFonts w:ascii="Arial" w:hAnsi="Arial" w:cs="Arial"/>
                  <w:bCs/>
                  <w:sz w:val="20"/>
                  <w:szCs w:val="20"/>
                </w:rPr>
                <w:fldChar w:fldCharType="separate"/>
              </w:r>
              <w:r w:rsidR="00964BB5" w:rsidRPr="00341CA7">
                <w:rPr>
                  <w:rStyle w:val="Hypertextovprepojenie"/>
                  <w:rFonts w:cs="Arial"/>
                  <w:bCs/>
                  <w:sz w:val="20"/>
                  <w:szCs w:val="20"/>
                </w:rPr>
                <w:t>https://www.antimon.gov.sk/rozhodnutia-europskej-komisie-prikazujuce-slovenskej-republike-vymahat-neopravnene-poskytnutu-a-nezlucitelnu-statnu-pomoc/?csrt=13893992393057977797</w:t>
              </w:r>
              <w:r w:rsidR="00964BB5">
                <w:rPr>
                  <w:rFonts w:ascii="Arial" w:hAnsi="Arial" w:cs="Arial"/>
                  <w:bCs/>
                  <w:sz w:val="20"/>
                  <w:szCs w:val="20"/>
                </w:rPr>
                <w:fldChar w:fldCharType="end"/>
              </w:r>
              <w:r w:rsidR="00964BB5" w:rsidRPr="00964BB5">
                <w:rPr>
                  <w:rFonts w:ascii="Arial" w:hAnsi="Arial" w:cs="Arial"/>
                  <w:bCs/>
                  <w:sz w:val="20"/>
                  <w:szCs w:val="20"/>
                </w:rPr>
                <w:t>.</w:t>
              </w:r>
              <w:r w:rsidR="00964BB5">
                <w:rPr>
                  <w:rFonts w:ascii="Arial" w:hAnsi="Arial" w:cs="Arial"/>
                  <w:bCs/>
                  <w:sz w:val="20"/>
                  <w:szCs w:val="20"/>
                </w:rPr>
                <w:t xml:space="preserve"> </w:t>
              </w:r>
            </w:ins>
            <w:del w:id="141" w:author="Autor">
              <w:r w:rsidRPr="00C5183D" w:rsidDel="00964BB5">
                <w:rPr>
                  <w:rFonts w:ascii="Arial" w:hAnsi="Arial" w:cs="Arial"/>
                  <w:bCs/>
                  <w:sz w:val="20"/>
                  <w:szCs w:val="20"/>
                </w:rPr>
                <w:delText xml:space="preserve">Generálneho riaditeľstva Európskej komisie pre hospodársku súťaž </w:delText>
              </w:r>
              <w:r w:rsidDel="00964BB5">
                <w:fldChar w:fldCharType="begin"/>
              </w:r>
              <w:r w:rsidDel="00964BB5">
                <w:delInstrText xml:space="preserve"> HYPERLINK "http://ec.europa.eu/competition/state_aid/studies_reports/recovery.html" </w:delInstrText>
              </w:r>
              <w:r w:rsidDel="00964BB5">
                <w:fldChar w:fldCharType="separate"/>
              </w:r>
              <w:r w:rsidRPr="00162DA5" w:rsidDel="00964BB5">
                <w:rPr>
                  <w:rStyle w:val="Hypertextovprepojenie"/>
                  <w:rFonts w:cs="Arial"/>
                  <w:bCs/>
                  <w:sz w:val="20"/>
                  <w:szCs w:val="20"/>
                </w:rPr>
                <w:delText>http://ec.europa.eu/competition/state_aid/studies_reports/recovery.html</w:delText>
              </w:r>
              <w:r w:rsidDel="00964BB5">
                <w:rPr>
                  <w:rStyle w:val="Hypertextovprepojenie"/>
                  <w:rFonts w:cs="Arial"/>
                  <w:bCs/>
                  <w:sz w:val="20"/>
                  <w:szCs w:val="20"/>
                </w:rPr>
                <w:fldChar w:fldCharType="end"/>
              </w:r>
              <w:r w:rsidDel="00964BB5">
                <w:rPr>
                  <w:rFonts w:ascii="Arial" w:hAnsi="Arial" w:cs="Arial"/>
                  <w:bCs/>
                  <w:sz w:val="20"/>
                  <w:szCs w:val="20"/>
                </w:rPr>
                <w:delText>.</w:delText>
              </w:r>
            </w:del>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0C555C4F"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ins w:id="142" w:author="Autor">
              <w:r w:rsidR="00964BB5">
                <w:rPr>
                  <w:rFonts w:ascii="Arial" w:hAnsi="Arial" w:cs="Arial"/>
                  <w:bCs/>
                  <w:sz w:val="20"/>
                  <w:szCs w:val="20"/>
                </w:rPr>
                <w:t>3</w:t>
              </w:r>
            </w:ins>
            <w:del w:id="143" w:author="Autor">
              <w:r w:rsidRPr="001B23D7" w:rsidDel="00964BB5">
                <w:rPr>
                  <w:rFonts w:ascii="Arial" w:hAnsi="Arial" w:cs="Arial"/>
                  <w:bCs/>
                  <w:sz w:val="20"/>
                  <w:szCs w:val="20"/>
                </w:rPr>
                <w:delText>5</w:delText>
              </w:r>
            </w:del>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1"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rsidDel="00964BB5" w14:paraId="0BDE5DFC" w14:textId="44F354DD" w:rsidTr="00687273">
        <w:trPr>
          <w:trHeight w:val="287"/>
          <w:del w:id="144" w:author="Autor"/>
        </w:trPr>
        <w:tc>
          <w:tcPr>
            <w:tcW w:w="9776" w:type="dxa"/>
            <w:shd w:val="clear" w:color="auto" w:fill="F2F2F2" w:themeFill="background1" w:themeFillShade="F2"/>
            <w:vAlign w:val="center"/>
          </w:tcPr>
          <w:p w14:paraId="58212D94" w14:textId="4FB74588" w:rsidR="00997F82" w:rsidRPr="006D71F3" w:rsidDel="00964BB5" w:rsidRDefault="00997F82" w:rsidP="00997F82">
            <w:pPr>
              <w:pStyle w:val="Odsekzoznamu"/>
              <w:keepNext/>
              <w:numPr>
                <w:ilvl w:val="0"/>
                <w:numId w:val="6"/>
              </w:numPr>
              <w:spacing w:before="120" w:after="120" w:line="240" w:lineRule="auto"/>
              <w:ind w:left="504" w:right="85" w:hanging="357"/>
              <w:contextualSpacing w:val="0"/>
              <w:rPr>
                <w:del w:id="145" w:author="Autor"/>
                <w:rFonts w:ascii="Arial" w:hAnsi="Arial" w:cs="Arial"/>
                <w:b/>
                <w:sz w:val="20"/>
                <w:szCs w:val="20"/>
              </w:rPr>
            </w:pPr>
            <w:del w:id="146" w:author="Autor">
              <w:r w:rsidDel="00964BB5">
                <w:rPr>
                  <w:rFonts w:ascii="Arial" w:hAnsi="Arial" w:cs="Arial"/>
                  <w:b/>
                  <w:sz w:val="20"/>
                  <w:szCs w:val="20"/>
                </w:rPr>
                <w:lastRenderedPageBreak/>
                <w:delText>Vyhlásené</w:delText>
              </w:r>
              <w:r w:rsidRPr="001B23D7" w:rsidDel="00964BB5">
                <w:rPr>
                  <w:rFonts w:ascii="Arial" w:hAnsi="Arial" w:cs="Arial"/>
                  <w:b/>
                  <w:sz w:val="20"/>
                  <w:szCs w:val="20"/>
                </w:rPr>
                <w:delText xml:space="preserve"> VO na hlavn</w:delText>
              </w:r>
              <w:r w:rsidDel="00964BB5">
                <w:rPr>
                  <w:rFonts w:ascii="Arial" w:hAnsi="Arial" w:cs="Arial"/>
                  <w:b/>
                  <w:sz w:val="20"/>
                  <w:szCs w:val="20"/>
                </w:rPr>
                <w:delText>ú</w:delText>
              </w:r>
              <w:r w:rsidRPr="001B23D7" w:rsidDel="00964BB5">
                <w:rPr>
                  <w:rFonts w:ascii="Arial" w:hAnsi="Arial" w:cs="Arial"/>
                  <w:b/>
                  <w:sz w:val="20"/>
                  <w:szCs w:val="20"/>
                </w:rPr>
                <w:delText xml:space="preserve"> aktivit</w:delText>
              </w:r>
              <w:r w:rsidDel="00964BB5">
                <w:rPr>
                  <w:rFonts w:ascii="Arial" w:hAnsi="Arial" w:cs="Arial"/>
                  <w:b/>
                  <w:sz w:val="20"/>
                  <w:szCs w:val="20"/>
                </w:rPr>
                <w:delText>u</w:delText>
              </w:r>
              <w:r w:rsidRPr="001B23D7" w:rsidDel="00964BB5">
                <w:rPr>
                  <w:rFonts w:ascii="Arial" w:hAnsi="Arial" w:cs="Arial"/>
                  <w:b/>
                  <w:sz w:val="20"/>
                  <w:szCs w:val="20"/>
                </w:rPr>
                <w:delText xml:space="preserve"> projektu</w:delText>
              </w:r>
            </w:del>
          </w:p>
        </w:tc>
      </w:tr>
      <w:tr w:rsidR="00997F82" w:rsidRPr="006A79F0" w:rsidDel="00964BB5" w14:paraId="531FAC2C" w14:textId="3757498D" w:rsidTr="00687273">
        <w:trPr>
          <w:del w:id="147" w:author="Autor"/>
        </w:trPr>
        <w:tc>
          <w:tcPr>
            <w:tcW w:w="9776" w:type="dxa"/>
            <w:shd w:val="clear" w:color="auto" w:fill="auto"/>
          </w:tcPr>
          <w:p w14:paraId="6CC85081" w14:textId="3FC87EC4" w:rsidR="00997F82" w:rsidRPr="00D3520C" w:rsidDel="00964BB5" w:rsidRDefault="00997F82" w:rsidP="00465C96">
            <w:pPr>
              <w:pStyle w:val="Odsekzoznamu"/>
              <w:keepNext/>
              <w:widowControl w:val="0"/>
              <w:spacing w:before="120" w:after="120" w:line="240" w:lineRule="auto"/>
              <w:ind w:left="85" w:right="85"/>
              <w:contextualSpacing w:val="0"/>
              <w:jc w:val="both"/>
              <w:rPr>
                <w:del w:id="148" w:author="Autor"/>
                <w:rFonts w:ascii="Arial" w:hAnsi="Arial" w:cs="Arial"/>
                <w:b/>
                <w:bCs/>
                <w:sz w:val="20"/>
                <w:szCs w:val="20"/>
              </w:rPr>
            </w:pPr>
            <w:del w:id="149" w:author="Autor">
              <w:r w:rsidRPr="00D3520C" w:rsidDel="00964BB5">
                <w:rPr>
                  <w:rFonts w:ascii="Arial" w:hAnsi="Arial" w:cs="Arial"/>
                  <w:b/>
                  <w:bCs/>
                  <w:sz w:val="20"/>
                  <w:szCs w:val="20"/>
                </w:rPr>
                <w:delText>Opis podmienky:</w:delText>
              </w:r>
            </w:del>
          </w:p>
          <w:p w14:paraId="5BC55B66" w14:textId="3095FC29" w:rsidR="00997F82" w:rsidDel="00964BB5" w:rsidRDefault="00997F82" w:rsidP="00905190">
            <w:pPr>
              <w:pStyle w:val="Odsekzoznamu"/>
              <w:widowControl w:val="0"/>
              <w:spacing w:before="120" w:after="120" w:line="240" w:lineRule="auto"/>
              <w:ind w:left="85" w:right="85"/>
              <w:contextualSpacing w:val="0"/>
              <w:jc w:val="both"/>
              <w:rPr>
                <w:del w:id="150" w:author="Autor"/>
                <w:rFonts w:ascii="Arial" w:hAnsi="Arial" w:cs="Arial"/>
                <w:bCs/>
                <w:sz w:val="20"/>
                <w:szCs w:val="20"/>
              </w:rPr>
            </w:pPr>
            <w:del w:id="151" w:author="Autor">
              <w:r w:rsidRPr="00D3520C" w:rsidDel="00964BB5">
                <w:rPr>
                  <w:rFonts w:ascii="Arial" w:hAnsi="Arial" w:cs="Arial"/>
                  <w:bCs/>
                  <w:sz w:val="20"/>
                  <w:szCs w:val="20"/>
                </w:rPr>
                <w:delText>Žiadateľ je povinný najneskôr ku dňu predloženia ŽoPr vyhlásiť verejné obstarávanie súvisiace s</w:delText>
              </w:r>
              <w:r w:rsidDel="00964BB5">
                <w:rPr>
                  <w:rFonts w:ascii="Arial" w:hAnsi="Arial" w:cs="Arial"/>
                  <w:bCs/>
                  <w:sz w:val="20"/>
                  <w:szCs w:val="20"/>
                </w:rPr>
                <w:delText> </w:delText>
              </w:r>
              <w:r w:rsidRPr="00D3520C" w:rsidDel="00964BB5">
                <w:rPr>
                  <w:rFonts w:ascii="Arial" w:hAnsi="Arial" w:cs="Arial"/>
                  <w:bCs/>
                  <w:sz w:val="20"/>
                  <w:szCs w:val="20"/>
                </w:rPr>
                <w:delText>predmetom projektu.</w:delText>
              </w:r>
            </w:del>
          </w:p>
          <w:p w14:paraId="3D503FAE" w14:textId="66E1D21C" w:rsidR="00997F82" w:rsidRPr="00D3520C" w:rsidDel="00964BB5" w:rsidRDefault="00997F82" w:rsidP="00905190">
            <w:pPr>
              <w:pStyle w:val="Odsekzoznamu"/>
              <w:widowControl w:val="0"/>
              <w:spacing w:before="120" w:after="120" w:line="240" w:lineRule="auto"/>
              <w:ind w:left="85" w:right="85"/>
              <w:contextualSpacing w:val="0"/>
              <w:jc w:val="both"/>
              <w:rPr>
                <w:del w:id="152" w:author="Autor"/>
                <w:rFonts w:ascii="Arial" w:hAnsi="Arial" w:cs="Arial"/>
                <w:bCs/>
                <w:sz w:val="20"/>
                <w:szCs w:val="20"/>
              </w:rPr>
            </w:pPr>
            <w:del w:id="153" w:author="Autor">
              <w:r w:rsidDel="00964BB5">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4AA7D811" w14:textId="182BE950" w:rsidR="00997F82" w:rsidDel="00964BB5" w:rsidRDefault="00997F82" w:rsidP="00905190">
            <w:pPr>
              <w:pStyle w:val="Odsekzoznamu"/>
              <w:widowControl w:val="0"/>
              <w:spacing w:before="120" w:after="120" w:line="240" w:lineRule="auto"/>
              <w:ind w:left="85" w:right="85"/>
              <w:contextualSpacing w:val="0"/>
              <w:jc w:val="both"/>
              <w:rPr>
                <w:del w:id="154" w:author="Autor"/>
                <w:rFonts w:ascii="Arial" w:hAnsi="Arial" w:cs="Arial"/>
                <w:bCs/>
                <w:sz w:val="20"/>
                <w:szCs w:val="20"/>
              </w:rPr>
            </w:pPr>
            <w:del w:id="155" w:author="Autor">
              <w:r w:rsidRPr="00D3520C" w:rsidDel="00964BB5">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2418E68F" w14:textId="4BF0B6FE" w:rsidR="00997F82" w:rsidDel="00964BB5" w:rsidRDefault="00997F82" w:rsidP="00905190">
            <w:pPr>
              <w:pStyle w:val="Odsekzoznamu"/>
              <w:widowControl w:val="0"/>
              <w:spacing w:before="120" w:after="120" w:line="240" w:lineRule="auto"/>
              <w:ind w:left="85" w:right="85"/>
              <w:contextualSpacing w:val="0"/>
              <w:jc w:val="both"/>
              <w:rPr>
                <w:del w:id="156" w:author="Autor"/>
                <w:rFonts w:ascii="Arial" w:hAnsi="Arial" w:cs="Arial"/>
                <w:bCs/>
                <w:sz w:val="20"/>
                <w:szCs w:val="20"/>
              </w:rPr>
            </w:pPr>
            <w:del w:id="157" w:author="Autor">
              <w:r w:rsidDel="00964BB5">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964BB5">
                <w:rPr>
                  <w:rFonts w:ascii="Arial" w:hAnsi="Arial" w:cs="Arial"/>
                  <w:bCs/>
                  <w:sz w:val="20"/>
                  <w:szCs w:val="20"/>
                </w:rPr>
                <w:delText>bstarávanie sa považuje za vyhl</w:delText>
              </w:r>
              <w:r w:rsidDel="00964BB5">
                <w:rPr>
                  <w:rFonts w:ascii="Arial" w:hAnsi="Arial" w:cs="Arial"/>
                  <w:bCs/>
                  <w:sz w:val="20"/>
                  <w:szCs w:val="20"/>
                </w:rPr>
                <w:delText>ásené dňom uverejnenia výzvy na predkladanie ponúk.</w:delText>
              </w:r>
            </w:del>
          </w:p>
          <w:p w14:paraId="6A51C261" w14:textId="77C7F844" w:rsidR="00997F82" w:rsidDel="00964BB5" w:rsidRDefault="00997F82" w:rsidP="00905190">
            <w:pPr>
              <w:pStyle w:val="Odsekzoznamu"/>
              <w:widowControl w:val="0"/>
              <w:spacing w:before="120" w:after="120" w:line="240" w:lineRule="auto"/>
              <w:ind w:left="85" w:right="85"/>
              <w:contextualSpacing w:val="0"/>
              <w:jc w:val="both"/>
              <w:rPr>
                <w:del w:id="158" w:author="Autor"/>
                <w:rFonts w:ascii="Arial" w:hAnsi="Arial" w:cs="Arial"/>
                <w:bCs/>
                <w:sz w:val="20"/>
                <w:szCs w:val="20"/>
              </w:rPr>
            </w:pPr>
            <w:del w:id="159" w:author="Autor">
              <w:r w:rsidDel="00964BB5">
                <w:rPr>
                  <w:rFonts w:ascii="Arial" w:hAnsi="Arial" w:cs="Arial"/>
                  <w:bCs/>
                  <w:sz w:val="20"/>
                  <w:szCs w:val="20"/>
                </w:rPr>
                <w:delText>Žiadateľ je povinný realizovať verejné obstarávanie</w:delText>
              </w:r>
              <w:r w:rsidRPr="00771033" w:rsidDel="00964BB5">
                <w:rPr>
                  <w:rFonts w:ascii="Arial" w:hAnsi="Arial" w:cs="Arial"/>
                  <w:bCs/>
                  <w:sz w:val="20"/>
                  <w:szCs w:val="20"/>
                </w:rPr>
                <w:delText xml:space="preserve"> v súlade so zákonom o verejnom obstarávaní a</w:delText>
              </w:r>
              <w:r w:rsidDel="00964BB5">
                <w:rPr>
                  <w:rFonts w:ascii="Arial" w:hAnsi="Arial" w:cs="Arial"/>
                  <w:bCs/>
                  <w:sz w:val="20"/>
                  <w:szCs w:val="20"/>
                </w:rPr>
                <w:delText> </w:delText>
              </w:r>
              <w:r w:rsidRPr="00771033" w:rsidDel="00964BB5">
                <w:rPr>
                  <w:rFonts w:ascii="Arial" w:hAnsi="Arial" w:cs="Arial"/>
                  <w:bCs/>
                  <w:sz w:val="20"/>
                  <w:szCs w:val="20"/>
                </w:rPr>
                <w:delText>usmerneniami RO k procesom verejného obstarávania</w:delText>
              </w:r>
              <w:r w:rsidDel="00964BB5">
                <w:rPr>
                  <w:rFonts w:ascii="Arial" w:hAnsi="Arial" w:cs="Arial"/>
                  <w:bCs/>
                  <w:sz w:val="20"/>
                  <w:szCs w:val="20"/>
                </w:rPr>
                <w:delText>.</w:delText>
              </w:r>
            </w:del>
          </w:p>
          <w:p w14:paraId="000810B5" w14:textId="7ECE4B56" w:rsidR="00715D4A" w:rsidDel="00964BB5" w:rsidRDefault="00997F82" w:rsidP="00905190">
            <w:pPr>
              <w:pStyle w:val="Odsekzoznamu"/>
              <w:widowControl w:val="0"/>
              <w:spacing w:before="120" w:after="120" w:line="240" w:lineRule="auto"/>
              <w:ind w:left="85" w:right="85"/>
              <w:contextualSpacing w:val="0"/>
              <w:jc w:val="both"/>
              <w:rPr>
                <w:del w:id="160" w:author="Autor"/>
                <w:rFonts w:ascii="Arial" w:hAnsi="Arial" w:cs="Arial"/>
                <w:bCs/>
                <w:sz w:val="20"/>
                <w:szCs w:val="20"/>
              </w:rPr>
            </w:pPr>
            <w:del w:id="161" w:author="Autor">
              <w:r w:rsidDel="00964BB5">
                <w:rPr>
                  <w:rFonts w:ascii="Arial" w:hAnsi="Arial" w:cs="Arial"/>
                  <w:bCs/>
                  <w:sz w:val="20"/>
                  <w:szCs w:val="20"/>
                </w:rPr>
                <w:delText>Usmernenie RO k procesom verejného obstarávania:</w:delText>
              </w:r>
            </w:del>
          </w:p>
          <w:p w14:paraId="5D9AF98C" w14:textId="2033A4D6" w:rsidR="00997F82" w:rsidRPr="00A047C9" w:rsidDel="00964BB5" w:rsidRDefault="00B707FC" w:rsidP="00905190">
            <w:pPr>
              <w:pStyle w:val="Odsekzoznamu"/>
              <w:widowControl w:val="0"/>
              <w:spacing w:before="120" w:after="120" w:line="240" w:lineRule="auto"/>
              <w:ind w:left="85" w:right="85"/>
              <w:contextualSpacing w:val="0"/>
              <w:jc w:val="both"/>
              <w:rPr>
                <w:del w:id="162" w:author="Autor"/>
                <w:rFonts w:ascii="Arial" w:hAnsi="Arial" w:cs="Arial"/>
                <w:bCs/>
                <w:sz w:val="20"/>
                <w:szCs w:val="20"/>
              </w:rPr>
            </w:pPr>
            <w:del w:id="163" w:author="Autor">
              <w:r w:rsidDel="00964BB5">
                <w:fldChar w:fldCharType="begin"/>
              </w:r>
              <w:r w:rsidDel="00964BB5">
                <w:delInstrText xml:space="preserve"> HYPERLINK "http://www.mpsr.sk/index.php?navID=1121&amp;navID2=1121&amp;sID=67&amp;id=10956" </w:delInstrText>
              </w:r>
              <w:r w:rsidDel="00964BB5">
                <w:fldChar w:fldCharType="separate"/>
              </w:r>
              <w:r w:rsidR="00997F82" w:rsidRPr="00162DA5" w:rsidDel="00964BB5">
                <w:rPr>
                  <w:rStyle w:val="Hypertextovprepojenie"/>
                  <w:rFonts w:cs="Arial"/>
                  <w:bCs/>
                  <w:sz w:val="20"/>
                  <w:szCs w:val="20"/>
                </w:rPr>
                <w:delText>http://www.mpsr.sk/index.php?navID=1121&amp;navID2=1121&amp;sID=67&amp;id=10956</w:delText>
              </w:r>
              <w:r w:rsidDel="00964BB5">
                <w:rPr>
                  <w:rStyle w:val="Hypertextovprepojenie"/>
                  <w:rFonts w:cs="Arial"/>
                  <w:bCs/>
                  <w:sz w:val="20"/>
                  <w:szCs w:val="20"/>
                </w:rPr>
                <w:fldChar w:fldCharType="end"/>
              </w:r>
              <w:r w:rsidR="00997F82" w:rsidRPr="00771033" w:rsidDel="00964BB5">
                <w:rPr>
                  <w:rFonts w:ascii="Arial" w:hAnsi="Arial" w:cs="Arial"/>
                  <w:bCs/>
                  <w:sz w:val="20"/>
                  <w:szCs w:val="20"/>
                </w:rPr>
                <w:delText>.</w:delText>
              </w:r>
            </w:del>
          </w:p>
          <w:p w14:paraId="1D6468CC" w14:textId="68021F4D" w:rsidR="00997F82" w:rsidDel="00964BB5" w:rsidRDefault="00997F82" w:rsidP="00905190">
            <w:pPr>
              <w:pStyle w:val="Odsekzoznamu"/>
              <w:keepNext/>
              <w:widowControl w:val="0"/>
              <w:spacing w:before="240" w:after="120" w:line="240" w:lineRule="auto"/>
              <w:ind w:left="85" w:right="85"/>
              <w:contextualSpacing w:val="0"/>
              <w:jc w:val="both"/>
              <w:rPr>
                <w:del w:id="164" w:author="Autor"/>
                <w:rFonts w:ascii="Arial" w:hAnsi="Arial" w:cs="Arial"/>
                <w:b/>
                <w:bCs/>
                <w:sz w:val="20"/>
                <w:szCs w:val="20"/>
              </w:rPr>
            </w:pPr>
            <w:del w:id="165" w:author="Autor">
              <w:r w:rsidRPr="00D3520C" w:rsidDel="00964BB5">
                <w:rPr>
                  <w:rFonts w:ascii="Arial" w:hAnsi="Arial" w:cs="Arial"/>
                  <w:b/>
                  <w:bCs/>
                  <w:sz w:val="20"/>
                  <w:szCs w:val="20"/>
                </w:rPr>
                <w:delText>Forma preukázania:</w:delText>
              </w:r>
            </w:del>
          </w:p>
          <w:p w14:paraId="30151408" w14:textId="4AD60823" w:rsidR="00997F82" w:rsidDel="00964BB5" w:rsidRDefault="00997F82" w:rsidP="00905190">
            <w:pPr>
              <w:pStyle w:val="Odsekzoznamu"/>
              <w:widowControl w:val="0"/>
              <w:spacing w:before="120" w:after="120" w:line="240" w:lineRule="auto"/>
              <w:ind w:left="85" w:right="85"/>
              <w:contextualSpacing w:val="0"/>
              <w:jc w:val="both"/>
              <w:rPr>
                <w:del w:id="166" w:author="Autor"/>
                <w:rFonts w:ascii="Arial" w:hAnsi="Arial" w:cs="Arial"/>
                <w:bCs/>
                <w:sz w:val="20"/>
                <w:szCs w:val="20"/>
              </w:rPr>
            </w:pPr>
            <w:del w:id="167" w:author="Autor">
              <w:r w:rsidRPr="00E97223" w:rsidDel="00964BB5">
                <w:rPr>
                  <w:rFonts w:ascii="Arial" w:hAnsi="Arial" w:cs="Arial"/>
                  <w:bCs/>
                  <w:sz w:val="20"/>
                  <w:szCs w:val="20"/>
                </w:rPr>
                <w:delText>Informácie</w:delText>
              </w:r>
              <w:r w:rsidDel="00964BB5">
                <w:rPr>
                  <w:rFonts w:ascii="Arial" w:hAnsi="Arial" w:cs="Arial"/>
                  <w:bCs/>
                  <w:sz w:val="20"/>
                  <w:szCs w:val="20"/>
                </w:rPr>
                <w:delText xml:space="preserve"> uvedené v žiadosti o príspevok.</w:delText>
              </w:r>
            </w:del>
          </w:p>
          <w:p w14:paraId="33AE3A0B" w14:textId="7708D1C9" w:rsidR="00997F82" w:rsidRPr="00D3520C" w:rsidDel="00964BB5" w:rsidRDefault="00997F82" w:rsidP="00905190">
            <w:pPr>
              <w:pStyle w:val="Odsekzoznamu"/>
              <w:widowControl w:val="0"/>
              <w:spacing w:before="120" w:after="120" w:line="240" w:lineRule="auto"/>
              <w:ind w:left="85" w:right="85"/>
              <w:contextualSpacing w:val="0"/>
              <w:jc w:val="both"/>
              <w:rPr>
                <w:del w:id="168" w:author="Autor"/>
                <w:rFonts w:ascii="Arial" w:hAnsi="Arial" w:cs="Arial"/>
                <w:bCs/>
                <w:sz w:val="20"/>
                <w:szCs w:val="20"/>
              </w:rPr>
            </w:pPr>
            <w:del w:id="169" w:author="Autor">
              <w:r w:rsidRPr="00D3520C" w:rsidDel="00964BB5">
                <w:rPr>
                  <w:rFonts w:ascii="Arial" w:hAnsi="Arial" w:cs="Arial"/>
                  <w:bCs/>
                  <w:sz w:val="20"/>
                  <w:szCs w:val="20"/>
                </w:rPr>
                <w:delText>Žiadateľ v rámci žiadosti o príspevok definuje typ verejného obstarávania, dátum jeho vyhlásenia a</w:delText>
              </w:r>
              <w:r w:rsidDel="00964BB5">
                <w:rPr>
                  <w:rFonts w:ascii="Arial" w:hAnsi="Arial" w:cs="Arial"/>
                  <w:bCs/>
                  <w:sz w:val="20"/>
                  <w:szCs w:val="20"/>
                </w:rPr>
                <w:delText> </w:delText>
              </w:r>
              <w:r w:rsidRPr="00D3520C" w:rsidDel="00964BB5">
                <w:rPr>
                  <w:rFonts w:ascii="Arial" w:hAnsi="Arial" w:cs="Arial"/>
                  <w:bCs/>
                  <w:sz w:val="20"/>
                  <w:szCs w:val="20"/>
                </w:rPr>
                <w:delText xml:space="preserve">odkaz na webové sídlo, kde sa nachádza oznámenie, alebo iný obdobný dokument preukazujúci </w:delText>
              </w:r>
              <w:r w:rsidDel="00964BB5">
                <w:rPr>
                  <w:rFonts w:ascii="Arial" w:hAnsi="Arial" w:cs="Arial"/>
                  <w:bCs/>
                  <w:sz w:val="20"/>
                  <w:szCs w:val="20"/>
                </w:rPr>
                <w:delText>vyhlásené verejné obstarávanie/obstarávanie.</w:delText>
              </w:r>
            </w:del>
          </w:p>
          <w:p w14:paraId="3DF5883F" w14:textId="456AD149" w:rsidR="00997F82" w:rsidDel="00964BB5" w:rsidRDefault="00997F82" w:rsidP="00905190">
            <w:pPr>
              <w:pStyle w:val="Odsekzoznamu"/>
              <w:widowControl w:val="0"/>
              <w:spacing w:before="240" w:after="120" w:line="240" w:lineRule="auto"/>
              <w:ind w:left="85" w:right="85"/>
              <w:contextualSpacing w:val="0"/>
              <w:jc w:val="both"/>
              <w:rPr>
                <w:del w:id="170" w:author="Autor"/>
                <w:rFonts w:ascii="Arial" w:hAnsi="Arial" w:cs="Arial"/>
                <w:b/>
                <w:bCs/>
                <w:sz w:val="20"/>
                <w:szCs w:val="20"/>
              </w:rPr>
            </w:pPr>
            <w:del w:id="171" w:author="Autor">
              <w:r w:rsidRPr="00D3520C" w:rsidDel="00964BB5">
                <w:rPr>
                  <w:rFonts w:ascii="Arial" w:hAnsi="Arial" w:cs="Arial"/>
                  <w:b/>
                  <w:bCs/>
                  <w:sz w:val="20"/>
                  <w:szCs w:val="20"/>
                </w:rPr>
                <w:delText>Spôsob overenia:</w:delText>
              </w:r>
            </w:del>
          </w:p>
          <w:p w14:paraId="0F78A0F9" w14:textId="49090197" w:rsidR="00997F82" w:rsidDel="00964BB5" w:rsidRDefault="00997F82" w:rsidP="00905190">
            <w:pPr>
              <w:pStyle w:val="Odsekzoznamu"/>
              <w:widowControl w:val="0"/>
              <w:spacing w:before="120" w:after="120" w:line="240" w:lineRule="auto"/>
              <w:ind w:left="85" w:right="85"/>
              <w:contextualSpacing w:val="0"/>
              <w:jc w:val="both"/>
              <w:rPr>
                <w:del w:id="172" w:author="Autor"/>
                <w:rFonts w:ascii="Arial" w:hAnsi="Arial" w:cs="Arial"/>
                <w:bCs/>
                <w:sz w:val="20"/>
                <w:szCs w:val="20"/>
              </w:rPr>
            </w:pPr>
            <w:del w:id="173" w:author="Autor">
              <w:r w:rsidRPr="00F27DBD" w:rsidDel="00964BB5">
                <w:rPr>
                  <w:rFonts w:ascii="Arial" w:hAnsi="Arial" w:cs="Arial"/>
                  <w:bCs/>
                  <w:sz w:val="20"/>
                  <w:szCs w:val="20"/>
                </w:rPr>
                <w:delText>MAS overí podmienku na základe informácií uvedených vo formulári ŽoPr.</w:delText>
              </w:r>
            </w:del>
          </w:p>
          <w:p w14:paraId="21C419E5" w14:textId="44219FD4" w:rsidR="00997F82" w:rsidDel="00964BB5" w:rsidRDefault="00997F82" w:rsidP="00905190">
            <w:pPr>
              <w:pStyle w:val="Odsekzoznamu"/>
              <w:widowControl w:val="0"/>
              <w:spacing w:before="120" w:after="120" w:line="240" w:lineRule="auto"/>
              <w:ind w:left="85" w:right="85"/>
              <w:contextualSpacing w:val="0"/>
              <w:jc w:val="both"/>
              <w:rPr>
                <w:del w:id="174" w:author="Autor"/>
                <w:rFonts w:ascii="Arial" w:hAnsi="Arial" w:cs="Arial"/>
                <w:bCs/>
                <w:sz w:val="20"/>
                <w:szCs w:val="20"/>
              </w:rPr>
            </w:pPr>
            <w:del w:id="175" w:author="Autor">
              <w:r w:rsidDel="00964BB5">
                <w:rPr>
                  <w:rFonts w:ascii="Arial" w:hAnsi="Arial" w:cs="Arial"/>
                  <w:bCs/>
                  <w:sz w:val="20"/>
                  <w:szCs w:val="20"/>
                </w:rPr>
                <w:delText>Kontrola postupov verejného obstarávania/obstarávani</w:delText>
              </w:r>
              <w:r w:rsidR="00EF6638" w:rsidDel="00964BB5">
                <w:rPr>
                  <w:rFonts w:ascii="Arial" w:hAnsi="Arial" w:cs="Arial"/>
                  <w:bCs/>
                  <w:sz w:val="20"/>
                  <w:szCs w:val="20"/>
                </w:rPr>
                <w:delText>a</w:delText>
              </w:r>
              <w:r w:rsidDel="00964BB5">
                <w:rPr>
                  <w:rFonts w:ascii="Arial" w:hAnsi="Arial" w:cs="Arial"/>
                  <w:bCs/>
                  <w:sz w:val="20"/>
                  <w:szCs w:val="20"/>
                </w:rPr>
                <w:delText xml:space="preserve"> v súlade so zákonom o verejnom obstarávaní a usmerneniami RO bude vykonaná po nadobudnutí účinnosti zmluvy o príspevku uzatvorenej s úspešným uchádzačom.</w:delText>
              </w:r>
            </w:del>
          </w:p>
          <w:p w14:paraId="7B222AD3" w14:textId="0BBF7ED0" w:rsidR="00997F82" w:rsidRPr="00D3520C" w:rsidDel="00964BB5" w:rsidRDefault="00997F82" w:rsidP="00905190">
            <w:pPr>
              <w:pStyle w:val="Odsekzoznamu"/>
              <w:widowControl w:val="0"/>
              <w:spacing w:before="240" w:after="120" w:line="240" w:lineRule="auto"/>
              <w:ind w:left="85" w:right="85"/>
              <w:contextualSpacing w:val="0"/>
              <w:jc w:val="both"/>
              <w:rPr>
                <w:del w:id="176" w:author="Autor"/>
                <w:rFonts w:ascii="Arial" w:hAnsi="Arial" w:cs="Arial"/>
                <w:b/>
                <w:bCs/>
                <w:sz w:val="20"/>
                <w:szCs w:val="20"/>
              </w:rPr>
            </w:pPr>
            <w:del w:id="177" w:author="Autor">
              <w:r w:rsidRPr="00D3520C" w:rsidDel="00964BB5">
                <w:rPr>
                  <w:rFonts w:ascii="Arial" w:hAnsi="Arial" w:cs="Arial"/>
                  <w:b/>
                  <w:bCs/>
                  <w:sz w:val="20"/>
                  <w:szCs w:val="20"/>
                </w:rPr>
                <w:delText>Upozornenie:</w:delText>
              </w:r>
            </w:del>
          </w:p>
          <w:p w14:paraId="68D1C92D" w14:textId="7F6741E1" w:rsidR="00997F82" w:rsidRPr="00D3520C" w:rsidDel="00964BB5" w:rsidRDefault="00997F82" w:rsidP="00905190">
            <w:pPr>
              <w:pStyle w:val="Odsekzoznamu"/>
              <w:widowControl w:val="0"/>
              <w:spacing w:before="120" w:after="120" w:line="240" w:lineRule="auto"/>
              <w:ind w:left="85" w:right="85"/>
              <w:contextualSpacing w:val="0"/>
              <w:jc w:val="both"/>
              <w:rPr>
                <w:del w:id="178" w:author="Autor"/>
                <w:rFonts w:ascii="Arial" w:hAnsi="Arial" w:cs="Arial"/>
                <w:bCs/>
                <w:sz w:val="20"/>
                <w:szCs w:val="20"/>
              </w:rPr>
            </w:pPr>
            <w:del w:id="179" w:author="Autor">
              <w:r w:rsidRPr="00D3520C" w:rsidDel="00964BB5">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964BB5">
                <w:rPr>
                  <w:rFonts w:ascii="Arial" w:hAnsi="Arial" w:cs="Arial"/>
                  <w:bCs/>
                  <w:sz w:val="20"/>
                  <w:szCs w:val="20"/>
                </w:rPr>
                <w:delText>/obstarávani</w:delText>
              </w:r>
              <w:r w:rsidR="00ED6D9F" w:rsidDel="00964BB5">
                <w:rPr>
                  <w:rFonts w:ascii="Arial" w:hAnsi="Arial" w:cs="Arial"/>
                  <w:bCs/>
                  <w:sz w:val="20"/>
                  <w:szCs w:val="20"/>
                </w:rPr>
                <w:delText>a</w:delText>
              </w:r>
              <w:r w:rsidRPr="00D3520C" w:rsidDel="00964BB5">
                <w:rPr>
                  <w:rFonts w:ascii="Arial" w:hAnsi="Arial" w:cs="Arial"/>
                  <w:bCs/>
                  <w:sz w:val="20"/>
                  <w:szCs w:val="20"/>
                </w:rPr>
                <w:delText xml:space="preserve"> bez identifikácie nedostatkov vo verejnom obstarávaní</w:delText>
              </w:r>
              <w:r w:rsidDel="00964BB5">
                <w:rPr>
                  <w:rFonts w:ascii="Arial" w:hAnsi="Arial" w:cs="Arial"/>
                  <w:bCs/>
                  <w:sz w:val="20"/>
                  <w:szCs w:val="20"/>
                </w:rPr>
                <w:delText>/obstarávaní</w:delText>
              </w:r>
              <w:r w:rsidRPr="00D3520C" w:rsidDel="00964BB5">
                <w:rPr>
                  <w:rFonts w:ascii="Arial" w:hAnsi="Arial" w:cs="Arial"/>
                  <w:bCs/>
                  <w:sz w:val="20"/>
                  <w:szCs w:val="20"/>
                </w:rPr>
                <w:delText>, ktoré by predstavovali potrebu zrušenia verejného obstarávania</w:delText>
              </w:r>
              <w:r w:rsidDel="00964BB5">
                <w:rPr>
                  <w:rFonts w:ascii="Arial" w:hAnsi="Arial" w:cs="Arial"/>
                  <w:bCs/>
                  <w:sz w:val="20"/>
                  <w:szCs w:val="20"/>
                </w:rPr>
                <w:delText>/obstarávani</w:delText>
              </w:r>
              <w:r w:rsidR="00671CC6" w:rsidDel="00964BB5">
                <w:rPr>
                  <w:rFonts w:ascii="Arial" w:hAnsi="Arial" w:cs="Arial"/>
                  <w:bCs/>
                  <w:sz w:val="20"/>
                  <w:szCs w:val="20"/>
                </w:rPr>
                <w:delText>a</w:delText>
              </w:r>
              <w:r w:rsidRPr="00D3520C" w:rsidDel="00964BB5">
                <w:rPr>
                  <w:rFonts w:ascii="Arial" w:hAnsi="Arial" w:cs="Arial"/>
                  <w:bCs/>
                  <w:sz w:val="20"/>
                  <w:szCs w:val="20"/>
                </w:rPr>
                <w:delText xml:space="preserve"> alebo uplatnenia finančnej korekcie v dôsledku porušenia zákona o verejnom obstarávaní</w:delText>
              </w:r>
              <w:r w:rsidDel="00964BB5">
                <w:rPr>
                  <w:rFonts w:ascii="Arial" w:hAnsi="Arial" w:cs="Arial"/>
                  <w:bCs/>
                  <w:sz w:val="20"/>
                  <w:szCs w:val="20"/>
                </w:rPr>
                <w:delText xml:space="preserve"> alebo usmernenia RO v oblasti verejného obstarávania/obstarávania</w:delText>
              </w:r>
              <w:r w:rsidRPr="00D3520C" w:rsidDel="00964BB5">
                <w:rPr>
                  <w:rFonts w:ascii="Arial" w:hAnsi="Arial" w:cs="Arial"/>
                  <w:bCs/>
                  <w:sz w:val="20"/>
                  <w:szCs w:val="20"/>
                </w:rPr>
                <w:delText>.</w:delText>
              </w:r>
            </w:del>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20D7A38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80" w:name="_Ref498795443"/>
            <w:r w:rsidRPr="002451DC">
              <w:rPr>
                <w:rFonts w:ascii="Arial" w:hAnsi="Arial" w:cs="Arial"/>
                <w:b/>
                <w:sz w:val="20"/>
                <w:szCs w:val="20"/>
              </w:rPr>
              <w:t xml:space="preserve">Podmienka mať povolenia na realizáciu </w:t>
            </w:r>
            <w:del w:id="181" w:author="Autor">
              <w:r w:rsidRPr="002451DC" w:rsidDel="00964BB5">
                <w:rPr>
                  <w:rFonts w:ascii="Arial" w:hAnsi="Arial" w:cs="Arial"/>
                  <w:b/>
                  <w:sz w:val="20"/>
                  <w:szCs w:val="20"/>
                </w:rPr>
                <w:delText xml:space="preserve">aktivít </w:delText>
              </w:r>
            </w:del>
            <w:r w:rsidRPr="002451DC">
              <w:rPr>
                <w:rFonts w:ascii="Arial" w:hAnsi="Arial" w:cs="Arial"/>
                <w:b/>
                <w:sz w:val="20"/>
                <w:szCs w:val="20"/>
              </w:rPr>
              <w:t>projektu</w:t>
            </w:r>
            <w:bookmarkEnd w:id="180"/>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lastRenderedPageBreak/>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338B493D"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182" w:author="Autor">
              <w:r w:rsidR="00964BB5">
                <w:rPr>
                  <w:rFonts w:ascii="Arial" w:hAnsi="Arial" w:cs="Arial"/>
                  <w:sz w:val="20"/>
                  <w:szCs w:val="20"/>
                  <w:lang w:eastAsia="en-US"/>
                </w:rPr>
                <w:t xml:space="preserve"> </w:t>
              </w:r>
              <w:r w:rsidR="00964BB5" w:rsidRPr="00964BB5">
                <w:rPr>
                  <w:rFonts w:ascii="Arial" w:hAnsi="Arial" w:cs="Arial"/>
                  <w:sz w:val="20"/>
                  <w:szCs w:val="20"/>
                  <w:lang w:eastAsia="en-US"/>
                </w:rPr>
                <w:t>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1240A3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del w:id="183" w:author="Autor">
              <w:r w:rsidR="00973BE4" w:rsidDel="00964BB5">
                <w:rPr>
                  <w:rFonts w:ascii="Arial" w:hAnsi="Arial" w:cs="Arial"/>
                  <w:sz w:val="20"/>
                  <w:szCs w:val="20"/>
                  <w:lang w:eastAsia="en-US"/>
                </w:rPr>
                <w:delText>4</w:delText>
              </w:r>
            </w:del>
            <w:ins w:id="184" w:author="Autor">
              <w:r w:rsidR="00964BB5">
                <w:rPr>
                  <w:rFonts w:ascii="Arial" w:hAnsi="Arial" w:cs="Arial"/>
                  <w:sz w:val="20"/>
                  <w:szCs w:val="20"/>
                  <w:lang w:eastAsia="en-US"/>
                </w:rPr>
                <w:t>3</w:t>
              </w:r>
            </w:ins>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85" w:name="_Ref498785182"/>
            <w:r w:rsidRPr="00A268F6">
              <w:rPr>
                <w:rFonts w:ascii="Arial" w:hAnsi="Arial" w:cs="Arial"/>
                <w:b/>
                <w:sz w:val="20"/>
                <w:szCs w:val="20"/>
              </w:rPr>
              <w:t>Maximálna a minimálna výška príspevku</w:t>
            </w:r>
            <w:bookmarkEnd w:id="18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5F36A5FA"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D799A" w:rsidRPr="009D799A">
              <w:rPr>
                <w:rFonts w:ascii="Arial" w:hAnsi="Arial" w:cs="Arial"/>
                <w:bCs/>
                <w:sz w:val="20"/>
                <w:szCs w:val="20"/>
              </w:rPr>
              <w:t>5 000</w:t>
            </w:r>
            <w:r>
              <w:rPr>
                <w:rFonts w:ascii="Arial" w:hAnsi="Arial" w:cs="Arial"/>
                <w:bCs/>
                <w:sz w:val="20"/>
                <w:szCs w:val="20"/>
              </w:rPr>
              <w:t xml:space="preserve"> EUR</w:t>
            </w:r>
          </w:p>
          <w:p w14:paraId="582FBBB1" w14:textId="0482FC48" w:rsidR="00997F82" w:rsidRDefault="00997F82" w:rsidP="00CD453C">
            <w:pPr>
              <w:pStyle w:val="Odsekzoznamu"/>
              <w:spacing w:after="120" w:line="240" w:lineRule="auto"/>
              <w:ind w:left="85" w:right="85"/>
              <w:contextualSpacing w:val="0"/>
              <w:jc w:val="both"/>
              <w:rPr>
                <w:ins w:id="186"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D799A" w:rsidRPr="009D799A">
              <w:rPr>
                <w:rFonts w:ascii="Arial" w:hAnsi="Arial" w:cs="Arial"/>
                <w:bCs/>
                <w:sz w:val="20"/>
                <w:szCs w:val="20"/>
              </w:rPr>
              <w:t>95 608,65</w:t>
            </w:r>
            <w:r w:rsidR="009D799A">
              <w:rPr>
                <w:rFonts w:ascii="Arial" w:hAnsi="Arial" w:cs="Arial"/>
                <w:bCs/>
                <w:sz w:val="20"/>
                <w:szCs w:val="20"/>
              </w:rPr>
              <w:t xml:space="preserve"> </w:t>
            </w:r>
            <w:r>
              <w:rPr>
                <w:rFonts w:ascii="Arial" w:hAnsi="Arial" w:cs="Arial"/>
                <w:bCs/>
                <w:sz w:val="20"/>
                <w:szCs w:val="20"/>
              </w:rPr>
              <w:t xml:space="preserve">EUR </w:t>
            </w:r>
          </w:p>
          <w:p w14:paraId="30151C37" w14:textId="68BA78EF" w:rsidR="00964BB5" w:rsidRDefault="00964BB5" w:rsidP="00CD453C">
            <w:pPr>
              <w:pStyle w:val="Odsekzoznamu"/>
              <w:spacing w:after="120" w:line="240" w:lineRule="auto"/>
              <w:ind w:left="85" w:right="85"/>
              <w:contextualSpacing w:val="0"/>
              <w:jc w:val="both"/>
              <w:rPr>
                <w:rFonts w:ascii="Arial" w:hAnsi="Arial" w:cs="Arial"/>
                <w:bCs/>
                <w:sz w:val="20"/>
                <w:szCs w:val="20"/>
              </w:rPr>
            </w:pPr>
            <w:ins w:id="187" w:author="Autor">
              <w:r w:rsidRPr="00964BB5">
                <w:rPr>
                  <w:rFonts w:ascii="Arial" w:hAnsi="Arial" w:cs="Arial"/>
                  <w:bCs/>
                  <w:sz w:val="20"/>
                  <w:szCs w:val="20"/>
                </w:rPr>
                <w:t>Maximálna výška celkových oprávnených výdavkov (ďalej aj „COV“) pre účely tejto výzvy, z ktorej žiadateľ môže žiadať príspevok je:</w:t>
              </w:r>
              <w:r>
                <w:rPr>
                  <w:rFonts w:ascii="Arial" w:hAnsi="Arial" w:cs="Arial"/>
                  <w:bCs/>
                  <w:sz w:val="20"/>
                  <w:szCs w:val="20"/>
                </w:rPr>
                <w:t xml:space="preserve"> </w:t>
              </w:r>
              <w:r w:rsidR="00814A1D">
                <w:rPr>
                  <w:rFonts w:ascii="Arial" w:hAnsi="Arial" w:cs="Arial"/>
                  <w:bCs/>
                  <w:sz w:val="20"/>
                  <w:szCs w:val="20"/>
                </w:rPr>
                <w:t>173 833,91</w:t>
              </w:r>
              <w:r w:rsidRPr="00964BB5">
                <w:rPr>
                  <w:rFonts w:ascii="Arial" w:hAnsi="Arial" w:cs="Arial"/>
                  <w:bCs/>
                  <w:sz w:val="20"/>
                  <w:szCs w:val="20"/>
                </w:rPr>
                <w:t xml:space="preserve"> EUR. 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r w:rsidR="00814A1D">
                <w:rPr>
                  <w:rFonts w:ascii="Arial" w:hAnsi="Arial" w:cs="Arial"/>
                  <w:bCs/>
                  <w:sz w:val="20"/>
                  <w:szCs w:val="20"/>
                </w:rPr>
                <w:t>.</w:t>
              </w:r>
            </w:ins>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3"/>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5E4CA8FF"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9D799A" w:rsidRPr="009D799A">
              <w:rPr>
                <w:rFonts w:ascii="Arial" w:hAnsi="Arial" w:cs="Arial"/>
                <w:b/>
                <w:bCs/>
                <w:sz w:val="20"/>
                <w:szCs w:val="20"/>
              </w:rPr>
              <w:t xml:space="preserve">95 608,65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3CC36C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D54138">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DFC2657"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rsidDel="004019C7" w14:paraId="67FE59A4" w14:textId="06D2F099" w:rsidTr="00687273">
        <w:trPr>
          <w:trHeight w:val="287"/>
          <w:del w:id="188" w:author="Autor"/>
        </w:trPr>
        <w:tc>
          <w:tcPr>
            <w:tcW w:w="9776" w:type="dxa"/>
            <w:shd w:val="clear" w:color="auto" w:fill="F2F2F2" w:themeFill="background1" w:themeFillShade="F2"/>
            <w:vAlign w:val="center"/>
          </w:tcPr>
          <w:p w14:paraId="42057FA3" w14:textId="333EAF2C" w:rsidR="00997F82" w:rsidRPr="006D71F3" w:rsidDel="004019C7" w:rsidRDefault="00997F82" w:rsidP="00997F82">
            <w:pPr>
              <w:pStyle w:val="Odsekzoznamu"/>
              <w:keepNext/>
              <w:numPr>
                <w:ilvl w:val="0"/>
                <w:numId w:val="6"/>
              </w:numPr>
              <w:spacing w:before="120" w:after="120" w:line="240" w:lineRule="auto"/>
              <w:ind w:left="504" w:right="85" w:hanging="357"/>
              <w:contextualSpacing w:val="0"/>
              <w:rPr>
                <w:del w:id="189" w:author="Autor"/>
                <w:rFonts w:ascii="Arial" w:hAnsi="Arial" w:cs="Arial"/>
                <w:b/>
                <w:sz w:val="20"/>
                <w:szCs w:val="20"/>
              </w:rPr>
            </w:pPr>
            <w:del w:id="190" w:author="Autor">
              <w:r w:rsidRPr="000E034C" w:rsidDel="004019C7">
                <w:rPr>
                  <w:rFonts w:ascii="Arial" w:hAnsi="Arial" w:cs="Arial"/>
                  <w:b/>
                  <w:sz w:val="20"/>
                  <w:szCs w:val="20"/>
                </w:rPr>
                <w:lastRenderedPageBreak/>
                <w:delText>Časová oprávnenosť realizácie projektu</w:delText>
              </w:r>
            </w:del>
          </w:p>
        </w:tc>
      </w:tr>
      <w:tr w:rsidR="00997F82" w:rsidRPr="006A79F0" w:rsidDel="004019C7" w14:paraId="73204464" w14:textId="35B03EC9" w:rsidTr="00687273">
        <w:trPr>
          <w:del w:id="191" w:author="Autor"/>
        </w:trPr>
        <w:tc>
          <w:tcPr>
            <w:tcW w:w="9776" w:type="dxa"/>
            <w:shd w:val="clear" w:color="auto" w:fill="auto"/>
          </w:tcPr>
          <w:p w14:paraId="23C1E915" w14:textId="377D94FA" w:rsidR="00997F82" w:rsidDel="004019C7" w:rsidRDefault="00997F82" w:rsidP="009A65F5">
            <w:pPr>
              <w:pStyle w:val="Odsekzoznamu"/>
              <w:spacing w:before="120" w:after="120" w:line="240" w:lineRule="auto"/>
              <w:ind w:left="85" w:right="85"/>
              <w:contextualSpacing w:val="0"/>
              <w:jc w:val="both"/>
              <w:rPr>
                <w:del w:id="192" w:author="Autor"/>
                <w:rFonts w:ascii="Arial" w:hAnsi="Arial" w:cs="Arial"/>
                <w:b/>
                <w:bCs/>
                <w:sz w:val="20"/>
                <w:szCs w:val="20"/>
              </w:rPr>
            </w:pPr>
            <w:del w:id="193" w:author="Autor">
              <w:r w:rsidRPr="00971A5F" w:rsidDel="004019C7">
                <w:rPr>
                  <w:rFonts w:ascii="Arial" w:hAnsi="Arial" w:cs="Arial"/>
                  <w:b/>
                  <w:bCs/>
                  <w:sz w:val="20"/>
                  <w:szCs w:val="20"/>
                </w:rPr>
                <w:delText>Opis podmienky</w:delText>
              </w:r>
              <w:r w:rsidDel="004019C7">
                <w:rPr>
                  <w:rFonts w:ascii="Arial" w:hAnsi="Arial" w:cs="Arial"/>
                  <w:b/>
                  <w:bCs/>
                  <w:sz w:val="20"/>
                  <w:szCs w:val="20"/>
                </w:rPr>
                <w:delText xml:space="preserve">: </w:delText>
              </w:r>
            </w:del>
          </w:p>
          <w:p w14:paraId="611791CF" w14:textId="04B8BD9A" w:rsidR="00997F82" w:rsidDel="004019C7" w:rsidRDefault="00997F82" w:rsidP="009A65F5">
            <w:pPr>
              <w:pStyle w:val="Odsekzoznamu"/>
              <w:spacing w:before="120" w:after="120" w:line="240" w:lineRule="auto"/>
              <w:ind w:left="85" w:right="85"/>
              <w:contextualSpacing w:val="0"/>
              <w:jc w:val="both"/>
              <w:rPr>
                <w:del w:id="194" w:author="Autor"/>
                <w:rFonts w:ascii="Arial" w:hAnsi="Arial" w:cs="Arial"/>
                <w:bCs/>
                <w:sz w:val="20"/>
                <w:szCs w:val="20"/>
              </w:rPr>
            </w:pPr>
            <w:del w:id="195" w:author="Autor">
              <w:r w:rsidRPr="00A268F6" w:rsidDel="004019C7">
                <w:rPr>
                  <w:rFonts w:ascii="Arial" w:hAnsi="Arial" w:cs="Arial"/>
                  <w:bCs/>
                  <w:sz w:val="20"/>
                  <w:szCs w:val="20"/>
                </w:rPr>
                <w:delText>Ž</w:delText>
              </w:r>
              <w:r w:rsidRPr="00C84669" w:rsidDel="004019C7">
                <w:rPr>
                  <w:rFonts w:ascii="Arial" w:hAnsi="Arial" w:cs="Arial"/>
                  <w:bCs/>
                  <w:sz w:val="20"/>
                  <w:szCs w:val="20"/>
                </w:rPr>
                <w:delText>iadateľ je povinn</w:delText>
              </w:r>
              <w:r w:rsidDel="004019C7">
                <w:rPr>
                  <w:rFonts w:ascii="Arial" w:hAnsi="Arial" w:cs="Arial"/>
                  <w:bCs/>
                  <w:sz w:val="20"/>
                  <w:szCs w:val="20"/>
                </w:rPr>
                <w:delText>ý ukončiť práce na projekte do 9</w:delText>
              </w:r>
              <w:r w:rsidRPr="00C84669" w:rsidDel="004019C7">
                <w:rPr>
                  <w:rFonts w:ascii="Arial" w:hAnsi="Arial" w:cs="Arial"/>
                  <w:bCs/>
                  <w:sz w:val="20"/>
                  <w:szCs w:val="20"/>
                </w:rPr>
                <w:delText xml:space="preserve"> mesiacov od nadobudnutia účinnosti zmluvy o</w:delText>
              </w:r>
              <w:r w:rsidDel="004019C7">
                <w:rPr>
                  <w:rFonts w:ascii="Arial" w:hAnsi="Arial" w:cs="Arial"/>
                  <w:bCs/>
                  <w:sz w:val="20"/>
                  <w:szCs w:val="20"/>
                </w:rPr>
                <w:delText> </w:delText>
              </w:r>
              <w:r w:rsidRPr="00C84669" w:rsidDel="004019C7">
                <w:rPr>
                  <w:rFonts w:ascii="Arial" w:hAnsi="Arial" w:cs="Arial"/>
                  <w:bCs/>
                  <w:sz w:val="20"/>
                  <w:szCs w:val="20"/>
                </w:rPr>
                <w:delText>poskytnutí príspevku.</w:delText>
              </w:r>
              <w:r w:rsidR="00B26F6D" w:rsidDel="004019C7">
                <w:rPr>
                  <w:rFonts w:ascii="Arial" w:hAnsi="Arial" w:cs="Arial"/>
                  <w:bCs/>
                  <w:sz w:val="20"/>
                  <w:szCs w:val="20"/>
                </w:rPr>
                <w:delText xml:space="preserve"> Zároveň je žiadateľ povinný zrealizovať hlavnú aktivitu projektu najneskôr do 30.6.2023.</w:delText>
              </w:r>
              <w:r w:rsidR="00726901" w:rsidDel="004019C7">
                <w:rPr>
                  <w:rStyle w:val="Odkaznapoznmkupodiarou"/>
                  <w:rFonts w:ascii="Arial" w:hAnsi="Arial" w:cs="Arial"/>
                  <w:bCs/>
                  <w:sz w:val="20"/>
                  <w:szCs w:val="20"/>
                </w:rPr>
                <w:footnoteReference w:id="4"/>
              </w:r>
            </w:del>
          </w:p>
          <w:p w14:paraId="6041A177" w14:textId="172BDBA1" w:rsidR="00997F82" w:rsidDel="004019C7" w:rsidRDefault="00997F82" w:rsidP="009A65F5">
            <w:pPr>
              <w:pStyle w:val="Odsekzoznamu"/>
              <w:spacing w:before="240" w:after="120" w:line="240" w:lineRule="auto"/>
              <w:ind w:left="85" w:right="85"/>
              <w:contextualSpacing w:val="0"/>
              <w:jc w:val="both"/>
              <w:rPr>
                <w:del w:id="202" w:author="Autor"/>
                <w:rFonts w:ascii="Arial" w:hAnsi="Arial" w:cs="Arial"/>
                <w:b/>
                <w:bCs/>
                <w:sz w:val="20"/>
                <w:szCs w:val="20"/>
              </w:rPr>
            </w:pPr>
            <w:del w:id="203" w:author="Autor">
              <w:r w:rsidRPr="00971A5F" w:rsidDel="004019C7">
                <w:rPr>
                  <w:rFonts w:ascii="Arial" w:hAnsi="Arial" w:cs="Arial"/>
                  <w:b/>
                  <w:bCs/>
                  <w:sz w:val="20"/>
                  <w:szCs w:val="20"/>
                </w:rPr>
                <w:delText>Forma preukázania</w:delText>
              </w:r>
              <w:r w:rsidDel="004019C7">
                <w:rPr>
                  <w:rFonts w:ascii="Arial" w:hAnsi="Arial" w:cs="Arial"/>
                  <w:b/>
                  <w:bCs/>
                  <w:sz w:val="20"/>
                  <w:szCs w:val="20"/>
                </w:rPr>
                <w:delText>:</w:delText>
              </w:r>
            </w:del>
          </w:p>
          <w:p w14:paraId="50DC4851" w14:textId="7B398E9B" w:rsidR="00997F82" w:rsidDel="004019C7" w:rsidRDefault="00997F82" w:rsidP="009A65F5">
            <w:pPr>
              <w:pStyle w:val="Odsekzoznamu"/>
              <w:spacing w:before="120" w:after="120" w:line="240" w:lineRule="auto"/>
              <w:ind w:left="85" w:right="85"/>
              <w:contextualSpacing w:val="0"/>
              <w:jc w:val="both"/>
              <w:rPr>
                <w:del w:id="204" w:author="Autor"/>
                <w:rFonts w:ascii="Arial" w:hAnsi="Arial" w:cs="Arial"/>
                <w:bCs/>
                <w:sz w:val="20"/>
                <w:szCs w:val="20"/>
              </w:rPr>
            </w:pPr>
            <w:bookmarkStart w:id="205" w:name="_Hlk500346148"/>
            <w:del w:id="206" w:author="Autor">
              <w:r w:rsidDel="004019C7">
                <w:rPr>
                  <w:rFonts w:ascii="Arial" w:hAnsi="Arial" w:cs="Arial"/>
                  <w:bCs/>
                  <w:sz w:val="20"/>
                  <w:szCs w:val="20"/>
                </w:rPr>
                <w:delText xml:space="preserve">Informácie uvedené v žiadosti o príspevok. </w:delText>
              </w:r>
              <w:r w:rsidRPr="009771B1" w:rsidDel="004019C7">
                <w:rPr>
                  <w:rFonts w:ascii="Arial" w:hAnsi="Arial" w:cs="Arial"/>
                  <w:bCs/>
                  <w:sz w:val="20"/>
                  <w:szCs w:val="20"/>
                </w:rPr>
                <w:delText xml:space="preserve">Žiadateľ v časti </w:delText>
              </w:r>
              <w:r w:rsidRPr="00D01EF0" w:rsidDel="004019C7">
                <w:rPr>
                  <w:rFonts w:ascii="Arial" w:hAnsi="Arial" w:cs="Arial"/>
                  <w:bCs/>
                  <w:sz w:val="20"/>
                  <w:szCs w:val="20"/>
                </w:rPr>
                <w:delText>10</w:delText>
              </w:r>
              <w:r w:rsidRPr="009771B1" w:rsidDel="004019C7">
                <w:rPr>
                  <w:rFonts w:ascii="Arial" w:hAnsi="Arial" w:cs="Arial"/>
                  <w:bCs/>
                  <w:sz w:val="20"/>
                  <w:szCs w:val="20"/>
                </w:rPr>
                <w:delText xml:space="preserve"> Formulára ŽoPr čestne vyhlási, že ukončí práce na projekte do 9 mesiacov od nadobudnutia účinnosti zmluvy o príspevku</w:delText>
              </w:r>
              <w:r w:rsidR="00B26F6D" w:rsidDel="004019C7">
                <w:rPr>
                  <w:rFonts w:ascii="Arial" w:hAnsi="Arial" w:cs="Arial"/>
                  <w:bCs/>
                  <w:sz w:val="20"/>
                  <w:szCs w:val="20"/>
                </w:rPr>
                <w:delText xml:space="preserve"> a zároveň najneskôr do 30.6.2023.</w:delText>
              </w:r>
            </w:del>
          </w:p>
          <w:bookmarkEnd w:id="205"/>
          <w:p w14:paraId="2DCF2F75" w14:textId="04AA68D8" w:rsidR="00997F82" w:rsidDel="004019C7" w:rsidRDefault="00997F82" w:rsidP="009A65F5">
            <w:pPr>
              <w:pStyle w:val="Odsekzoznamu"/>
              <w:keepNext/>
              <w:spacing w:before="240" w:after="120" w:line="240" w:lineRule="auto"/>
              <w:ind w:left="85" w:right="85"/>
              <w:contextualSpacing w:val="0"/>
              <w:jc w:val="both"/>
              <w:rPr>
                <w:del w:id="207" w:author="Autor"/>
                <w:rFonts w:ascii="Arial" w:hAnsi="Arial" w:cs="Arial"/>
                <w:b/>
                <w:bCs/>
                <w:sz w:val="20"/>
                <w:szCs w:val="20"/>
              </w:rPr>
            </w:pPr>
            <w:del w:id="208" w:author="Autor">
              <w:r w:rsidRPr="00543D57" w:rsidDel="004019C7">
                <w:rPr>
                  <w:rFonts w:ascii="Arial" w:hAnsi="Arial" w:cs="Arial"/>
                  <w:b/>
                  <w:bCs/>
                  <w:sz w:val="20"/>
                  <w:szCs w:val="20"/>
                </w:rPr>
                <w:delText>Spôsob overenia:</w:delText>
              </w:r>
            </w:del>
          </w:p>
          <w:p w14:paraId="005C61CA" w14:textId="13FB95D8" w:rsidR="00997F82" w:rsidRPr="00971A5F" w:rsidDel="004019C7" w:rsidRDefault="00997F82" w:rsidP="009A65F5">
            <w:pPr>
              <w:pStyle w:val="Odsekzoznamu"/>
              <w:spacing w:before="120" w:after="120" w:line="240" w:lineRule="auto"/>
              <w:ind w:left="85" w:right="85"/>
              <w:contextualSpacing w:val="0"/>
              <w:jc w:val="both"/>
              <w:rPr>
                <w:del w:id="209" w:author="Autor"/>
                <w:rFonts w:ascii="Arial" w:hAnsi="Arial" w:cs="Arial"/>
                <w:bCs/>
                <w:sz w:val="20"/>
                <w:szCs w:val="20"/>
              </w:rPr>
            </w:pPr>
            <w:del w:id="210" w:author="Autor">
              <w:r w:rsidRPr="00855874" w:rsidDel="004019C7">
                <w:rPr>
                  <w:rFonts w:ascii="Arial" w:hAnsi="Arial" w:cs="Arial"/>
                  <w:bCs/>
                  <w:sz w:val="20"/>
                  <w:szCs w:val="20"/>
                </w:rPr>
                <w:delText>MAS overí znenie čestného vyhlásenia, ktoré tvorí súčasť formulára ŽoPr.</w:delText>
              </w:r>
            </w:del>
          </w:p>
        </w:tc>
      </w:tr>
      <w:tr w:rsidR="00997F82" w:rsidRPr="00507076" w:rsidDel="004019C7" w14:paraId="0E628FC9" w14:textId="3032B6D7" w:rsidTr="00687273">
        <w:trPr>
          <w:trHeight w:val="287"/>
          <w:del w:id="211" w:author="Autor"/>
        </w:trPr>
        <w:tc>
          <w:tcPr>
            <w:tcW w:w="9776" w:type="dxa"/>
            <w:shd w:val="clear" w:color="auto" w:fill="F2F2F2" w:themeFill="background1" w:themeFillShade="F2"/>
            <w:vAlign w:val="center"/>
          </w:tcPr>
          <w:p w14:paraId="37ECB182" w14:textId="1668091F" w:rsidR="00997F82" w:rsidRPr="006D71F3" w:rsidDel="004019C7" w:rsidRDefault="00997F82" w:rsidP="00997F82">
            <w:pPr>
              <w:pStyle w:val="Odsekzoznamu"/>
              <w:keepNext/>
              <w:numPr>
                <w:ilvl w:val="0"/>
                <w:numId w:val="6"/>
              </w:numPr>
              <w:spacing w:before="120" w:after="120" w:line="240" w:lineRule="auto"/>
              <w:ind w:left="504" w:right="85" w:hanging="357"/>
              <w:contextualSpacing w:val="0"/>
              <w:rPr>
                <w:del w:id="212" w:author="Autor"/>
                <w:rFonts w:ascii="Arial" w:hAnsi="Arial" w:cs="Arial"/>
                <w:b/>
                <w:sz w:val="20"/>
                <w:szCs w:val="20"/>
              </w:rPr>
            </w:pPr>
            <w:del w:id="213" w:author="Autor">
              <w:r w:rsidRPr="000E017D" w:rsidDel="004019C7">
                <w:rPr>
                  <w:rFonts w:ascii="Arial" w:hAnsi="Arial" w:cs="Arial"/>
                  <w:b/>
                  <w:sz w:val="20"/>
                  <w:szCs w:val="20"/>
                </w:rPr>
                <w:lastRenderedPageBreak/>
                <w:delText>Podmienky poskytnutia príspevku z hľadiska definovania merateľných ukazovateľov projektu</w:delText>
              </w:r>
            </w:del>
          </w:p>
        </w:tc>
      </w:tr>
      <w:tr w:rsidR="00997F82" w:rsidRPr="006A79F0" w:rsidDel="004019C7" w14:paraId="353ABDEF" w14:textId="33481738" w:rsidTr="00687273">
        <w:trPr>
          <w:del w:id="214" w:author="Autor"/>
        </w:trPr>
        <w:tc>
          <w:tcPr>
            <w:tcW w:w="9776" w:type="dxa"/>
            <w:tcBorders>
              <w:bottom w:val="single" w:sz="4" w:space="0" w:color="auto"/>
            </w:tcBorders>
            <w:shd w:val="clear" w:color="auto" w:fill="auto"/>
          </w:tcPr>
          <w:p w14:paraId="7632D766" w14:textId="0209EC39" w:rsidR="00997F82" w:rsidDel="004019C7" w:rsidRDefault="00997F82" w:rsidP="009A65F5">
            <w:pPr>
              <w:pStyle w:val="Odsekzoznamu"/>
              <w:spacing w:before="120" w:after="120" w:line="240" w:lineRule="auto"/>
              <w:ind w:left="85" w:right="85"/>
              <w:contextualSpacing w:val="0"/>
              <w:jc w:val="both"/>
              <w:rPr>
                <w:del w:id="215" w:author="Autor"/>
                <w:rFonts w:ascii="Arial" w:hAnsi="Arial" w:cs="Arial"/>
                <w:b/>
                <w:bCs/>
                <w:sz w:val="20"/>
                <w:szCs w:val="20"/>
              </w:rPr>
            </w:pPr>
            <w:del w:id="216" w:author="Autor">
              <w:r w:rsidRPr="00971A5F" w:rsidDel="004019C7">
                <w:rPr>
                  <w:rFonts w:ascii="Arial" w:hAnsi="Arial" w:cs="Arial"/>
                  <w:b/>
                  <w:bCs/>
                  <w:sz w:val="20"/>
                  <w:szCs w:val="20"/>
                </w:rPr>
                <w:delText>Opis podmienky</w:delText>
              </w:r>
              <w:r w:rsidDel="004019C7">
                <w:rPr>
                  <w:rFonts w:ascii="Arial" w:hAnsi="Arial" w:cs="Arial"/>
                  <w:b/>
                  <w:bCs/>
                  <w:sz w:val="20"/>
                  <w:szCs w:val="20"/>
                </w:rPr>
                <w:delText xml:space="preserve">: </w:delText>
              </w:r>
            </w:del>
          </w:p>
          <w:p w14:paraId="177E6BE7" w14:textId="20468A73" w:rsidR="00997F82" w:rsidDel="004019C7" w:rsidRDefault="00997F82" w:rsidP="009A65F5">
            <w:pPr>
              <w:pStyle w:val="Odsekzoznamu"/>
              <w:spacing w:before="120" w:after="120" w:line="240" w:lineRule="auto"/>
              <w:ind w:left="85" w:right="85"/>
              <w:contextualSpacing w:val="0"/>
              <w:jc w:val="both"/>
              <w:rPr>
                <w:del w:id="217" w:author="Autor"/>
                <w:rFonts w:ascii="Arial" w:hAnsi="Arial" w:cs="Arial"/>
                <w:bCs/>
                <w:sz w:val="20"/>
                <w:szCs w:val="20"/>
              </w:rPr>
            </w:pPr>
            <w:del w:id="218" w:author="Autor">
              <w:r w:rsidRPr="000E017D" w:rsidDel="004019C7">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67FE3C88" w14:textId="4CAE22FE" w:rsidR="00997F82" w:rsidDel="004019C7" w:rsidRDefault="00997F82" w:rsidP="009A65F5">
            <w:pPr>
              <w:pStyle w:val="Odsekzoznamu"/>
              <w:spacing w:before="240" w:after="120" w:line="240" w:lineRule="auto"/>
              <w:ind w:left="85" w:right="85"/>
              <w:contextualSpacing w:val="0"/>
              <w:jc w:val="both"/>
              <w:rPr>
                <w:del w:id="219" w:author="Autor"/>
                <w:rFonts w:ascii="Arial" w:hAnsi="Arial" w:cs="Arial"/>
                <w:b/>
                <w:bCs/>
                <w:sz w:val="20"/>
                <w:szCs w:val="20"/>
              </w:rPr>
            </w:pPr>
            <w:del w:id="220" w:author="Autor">
              <w:r w:rsidRPr="00971A5F" w:rsidDel="004019C7">
                <w:rPr>
                  <w:rFonts w:ascii="Arial" w:hAnsi="Arial" w:cs="Arial"/>
                  <w:b/>
                  <w:bCs/>
                  <w:sz w:val="20"/>
                  <w:szCs w:val="20"/>
                </w:rPr>
                <w:delText xml:space="preserve">Forma preukázania: </w:delText>
              </w:r>
            </w:del>
          </w:p>
          <w:p w14:paraId="1F650F6A" w14:textId="2F6C23B2" w:rsidR="00997F82" w:rsidDel="004019C7" w:rsidRDefault="00997F82" w:rsidP="009A65F5">
            <w:pPr>
              <w:pStyle w:val="Odsekzoznamu"/>
              <w:spacing w:before="120" w:after="120" w:line="240" w:lineRule="auto"/>
              <w:ind w:left="85" w:right="85"/>
              <w:contextualSpacing w:val="0"/>
              <w:jc w:val="both"/>
              <w:rPr>
                <w:del w:id="221" w:author="Autor"/>
                <w:rFonts w:ascii="Arial" w:hAnsi="Arial" w:cs="Arial"/>
                <w:bCs/>
                <w:sz w:val="20"/>
                <w:szCs w:val="20"/>
              </w:rPr>
            </w:pPr>
            <w:del w:id="222" w:author="Autor">
              <w:r w:rsidDel="004019C7">
                <w:rPr>
                  <w:rFonts w:ascii="Arial" w:hAnsi="Arial" w:cs="Arial"/>
                  <w:bCs/>
                  <w:sz w:val="20"/>
                  <w:szCs w:val="20"/>
                </w:rPr>
                <w:delText>Informácie uvedené v žiadosti o príspevok.</w:delText>
              </w:r>
            </w:del>
          </w:p>
          <w:p w14:paraId="030D1F77" w14:textId="24310C05" w:rsidR="00997F82" w:rsidDel="004019C7" w:rsidRDefault="00997F82" w:rsidP="009A65F5">
            <w:pPr>
              <w:pStyle w:val="Odsekzoznamu"/>
              <w:spacing w:before="240" w:after="120" w:line="240" w:lineRule="auto"/>
              <w:ind w:left="85" w:right="85"/>
              <w:contextualSpacing w:val="0"/>
              <w:jc w:val="both"/>
              <w:rPr>
                <w:del w:id="223" w:author="Autor"/>
                <w:rFonts w:ascii="Arial" w:hAnsi="Arial" w:cs="Arial"/>
                <w:b/>
                <w:bCs/>
                <w:sz w:val="20"/>
                <w:szCs w:val="20"/>
              </w:rPr>
            </w:pPr>
            <w:del w:id="224" w:author="Autor">
              <w:r w:rsidDel="004019C7">
                <w:rPr>
                  <w:rFonts w:ascii="Arial" w:hAnsi="Arial" w:cs="Arial"/>
                  <w:b/>
                  <w:bCs/>
                  <w:sz w:val="20"/>
                  <w:szCs w:val="20"/>
                </w:rPr>
                <w:delText>Spôsob overenia</w:delText>
              </w:r>
              <w:r w:rsidRPr="003346B4" w:rsidDel="004019C7">
                <w:rPr>
                  <w:rFonts w:ascii="Arial" w:hAnsi="Arial" w:cs="Arial"/>
                  <w:b/>
                  <w:bCs/>
                  <w:sz w:val="20"/>
                  <w:szCs w:val="20"/>
                </w:rPr>
                <w:delText>:</w:delText>
              </w:r>
            </w:del>
          </w:p>
          <w:p w14:paraId="297CD66C" w14:textId="129D3006" w:rsidR="00997F82" w:rsidRPr="003346B4" w:rsidDel="004019C7" w:rsidRDefault="00997F82" w:rsidP="009A65F5">
            <w:pPr>
              <w:pStyle w:val="Odsekzoznamu"/>
              <w:spacing w:before="120" w:after="120" w:line="240" w:lineRule="auto"/>
              <w:ind w:left="85" w:right="85"/>
              <w:contextualSpacing w:val="0"/>
              <w:jc w:val="both"/>
              <w:rPr>
                <w:del w:id="225" w:author="Autor"/>
                <w:rFonts w:ascii="Arial" w:hAnsi="Arial" w:cs="Arial"/>
                <w:bCs/>
                <w:sz w:val="20"/>
                <w:szCs w:val="20"/>
              </w:rPr>
            </w:pPr>
            <w:del w:id="226" w:author="Autor">
              <w:r w:rsidRPr="003346B4" w:rsidDel="004019C7">
                <w:rPr>
                  <w:rFonts w:ascii="Arial" w:hAnsi="Arial" w:cs="Arial"/>
                  <w:bCs/>
                  <w:sz w:val="20"/>
                  <w:szCs w:val="20"/>
                </w:rPr>
                <w:delText>MAS overí splnenie podmienky na základe formulára ŽoPr</w:delText>
              </w:r>
              <w:r w:rsidDel="004019C7">
                <w:rPr>
                  <w:rFonts w:ascii="Arial" w:hAnsi="Arial" w:cs="Arial"/>
                  <w:bCs/>
                  <w:sz w:val="20"/>
                  <w:szCs w:val="20"/>
                </w:rPr>
                <w:delText>.</w:delText>
              </w:r>
            </w:del>
          </w:p>
        </w:tc>
      </w:tr>
      <w:tr w:rsidR="00997F82" w:rsidRPr="00507076" w:rsidDel="004019C7" w14:paraId="6204E36D" w14:textId="5F6DD4D3" w:rsidTr="00687273">
        <w:trPr>
          <w:del w:id="227" w:author="Autor"/>
        </w:trPr>
        <w:tc>
          <w:tcPr>
            <w:tcW w:w="9776" w:type="dxa"/>
            <w:shd w:val="clear" w:color="auto" w:fill="F2F2F2" w:themeFill="background1" w:themeFillShade="F2"/>
          </w:tcPr>
          <w:p w14:paraId="29955C5B" w14:textId="4E8BACB7" w:rsidR="00997F82" w:rsidRPr="006D71F3" w:rsidDel="004019C7" w:rsidRDefault="00997F82" w:rsidP="00556E68">
            <w:pPr>
              <w:pStyle w:val="Odsekzoznamu"/>
              <w:keepNext/>
              <w:widowControl w:val="0"/>
              <w:numPr>
                <w:ilvl w:val="0"/>
                <w:numId w:val="6"/>
              </w:numPr>
              <w:spacing w:before="120" w:after="120" w:line="240" w:lineRule="auto"/>
              <w:ind w:left="504" w:right="85" w:hanging="357"/>
              <w:contextualSpacing w:val="0"/>
              <w:rPr>
                <w:del w:id="228" w:author="Autor"/>
                <w:rFonts w:ascii="Arial" w:hAnsi="Arial" w:cs="Arial"/>
                <w:b/>
                <w:sz w:val="20"/>
                <w:szCs w:val="20"/>
              </w:rPr>
            </w:pPr>
            <w:del w:id="229" w:author="Autor">
              <w:r w:rsidDel="004019C7">
                <w:rPr>
                  <w:rFonts w:ascii="Arial" w:hAnsi="Arial" w:cs="Arial"/>
                  <w:b/>
                  <w:sz w:val="20"/>
                  <w:szCs w:val="20"/>
                </w:rPr>
                <w:delText>S</w:delText>
              </w:r>
              <w:r w:rsidRPr="00D82944" w:rsidDel="004019C7">
                <w:rPr>
                  <w:rFonts w:ascii="Arial" w:hAnsi="Arial" w:cs="Arial"/>
                  <w:b/>
                  <w:sz w:val="20"/>
                  <w:szCs w:val="20"/>
                </w:rPr>
                <w:delText>úlad s požiadavkami v oblasti dopadu projekt</w:delText>
              </w:r>
              <w:r w:rsidDel="004019C7">
                <w:rPr>
                  <w:rFonts w:ascii="Arial" w:hAnsi="Arial" w:cs="Arial"/>
                  <w:b/>
                  <w:sz w:val="20"/>
                  <w:szCs w:val="20"/>
                </w:rPr>
                <w:delText>u</w:delText>
              </w:r>
              <w:r w:rsidRPr="00D82944" w:rsidDel="004019C7">
                <w:rPr>
                  <w:rFonts w:ascii="Arial" w:hAnsi="Arial" w:cs="Arial"/>
                  <w:b/>
                  <w:sz w:val="20"/>
                  <w:szCs w:val="20"/>
                </w:rPr>
                <w:delText xml:space="preserve"> na územia sústavy NATURA 2000</w:delText>
              </w:r>
            </w:del>
          </w:p>
        </w:tc>
      </w:tr>
      <w:tr w:rsidR="00997F82" w:rsidRPr="006A79F0" w:rsidDel="004019C7" w14:paraId="49BDF2E3" w14:textId="3C8F7F4C" w:rsidTr="00687273">
        <w:trPr>
          <w:del w:id="230" w:author="Autor"/>
        </w:trPr>
        <w:tc>
          <w:tcPr>
            <w:tcW w:w="9776" w:type="dxa"/>
            <w:tcBorders>
              <w:bottom w:val="single" w:sz="4" w:space="0" w:color="auto"/>
            </w:tcBorders>
            <w:shd w:val="clear" w:color="auto" w:fill="auto"/>
          </w:tcPr>
          <w:p w14:paraId="7095BAAA" w14:textId="23597949" w:rsidR="00997F82" w:rsidDel="004019C7" w:rsidRDefault="00997F82" w:rsidP="009E612F">
            <w:pPr>
              <w:pStyle w:val="Odsekzoznamu"/>
              <w:keepNext/>
              <w:widowControl w:val="0"/>
              <w:spacing w:before="120" w:after="120" w:line="240" w:lineRule="auto"/>
              <w:ind w:left="85" w:right="85"/>
              <w:contextualSpacing w:val="0"/>
              <w:jc w:val="both"/>
              <w:rPr>
                <w:del w:id="231" w:author="Autor"/>
                <w:rFonts w:ascii="Arial" w:hAnsi="Arial" w:cs="Arial"/>
                <w:b/>
                <w:bCs/>
                <w:sz w:val="20"/>
                <w:szCs w:val="20"/>
              </w:rPr>
            </w:pPr>
            <w:del w:id="232" w:author="Autor">
              <w:r w:rsidRPr="00971A5F" w:rsidDel="004019C7">
                <w:rPr>
                  <w:rFonts w:ascii="Arial" w:hAnsi="Arial" w:cs="Arial"/>
                  <w:b/>
                  <w:bCs/>
                  <w:sz w:val="20"/>
                  <w:szCs w:val="20"/>
                </w:rPr>
                <w:delText>Opis podmienky</w:delText>
              </w:r>
              <w:r w:rsidDel="004019C7">
                <w:rPr>
                  <w:rFonts w:ascii="Arial" w:hAnsi="Arial" w:cs="Arial"/>
                  <w:b/>
                  <w:bCs/>
                  <w:sz w:val="20"/>
                  <w:szCs w:val="20"/>
                </w:rPr>
                <w:delText xml:space="preserve">: </w:delText>
              </w:r>
            </w:del>
          </w:p>
          <w:p w14:paraId="3B270571" w14:textId="5EA3E387" w:rsidR="00997F82" w:rsidDel="004019C7" w:rsidRDefault="00997F82" w:rsidP="009A65F5">
            <w:pPr>
              <w:pStyle w:val="Odsekzoznamu"/>
              <w:spacing w:before="120" w:after="120" w:line="240" w:lineRule="auto"/>
              <w:ind w:left="85" w:right="85"/>
              <w:contextualSpacing w:val="0"/>
              <w:jc w:val="both"/>
              <w:rPr>
                <w:del w:id="233" w:author="Autor"/>
                <w:rFonts w:ascii="Arial" w:hAnsi="Arial" w:cs="Arial"/>
                <w:bCs/>
                <w:sz w:val="20"/>
                <w:szCs w:val="20"/>
              </w:rPr>
            </w:pPr>
            <w:del w:id="234" w:author="Autor">
              <w:r w:rsidRPr="00A80F34" w:rsidDel="004019C7">
                <w:rPr>
                  <w:rFonts w:ascii="Arial" w:hAnsi="Arial" w:cs="Arial"/>
                  <w:bCs/>
                  <w:sz w:val="20"/>
                  <w:szCs w:val="20"/>
                </w:rPr>
                <w:delText>Projekt, ktorý je predmetom Ž</w:delText>
              </w:r>
              <w:r w:rsidDel="004019C7">
                <w:rPr>
                  <w:rFonts w:ascii="Arial" w:hAnsi="Arial" w:cs="Arial"/>
                  <w:bCs/>
                  <w:sz w:val="20"/>
                  <w:szCs w:val="20"/>
                </w:rPr>
                <w:delText>o</w:delText>
              </w:r>
              <w:r w:rsidRPr="00A80F34" w:rsidDel="004019C7">
                <w:rPr>
                  <w:rFonts w:ascii="Arial" w:hAnsi="Arial" w:cs="Arial"/>
                  <w:bCs/>
                  <w:sz w:val="20"/>
                  <w:szCs w:val="20"/>
                </w:rPr>
                <w:delText>P</w:delText>
              </w:r>
              <w:r w:rsidDel="004019C7">
                <w:rPr>
                  <w:rFonts w:ascii="Arial" w:hAnsi="Arial" w:cs="Arial"/>
                  <w:bCs/>
                  <w:sz w:val="20"/>
                  <w:szCs w:val="20"/>
                </w:rPr>
                <w:delText>r</w:delText>
              </w:r>
              <w:r w:rsidRPr="00A80F34" w:rsidDel="004019C7">
                <w:rPr>
                  <w:rFonts w:ascii="Arial" w:hAnsi="Arial" w:cs="Arial"/>
                  <w:bCs/>
                  <w:sz w:val="20"/>
                  <w:szCs w:val="20"/>
                </w:rPr>
                <w:delText>, nesmie mať významný nepriaznivý vplyv na</w:delText>
              </w:r>
              <w:r w:rsidDel="004019C7">
                <w:rPr>
                  <w:rFonts w:ascii="Arial" w:hAnsi="Arial" w:cs="Arial"/>
                  <w:bCs/>
                  <w:sz w:val="20"/>
                  <w:szCs w:val="20"/>
                </w:rPr>
                <w:delText xml:space="preserve"> </w:delText>
              </w:r>
              <w:r w:rsidRPr="00A80F34" w:rsidDel="004019C7">
                <w:rPr>
                  <w:rFonts w:ascii="Arial" w:hAnsi="Arial" w:cs="Arial"/>
                  <w:bCs/>
                  <w:sz w:val="20"/>
                  <w:szCs w:val="20"/>
                </w:rPr>
                <w:delText>územia sústavy NATURA 2000.</w:delText>
              </w:r>
            </w:del>
          </w:p>
          <w:p w14:paraId="6308994A" w14:textId="0DF87A87" w:rsidR="00997F82" w:rsidDel="004019C7" w:rsidRDefault="00997F82" w:rsidP="009A65F5">
            <w:pPr>
              <w:pStyle w:val="Odsekzoznamu"/>
              <w:spacing w:before="240" w:after="120" w:line="240" w:lineRule="auto"/>
              <w:ind w:left="85" w:right="85"/>
              <w:contextualSpacing w:val="0"/>
              <w:jc w:val="both"/>
              <w:rPr>
                <w:del w:id="235" w:author="Autor"/>
                <w:rFonts w:ascii="Arial" w:hAnsi="Arial" w:cs="Arial"/>
                <w:b/>
                <w:bCs/>
                <w:sz w:val="20"/>
                <w:szCs w:val="20"/>
              </w:rPr>
            </w:pPr>
            <w:del w:id="236" w:author="Autor">
              <w:r w:rsidRPr="00971A5F" w:rsidDel="004019C7">
                <w:rPr>
                  <w:rFonts w:ascii="Arial" w:hAnsi="Arial" w:cs="Arial"/>
                  <w:b/>
                  <w:bCs/>
                  <w:sz w:val="20"/>
                  <w:szCs w:val="20"/>
                </w:rPr>
                <w:delText xml:space="preserve">Forma preukázania: </w:delText>
              </w:r>
            </w:del>
          </w:p>
          <w:p w14:paraId="5BED9288" w14:textId="0B3E5149" w:rsidR="00997F82" w:rsidDel="004019C7" w:rsidRDefault="00997F82" w:rsidP="009A65F5">
            <w:pPr>
              <w:pStyle w:val="Odsekzoznamu"/>
              <w:spacing w:before="120" w:after="120" w:line="240" w:lineRule="auto"/>
              <w:ind w:left="85" w:right="85"/>
              <w:contextualSpacing w:val="0"/>
              <w:jc w:val="both"/>
              <w:rPr>
                <w:del w:id="237" w:author="Autor"/>
                <w:rFonts w:ascii="Arial" w:hAnsi="Arial" w:cs="Arial"/>
                <w:bCs/>
                <w:sz w:val="20"/>
                <w:szCs w:val="20"/>
              </w:rPr>
            </w:pPr>
            <w:del w:id="238" w:author="Autor">
              <w:r w:rsidRPr="00A80F34" w:rsidDel="004019C7">
                <w:rPr>
                  <w:rFonts w:ascii="Arial" w:hAnsi="Arial" w:cs="Arial"/>
                  <w:bCs/>
                  <w:sz w:val="20"/>
                  <w:szCs w:val="20"/>
                </w:rPr>
                <w:delText xml:space="preserve">Osobitná príloha ŽoPr - Doklady preukazujúce </w:delText>
              </w:r>
              <w:r w:rsidDel="004019C7">
                <w:rPr>
                  <w:rFonts w:ascii="Arial" w:hAnsi="Arial" w:cs="Arial"/>
                  <w:bCs/>
                  <w:sz w:val="20"/>
                  <w:szCs w:val="20"/>
                </w:rPr>
                <w:delText>plnenie požiadaviek v oblasti dopadu projektu na územia sústavy Natura 2000.</w:delText>
              </w:r>
            </w:del>
          </w:p>
          <w:p w14:paraId="441B65C4" w14:textId="186F49F5" w:rsidR="00997F82" w:rsidDel="004019C7" w:rsidRDefault="00997F82" w:rsidP="00556E68">
            <w:pPr>
              <w:pStyle w:val="Odsekzoznamu"/>
              <w:keepNext/>
              <w:widowControl w:val="0"/>
              <w:spacing w:before="240" w:after="120" w:line="240" w:lineRule="auto"/>
              <w:ind w:left="85" w:right="85"/>
              <w:contextualSpacing w:val="0"/>
              <w:jc w:val="both"/>
              <w:rPr>
                <w:del w:id="239" w:author="Autor"/>
                <w:rFonts w:ascii="Arial" w:hAnsi="Arial" w:cs="Arial"/>
                <w:b/>
                <w:bCs/>
                <w:sz w:val="20"/>
                <w:szCs w:val="20"/>
              </w:rPr>
            </w:pPr>
            <w:del w:id="240" w:author="Autor">
              <w:r w:rsidDel="004019C7">
                <w:rPr>
                  <w:rFonts w:ascii="Arial" w:hAnsi="Arial" w:cs="Arial"/>
                  <w:b/>
                  <w:bCs/>
                  <w:sz w:val="20"/>
                  <w:szCs w:val="20"/>
                </w:rPr>
                <w:delText>Spôsob overenia</w:delText>
              </w:r>
              <w:r w:rsidRPr="003346B4" w:rsidDel="004019C7">
                <w:rPr>
                  <w:rFonts w:ascii="Arial" w:hAnsi="Arial" w:cs="Arial"/>
                  <w:b/>
                  <w:bCs/>
                  <w:sz w:val="20"/>
                  <w:szCs w:val="20"/>
                </w:rPr>
                <w:delText>:</w:delText>
              </w:r>
            </w:del>
          </w:p>
          <w:p w14:paraId="6A1BDB6E" w14:textId="15ECE811" w:rsidR="00997F82" w:rsidRPr="00971A5F" w:rsidDel="004019C7" w:rsidRDefault="00997F82" w:rsidP="009A65F5">
            <w:pPr>
              <w:pStyle w:val="Odsekzoznamu"/>
              <w:spacing w:before="120" w:after="120" w:line="240" w:lineRule="auto"/>
              <w:ind w:left="85" w:right="85"/>
              <w:contextualSpacing w:val="0"/>
              <w:jc w:val="both"/>
              <w:rPr>
                <w:del w:id="241" w:author="Autor"/>
                <w:rFonts w:ascii="Arial" w:hAnsi="Arial" w:cs="Arial"/>
                <w:b/>
                <w:bCs/>
                <w:sz w:val="20"/>
                <w:szCs w:val="20"/>
              </w:rPr>
            </w:pPr>
            <w:del w:id="242" w:author="Autor">
              <w:r w:rsidRPr="003346B4" w:rsidDel="004019C7">
                <w:rPr>
                  <w:rFonts w:ascii="Arial" w:hAnsi="Arial" w:cs="Arial"/>
                  <w:bCs/>
                  <w:sz w:val="20"/>
                  <w:szCs w:val="20"/>
                </w:rPr>
                <w:delText xml:space="preserve">MAS overí splnenie podmienky na základe </w:delText>
              </w:r>
              <w:r w:rsidRPr="00912CA6" w:rsidDel="004019C7">
                <w:rPr>
                  <w:rFonts w:ascii="Arial" w:hAnsi="Arial" w:cs="Arial"/>
                  <w:bCs/>
                  <w:sz w:val="20"/>
                  <w:szCs w:val="20"/>
                </w:rPr>
                <w:delText>na základe predložených dokladov</w:delText>
              </w:r>
              <w:r w:rsidDel="004019C7">
                <w:rPr>
                  <w:rFonts w:ascii="Arial" w:hAnsi="Arial" w:cs="Arial"/>
                  <w:bCs/>
                  <w:sz w:val="20"/>
                  <w:szCs w:val="20"/>
                </w:rPr>
                <w:delText>.</w:delText>
              </w:r>
            </w:del>
          </w:p>
        </w:tc>
      </w:tr>
      <w:tr w:rsidR="00997F82" w:rsidRPr="00507076" w:rsidDel="004019C7" w14:paraId="1F814E47" w14:textId="0AB37A80" w:rsidTr="00687273">
        <w:trPr>
          <w:del w:id="243" w:author="Autor"/>
        </w:trPr>
        <w:tc>
          <w:tcPr>
            <w:tcW w:w="9776" w:type="dxa"/>
            <w:shd w:val="clear" w:color="auto" w:fill="F2F2F2" w:themeFill="background1" w:themeFillShade="F2"/>
          </w:tcPr>
          <w:p w14:paraId="171BC5D6" w14:textId="16C47B1B" w:rsidR="00997F82" w:rsidRPr="006D71F3" w:rsidDel="004019C7" w:rsidRDefault="00997F82" w:rsidP="00997F82">
            <w:pPr>
              <w:pStyle w:val="Odsekzoznamu"/>
              <w:keepNext/>
              <w:numPr>
                <w:ilvl w:val="0"/>
                <w:numId w:val="6"/>
              </w:numPr>
              <w:spacing w:before="120" w:after="120" w:line="240" w:lineRule="auto"/>
              <w:ind w:left="504" w:right="85" w:hanging="357"/>
              <w:contextualSpacing w:val="0"/>
              <w:rPr>
                <w:del w:id="244" w:author="Autor"/>
                <w:rFonts w:ascii="Arial" w:hAnsi="Arial" w:cs="Arial"/>
                <w:b/>
                <w:sz w:val="20"/>
                <w:szCs w:val="20"/>
              </w:rPr>
            </w:pPr>
            <w:del w:id="245" w:author="Autor">
              <w:r w:rsidDel="004019C7">
                <w:rPr>
                  <w:rFonts w:ascii="Arial" w:hAnsi="Arial" w:cs="Arial"/>
                  <w:b/>
                  <w:sz w:val="20"/>
                  <w:szCs w:val="20"/>
                </w:rPr>
                <w:delText>S</w:delText>
              </w:r>
              <w:r w:rsidRPr="00D82944" w:rsidDel="004019C7">
                <w:rPr>
                  <w:rFonts w:ascii="Arial" w:hAnsi="Arial" w:cs="Arial"/>
                  <w:b/>
                  <w:sz w:val="20"/>
                  <w:szCs w:val="20"/>
                </w:rPr>
                <w:delText>úlad s požiadavkami v oblasti posudzovania vplyvov na životné prostredie</w:delText>
              </w:r>
            </w:del>
          </w:p>
        </w:tc>
      </w:tr>
      <w:tr w:rsidR="00997F82" w:rsidRPr="006A79F0" w:rsidDel="004019C7" w14:paraId="58A9EE26" w14:textId="2BDD5369" w:rsidTr="00687273">
        <w:trPr>
          <w:del w:id="246" w:author="Autor"/>
        </w:trPr>
        <w:tc>
          <w:tcPr>
            <w:tcW w:w="9776" w:type="dxa"/>
            <w:shd w:val="clear" w:color="auto" w:fill="auto"/>
          </w:tcPr>
          <w:p w14:paraId="3EA4C1B9" w14:textId="25997C14" w:rsidR="00997F82" w:rsidDel="004019C7" w:rsidRDefault="00997F82" w:rsidP="009A65F5">
            <w:pPr>
              <w:pStyle w:val="Odsekzoznamu"/>
              <w:widowControl w:val="0"/>
              <w:spacing w:before="120" w:after="120" w:line="240" w:lineRule="auto"/>
              <w:ind w:left="85" w:right="85"/>
              <w:contextualSpacing w:val="0"/>
              <w:jc w:val="both"/>
              <w:rPr>
                <w:del w:id="247" w:author="Autor"/>
                <w:rFonts w:ascii="Arial" w:hAnsi="Arial" w:cs="Arial"/>
                <w:b/>
                <w:bCs/>
                <w:sz w:val="20"/>
                <w:szCs w:val="20"/>
              </w:rPr>
            </w:pPr>
            <w:del w:id="248" w:author="Autor">
              <w:r w:rsidRPr="00971A5F" w:rsidDel="004019C7">
                <w:rPr>
                  <w:rFonts w:ascii="Arial" w:hAnsi="Arial" w:cs="Arial"/>
                  <w:b/>
                  <w:bCs/>
                  <w:sz w:val="20"/>
                  <w:szCs w:val="20"/>
                </w:rPr>
                <w:delText>Opis podmienky</w:delText>
              </w:r>
              <w:r w:rsidDel="004019C7">
                <w:rPr>
                  <w:rFonts w:ascii="Arial" w:hAnsi="Arial" w:cs="Arial"/>
                  <w:b/>
                  <w:bCs/>
                  <w:sz w:val="20"/>
                  <w:szCs w:val="20"/>
                </w:rPr>
                <w:delText xml:space="preserve">: </w:delText>
              </w:r>
            </w:del>
          </w:p>
          <w:p w14:paraId="51A8BE6E" w14:textId="0D7A6D74" w:rsidR="00997F82" w:rsidDel="004019C7" w:rsidRDefault="00997F82" w:rsidP="009A65F5">
            <w:pPr>
              <w:pStyle w:val="Odsekzoznamu"/>
              <w:widowControl w:val="0"/>
              <w:spacing w:before="120" w:after="120" w:line="240" w:lineRule="auto"/>
              <w:ind w:left="85" w:right="85"/>
              <w:contextualSpacing w:val="0"/>
              <w:jc w:val="both"/>
              <w:rPr>
                <w:del w:id="249" w:author="Autor"/>
                <w:rFonts w:ascii="Arial" w:hAnsi="Arial" w:cs="Arial"/>
                <w:bCs/>
                <w:sz w:val="20"/>
                <w:szCs w:val="20"/>
              </w:rPr>
            </w:pPr>
            <w:del w:id="250" w:author="Autor">
              <w:r w:rsidRPr="006C0FE7" w:rsidDel="004019C7">
                <w:rPr>
                  <w:rFonts w:ascii="Arial" w:hAnsi="Arial" w:cs="Arial"/>
                  <w:bCs/>
                  <w:sz w:val="20"/>
                  <w:szCs w:val="20"/>
                </w:rPr>
                <w:delText xml:space="preserve">Projekt, ktorý je predmetom </w:delText>
              </w:r>
              <w:r w:rsidDel="004019C7">
                <w:rPr>
                  <w:rFonts w:ascii="Arial" w:hAnsi="Arial" w:cs="Arial"/>
                  <w:bCs/>
                  <w:sz w:val="20"/>
                  <w:szCs w:val="20"/>
                </w:rPr>
                <w:delText>ŽoPr</w:delText>
              </w:r>
              <w:r w:rsidRPr="006C0FE7" w:rsidDel="004019C7">
                <w:rPr>
                  <w:rFonts w:ascii="Arial" w:hAnsi="Arial" w:cs="Arial"/>
                  <w:bCs/>
                  <w:sz w:val="20"/>
                  <w:szCs w:val="20"/>
                </w:rPr>
                <w:delText>, musí byť v súlade s požiadavkami v oblasti posudzovania vplyvov navrhovanej</w:delText>
              </w:r>
              <w:r w:rsidDel="004019C7">
                <w:rPr>
                  <w:rFonts w:ascii="Arial" w:hAnsi="Arial" w:cs="Arial"/>
                  <w:bCs/>
                  <w:sz w:val="20"/>
                  <w:szCs w:val="20"/>
                </w:rPr>
                <w:delText xml:space="preserve"> </w:delText>
              </w:r>
              <w:r w:rsidRPr="006C0FE7" w:rsidDel="004019C7">
                <w:rPr>
                  <w:rFonts w:ascii="Arial" w:hAnsi="Arial" w:cs="Arial"/>
                  <w:bCs/>
                  <w:sz w:val="20"/>
                  <w:szCs w:val="20"/>
                </w:rPr>
                <w:delText xml:space="preserve">činnosti na životné prostredie </w:delText>
              </w:r>
              <w:r w:rsidDel="004019C7">
                <w:rPr>
                  <w:rFonts w:ascii="Arial" w:hAnsi="Arial" w:cs="Arial"/>
                  <w:bCs/>
                  <w:sz w:val="20"/>
                  <w:szCs w:val="20"/>
                </w:rPr>
                <w:delText>podľa</w:delText>
              </w:r>
              <w:r w:rsidRPr="006C0FE7" w:rsidDel="004019C7">
                <w:rPr>
                  <w:rFonts w:ascii="Arial" w:hAnsi="Arial" w:cs="Arial"/>
                  <w:bCs/>
                  <w:sz w:val="20"/>
                  <w:szCs w:val="20"/>
                </w:rPr>
                <w:delText xml:space="preserve"> zákon</w:delText>
              </w:r>
              <w:r w:rsidDel="004019C7">
                <w:rPr>
                  <w:rFonts w:ascii="Arial" w:hAnsi="Arial" w:cs="Arial"/>
                  <w:bCs/>
                  <w:sz w:val="20"/>
                  <w:szCs w:val="20"/>
                </w:rPr>
                <w:delText>a</w:delText>
              </w:r>
              <w:r w:rsidRPr="006C0FE7" w:rsidDel="004019C7">
                <w:rPr>
                  <w:rFonts w:ascii="Arial" w:hAnsi="Arial" w:cs="Arial"/>
                  <w:bCs/>
                  <w:sz w:val="20"/>
                  <w:szCs w:val="20"/>
                </w:rPr>
                <w:delText xml:space="preserve"> </w:delText>
              </w:r>
              <w:r w:rsidRPr="00A80F34" w:rsidDel="004019C7">
                <w:rPr>
                  <w:rFonts w:ascii="Arial" w:hAnsi="Arial" w:cs="Arial"/>
                  <w:bCs/>
                  <w:sz w:val="20"/>
                  <w:szCs w:val="20"/>
                </w:rPr>
                <w:delText>č. 24/2006 Z. z. o posudzovaní vplyvov na životné prostredie a o zmene a doplnení niektorých zákonov v znení neskorších predpisov</w:delText>
              </w:r>
              <w:r w:rsidDel="004019C7">
                <w:rPr>
                  <w:rFonts w:ascii="Arial" w:hAnsi="Arial" w:cs="Arial"/>
                  <w:bCs/>
                  <w:sz w:val="20"/>
                  <w:szCs w:val="20"/>
                </w:rPr>
                <w:delText xml:space="preserve"> (ďalej len „zákon o posudzovaní vplyvov“)</w:delText>
              </w:r>
              <w:r w:rsidRPr="006C0FE7" w:rsidDel="004019C7">
                <w:rPr>
                  <w:rFonts w:ascii="Arial" w:hAnsi="Arial" w:cs="Arial"/>
                  <w:bCs/>
                  <w:sz w:val="20"/>
                  <w:szCs w:val="20"/>
                </w:rPr>
                <w:delText>.</w:delText>
              </w:r>
              <w:r w:rsidDel="004019C7">
                <w:rPr>
                  <w:rFonts w:ascii="Arial" w:hAnsi="Arial" w:cs="Arial"/>
                  <w:bCs/>
                  <w:sz w:val="20"/>
                  <w:szCs w:val="20"/>
                </w:rPr>
                <w:delText xml:space="preserve"> </w:delText>
              </w:r>
              <w:r w:rsidRPr="006C0FE7" w:rsidDel="004019C7">
                <w:rPr>
                  <w:rFonts w:ascii="Arial" w:hAnsi="Arial" w:cs="Arial"/>
                  <w:bCs/>
                  <w:sz w:val="20"/>
                  <w:szCs w:val="20"/>
                </w:rPr>
                <w:delText>V prípade, ak v rámci navrhovanej činnosti došlo k zmene, zmena navrhovane</w:delText>
              </w:r>
              <w:r w:rsidDel="004019C7">
                <w:rPr>
                  <w:rFonts w:ascii="Arial" w:hAnsi="Arial" w:cs="Arial"/>
                  <w:bCs/>
                  <w:sz w:val="20"/>
                  <w:szCs w:val="20"/>
                </w:rPr>
                <w:delText xml:space="preserve">j </w:delText>
              </w:r>
              <w:r w:rsidRPr="006C0FE7" w:rsidDel="004019C7">
                <w:rPr>
                  <w:rFonts w:ascii="Arial" w:hAnsi="Arial" w:cs="Arial"/>
                  <w:bCs/>
                  <w:sz w:val="20"/>
                  <w:szCs w:val="20"/>
                </w:rPr>
                <w:delText>činnosti musí byť rovnako v súlade s požiadavkami v oblasti posudzovania vplyvu</w:delText>
              </w:r>
              <w:r w:rsidDel="004019C7">
                <w:rPr>
                  <w:rFonts w:ascii="Arial" w:hAnsi="Arial" w:cs="Arial"/>
                  <w:bCs/>
                  <w:sz w:val="20"/>
                  <w:szCs w:val="20"/>
                </w:rPr>
                <w:delText xml:space="preserve"> </w:delText>
              </w:r>
              <w:r w:rsidRPr="006C0FE7" w:rsidDel="004019C7">
                <w:rPr>
                  <w:rFonts w:ascii="Arial" w:hAnsi="Arial" w:cs="Arial"/>
                  <w:bCs/>
                  <w:sz w:val="20"/>
                  <w:szCs w:val="20"/>
                </w:rPr>
                <w:delText>navrhovanej činnosti na životné prostredie v súlade so zákonom o</w:delText>
              </w:r>
              <w:r w:rsidDel="004019C7">
                <w:rPr>
                  <w:rFonts w:ascii="Arial" w:hAnsi="Arial" w:cs="Arial"/>
                  <w:bCs/>
                  <w:sz w:val="20"/>
                  <w:szCs w:val="20"/>
                </w:rPr>
                <w:delText> </w:delText>
              </w:r>
              <w:r w:rsidRPr="006C0FE7" w:rsidDel="004019C7">
                <w:rPr>
                  <w:rFonts w:ascii="Arial" w:hAnsi="Arial" w:cs="Arial"/>
                  <w:bCs/>
                  <w:sz w:val="20"/>
                  <w:szCs w:val="20"/>
                </w:rPr>
                <w:delText>posudzovaní</w:delText>
              </w:r>
              <w:r w:rsidDel="004019C7">
                <w:rPr>
                  <w:rFonts w:ascii="Arial" w:hAnsi="Arial" w:cs="Arial"/>
                  <w:bCs/>
                  <w:sz w:val="20"/>
                  <w:szCs w:val="20"/>
                </w:rPr>
                <w:delText xml:space="preserve"> </w:delText>
              </w:r>
              <w:r w:rsidRPr="006C0FE7" w:rsidDel="004019C7">
                <w:rPr>
                  <w:rFonts w:ascii="Arial" w:hAnsi="Arial" w:cs="Arial"/>
                  <w:bCs/>
                  <w:sz w:val="20"/>
                  <w:szCs w:val="20"/>
                </w:rPr>
                <w:delText>vplyvov.</w:delText>
              </w:r>
              <w:r w:rsidDel="004019C7">
                <w:rPr>
                  <w:rFonts w:ascii="Arial" w:hAnsi="Arial" w:cs="Arial"/>
                  <w:bCs/>
                  <w:sz w:val="20"/>
                  <w:szCs w:val="20"/>
                </w:rPr>
                <w:delText xml:space="preserve"> </w:delText>
              </w:r>
              <w:r w:rsidRPr="006C0FE7" w:rsidDel="004019C7">
                <w:rPr>
                  <w:rFonts w:ascii="Arial" w:hAnsi="Arial" w:cs="Arial"/>
                  <w:bCs/>
                  <w:sz w:val="20"/>
                  <w:szCs w:val="20"/>
                </w:rPr>
                <w:delText>Závery, uvedené v záverečnom stanovisku z</w:delText>
              </w:r>
              <w:r w:rsidDel="004019C7">
                <w:rPr>
                  <w:rFonts w:ascii="Arial" w:hAnsi="Arial" w:cs="Arial"/>
                  <w:bCs/>
                  <w:sz w:val="20"/>
                  <w:szCs w:val="20"/>
                </w:rPr>
                <w:delText> </w:delText>
              </w:r>
              <w:r w:rsidRPr="006C0FE7" w:rsidDel="004019C7">
                <w:rPr>
                  <w:rFonts w:ascii="Arial" w:hAnsi="Arial" w:cs="Arial"/>
                  <w:bCs/>
                  <w:sz w:val="20"/>
                  <w:szCs w:val="20"/>
                </w:rPr>
                <w:delText>posudzovania vplyvov na životné</w:delText>
              </w:r>
              <w:r w:rsidDel="004019C7">
                <w:rPr>
                  <w:rFonts w:ascii="Arial" w:hAnsi="Arial" w:cs="Arial"/>
                  <w:bCs/>
                  <w:sz w:val="20"/>
                  <w:szCs w:val="20"/>
                </w:rPr>
                <w:delText xml:space="preserve"> </w:delText>
              </w:r>
              <w:r w:rsidRPr="006C0FE7" w:rsidDel="004019C7">
                <w:rPr>
                  <w:rFonts w:ascii="Arial" w:hAnsi="Arial" w:cs="Arial"/>
                  <w:bCs/>
                  <w:sz w:val="20"/>
                  <w:szCs w:val="20"/>
                </w:rPr>
                <w:delText>prostredie (ak navrhovaná činnosť alebo jej zmena podlieha povinnému hodnoteniu</w:delText>
              </w:r>
              <w:r w:rsidDel="004019C7">
                <w:rPr>
                  <w:rFonts w:ascii="Arial" w:hAnsi="Arial" w:cs="Arial"/>
                  <w:bCs/>
                  <w:sz w:val="20"/>
                  <w:szCs w:val="20"/>
                </w:rPr>
                <w:delText xml:space="preserve"> </w:delText>
              </w:r>
              <w:r w:rsidRPr="006C0FE7" w:rsidDel="004019C7">
                <w:rPr>
                  <w:rFonts w:ascii="Arial" w:hAnsi="Arial" w:cs="Arial"/>
                  <w:bCs/>
                  <w:sz w:val="20"/>
                  <w:szCs w:val="20"/>
                </w:rPr>
                <w:delText>alebo z rozhodnutia zo zisťovacieho konania vyplynulo, že sa navrhovaná činnosť</w:delText>
              </w:r>
              <w:r w:rsidDel="004019C7">
                <w:rPr>
                  <w:rFonts w:ascii="Arial" w:hAnsi="Arial" w:cs="Arial"/>
                  <w:bCs/>
                  <w:sz w:val="20"/>
                  <w:szCs w:val="20"/>
                </w:rPr>
                <w:delText xml:space="preserve"> </w:delText>
              </w:r>
              <w:r w:rsidRPr="006C0FE7" w:rsidDel="004019C7">
                <w:rPr>
                  <w:rFonts w:ascii="Arial" w:hAnsi="Arial" w:cs="Arial"/>
                  <w:bCs/>
                  <w:sz w:val="20"/>
                  <w:szCs w:val="20"/>
                </w:rPr>
                <w:delText>alebo jej zmena bude ďalej posudzovať podľa zákona o</w:delText>
              </w:r>
              <w:r w:rsidDel="004019C7">
                <w:rPr>
                  <w:rFonts w:ascii="Arial" w:hAnsi="Arial" w:cs="Arial"/>
                  <w:bCs/>
                  <w:sz w:val="20"/>
                  <w:szCs w:val="20"/>
                </w:rPr>
                <w:delText> </w:delText>
              </w:r>
              <w:r w:rsidRPr="006C0FE7" w:rsidDel="004019C7">
                <w:rPr>
                  <w:rFonts w:ascii="Arial" w:hAnsi="Arial" w:cs="Arial"/>
                  <w:bCs/>
                  <w:sz w:val="20"/>
                  <w:szCs w:val="20"/>
                </w:rPr>
                <w:delText>posudzovaní vplyvov),</w:delText>
              </w:r>
              <w:r w:rsidDel="004019C7">
                <w:rPr>
                  <w:rFonts w:ascii="Arial" w:hAnsi="Arial" w:cs="Arial"/>
                  <w:bCs/>
                  <w:sz w:val="20"/>
                  <w:szCs w:val="20"/>
                </w:rPr>
                <w:delText xml:space="preserve"> </w:delText>
              </w:r>
              <w:r w:rsidRPr="006C0FE7" w:rsidDel="004019C7">
                <w:rPr>
                  <w:rFonts w:ascii="Arial" w:hAnsi="Arial" w:cs="Arial"/>
                  <w:bCs/>
                  <w:sz w:val="20"/>
                  <w:szCs w:val="20"/>
                </w:rPr>
                <w:delText>musia byť zohľadnené v povolení na realizáciu projektu, resp. v zmene takéhoto</w:delText>
              </w:r>
              <w:r w:rsidDel="004019C7">
                <w:rPr>
                  <w:rFonts w:ascii="Arial" w:hAnsi="Arial" w:cs="Arial"/>
                  <w:bCs/>
                  <w:sz w:val="20"/>
                  <w:szCs w:val="20"/>
                </w:rPr>
                <w:delText xml:space="preserve"> </w:delText>
              </w:r>
              <w:r w:rsidRPr="006C0FE7" w:rsidDel="004019C7">
                <w:rPr>
                  <w:rFonts w:ascii="Arial" w:hAnsi="Arial" w:cs="Arial"/>
                  <w:bCs/>
                  <w:sz w:val="20"/>
                  <w:szCs w:val="20"/>
                </w:rPr>
                <w:delText>povolenia (t. j. uvedené platí rovnako aj v prípade zmien v</w:delText>
              </w:r>
              <w:r w:rsidR="004461E5" w:rsidDel="004019C7">
                <w:rPr>
                  <w:rFonts w:ascii="Arial" w:hAnsi="Arial" w:cs="Arial"/>
                  <w:bCs/>
                  <w:sz w:val="20"/>
                  <w:szCs w:val="20"/>
                </w:rPr>
                <w:delText> </w:delText>
              </w:r>
              <w:r w:rsidRPr="006C0FE7" w:rsidDel="004019C7">
                <w:rPr>
                  <w:rFonts w:ascii="Arial" w:hAnsi="Arial" w:cs="Arial"/>
                  <w:bCs/>
                  <w:sz w:val="20"/>
                  <w:szCs w:val="20"/>
                </w:rPr>
                <w:delText>povolení na realizáciu</w:delText>
              </w:r>
              <w:r w:rsidDel="004019C7">
                <w:rPr>
                  <w:rFonts w:ascii="Arial" w:hAnsi="Arial" w:cs="Arial"/>
                  <w:bCs/>
                  <w:sz w:val="20"/>
                  <w:szCs w:val="20"/>
                </w:rPr>
                <w:delText xml:space="preserve"> </w:delText>
              </w:r>
              <w:r w:rsidRPr="006C0FE7" w:rsidDel="004019C7">
                <w:rPr>
                  <w:rFonts w:ascii="Arial" w:hAnsi="Arial" w:cs="Arial"/>
                  <w:bCs/>
                  <w:sz w:val="20"/>
                  <w:szCs w:val="20"/>
                </w:rPr>
                <w:delText>projektu). Príspevok nie je možné poskytnúť na realizáciu projektu s</w:delText>
              </w:r>
              <w:r w:rsidDel="004019C7">
                <w:rPr>
                  <w:rFonts w:ascii="Arial" w:hAnsi="Arial" w:cs="Arial"/>
                  <w:bCs/>
                  <w:sz w:val="20"/>
                  <w:szCs w:val="20"/>
                </w:rPr>
                <w:delText> </w:delText>
              </w:r>
              <w:r w:rsidRPr="006C0FE7" w:rsidDel="004019C7">
                <w:rPr>
                  <w:rFonts w:ascii="Arial" w:hAnsi="Arial" w:cs="Arial"/>
                  <w:bCs/>
                  <w:sz w:val="20"/>
                  <w:szCs w:val="20"/>
                </w:rPr>
                <w:delText>negatívnym</w:delText>
              </w:r>
              <w:r w:rsidDel="004019C7">
                <w:rPr>
                  <w:rFonts w:ascii="Arial" w:hAnsi="Arial" w:cs="Arial"/>
                  <w:bCs/>
                  <w:sz w:val="20"/>
                  <w:szCs w:val="20"/>
                </w:rPr>
                <w:delText xml:space="preserve"> </w:delText>
              </w:r>
              <w:r w:rsidRPr="006C0FE7" w:rsidDel="004019C7">
                <w:rPr>
                  <w:rFonts w:ascii="Arial" w:hAnsi="Arial" w:cs="Arial"/>
                  <w:bCs/>
                  <w:sz w:val="20"/>
                  <w:szCs w:val="20"/>
                </w:rPr>
                <w:delText>vplyvom na životné prostredie (znečisťovanie alebo poškodzovanie životného</w:delText>
              </w:r>
              <w:r w:rsidDel="004019C7">
                <w:rPr>
                  <w:rFonts w:ascii="Arial" w:hAnsi="Arial" w:cs="Arial"/>
                  <w:bCs/>
                  <w:sz w:val="20"/>
                  <w:szCs w:val="20"/>
                </w:rPr>
                <w:delText xml:space="preserve"> </w:delText>
              </w:r>
              <w:r w:rsidRPr="006C0FE7" w:rsidDel="004019C7">
                <w:rPr>
                  <w:rFonts w:ascii="Arial" w:hAnsi="Arial" w:cs="Arial"/>
                  <w:bCs/>
                  <w:sz w:val="20"/>
                  <w:szCs w:val="20"/>
                </w:rPr>
                <w:delText>prostredia), a to pokiaľ ide o</w:delText>
              </w:r>
              <w:r w:rsidR="004461E5" w:rsidDel="004019C7">
                <w:rPr>
                  <w:rFonts w:ascii="Arial" w:hAnsi="Arial" w:cs="Arial"/>
                  <w:bCs/>
                  <w:sz w:val="20"/>
                  <w:szCs w:val="20"/>
                </w:rPr>
                <w:delText> </w:delText>
              </w:r>
              <w:r w:rsidRPr="006C0FE7" w:rsidDel="004019C7">
                <w:rPr>
                  <w:rFonts w:ascii="Arial" w:hAnsi="Arial" w:cs="Arial"/>
                  <w:bCs/>
                  <w:sz w:val="20"/>
                  <w:szCs w:val="20"/>
                </w:rPr>
                <w:delText>akýkoľvek priamy alebo nepriamy vplyv na životné</w:delText>
              </w:r>
              <w:r w:rsidDel="004019C7">
                <w:rPr>
                  <w:rFonts w:ascii="Arial" w:hAnsi="Arial" w:cs="Arial"/>
                  <w:bCs/>
                  <w:sz w:val="20"/>
                  <w:szCs w:val="20"/>
                </w:rPr>
                <w:delText xml:space="preserve"> </w:delText>
              </w:r>
              <w:r w:rsidRPr="006C0FE7" w:rsidDel="004019C7">
                <w:rPr>
                  <w:rFonts w:ascii="Arial" w:hAnsi="Arial" w:cs="Arial"/>
                  <w:bCs/>
                  <w:sz w:val="20"/>
                  <w:szCs w:val="20"/>
                </w:rPr>
                <w:delText>prostredie vrátane vplyvu na zdravie, flóru, faunu, biodiverzitu, pôdu, klímu,</w:delText>
              </w:r>
              <w:r w:rsidDel="004019C7">
                <w:rPr>
                  <w:rFonts w:ascii="Arial" w:hAnsi="Arial" w:cs="Arial"/>
                  <w:bCs/>
                  <w:sz w:val="20"/>
                  <w:szCs w:val="20"/>
                </w:rPr>
                <w:delText xml:space="preserve"> </w:delText>
              </w:r>
              <w:r w:rsidRPr="006C0FE7" w:rsidDel="004019C7">
                <w:rPr>
                  <w:rFonts w:ascii="Arial" w:hAnsi="Arial" w:cs="Arial"/>
                  <w:bCs/>
                  <w:sz w:val="20"/>
                  <w:szCs w:val="20"/>
                </w:rPr>
                <w:delText>ovzdušie, vodu, krajinu, prírodné lokality, hmotný majetok, kultúrne dedičstvo</w:delText>
              </w:r>
              <w:r w:rsidDel="004019C7">
                <w:rPr>
                  <w:rFonts w:ascii="Arial" w:hAnsi="Arial" w:cs="Arial"/>
                  <w:bCs/>
                  <w:sz w:val="20"/>
                  <w:szCs w:val="20"/>
                </w:rPr>
                <w:delText xml:space="preserve"> </w:delText>
              </w:r>
              <w:r w:rsidRPr="006C0FE7" w:rsidDel="004019C7">
                <w:rPr>
                  <w:rFonts w:ascii="Arial" w:hAnsi="Arial" w:cs="Arial"/>
                  <w:bCs/>
                  <w:sz w:val="20"/>
                  <w:szCs w:val="20"/>
                </w:rPr>
                <w:delText>a</w:delText>
              </w:r>
              <w:r w:rsidR="004461E5" w:rsidDel="004019C7">
                <w:rPr>
                  <w:rFonts w:ascii="Arial" w:hAnsi="Arial" w:cs="Arial"/>
                  <w:bCs/>
                  <w:sz w:val="20"/>
                  <w:szCs w:val="20"/>
                </w:rPr>
                <w:delText> </w:delText>
              </w:r>
              <w:r w:rsidRPr="006C0FE7" w:rsidDel="004019C7">
                <w:rPr>
                  <w:rFonts w:ascii="Arial" w:hAnsi="Arial" w:cs="Arial"/>
                  <w:bCs/>
                  <w:sz w:val="20"/>
                  <w:szCs w:val="20"/>
                </w:rPr>
                <w:delText>vzájomné pôsobenie medzi týmito faktormi.</w:delText>
              </w:r>
            </w:del>
          </w:p>
          <w:p w14:paraId="519E7533" w14:textId="354A6646" w:rsidR="00997F82" w:rsidDel="004019C7" w:rsidRDefault="00997F82" w:rsidP="009A65F5">
            <w:pPr>
              <w:pStyle w:val="Odsekzoznamu"/>
              <w:widowControl w:val="0"/>
              <w:spacing w:before="240" w:after="120" w:line="240" w:lineRule="auto"/>
              <w:ind w:left="85" w:right="85"/>
              <w:contextualSpacing w:val="0"/>
              <w:jc w:val="both"/>
              <w:rPr>
                <w:del w:id="251" w:author="Autor"/>
                <w:rFonts w:ascii="Arial" w:hAnsi="Arial" w:cs="Arial"/>
                <w:b/>
                <w:bCs/>
                <w:sz w:val="20"/>
                <w:szCs w:val="20"/>
              </w:rPr>
            </w:pPr>
            <w:del w:id="252" w:author="Autor">
              <w:r w:rsidRPr="00971A5F" w:rsidDel="004019C7">
                <w:rPr>
                  <w:rFonts w:ascii="Arial" w:hAnsi="Arial" w:cs="Arial"/>
                  <w:b/>
                  <w:bCs/>
                  <w:sz w:val="20"/>
                  <w:szCs w:val="20"/>
                </w:rPr>
                <w:delText xml:space="preserve">Forma preukázania: </w:delText>
              </w:r>
            </w:del>
          </w:p>
          <w:p w14:paraId="47030D4E" w14:textId="01BADA6A" w:rsidR="00997F82" w:rsidDel="004019C7" w:rsidRDefault="00997F82" w:rsidP="009A65F5">
            <w:pPr>
              <w:pStyle w:val="Odsekzoznamu"/>
              <w:widowControl w:val="0"/>
              <w:spacing w:before="120" w:after="120" w:line="240" w:lineRule="auto"/>
              <w:ind w:left="85" w:right="85"/>
              <w:contextualSpacing w:val="0"/>
              <w:jc w:val="both"/>
              <w:rPr>
                <w:del w:id="253" w:author="Autor"/>
                <w:rFonts w:ascii="Arial" w:hAnsi="Arial" w:cs="Arial"/>
                <w:bCs/>
                <w:sz w:val="20"/>
                <w:szCs w:val="20"/>
              </w:rPr>
            </w:pPr>
            <w:del w:id="254" w:author="Autor">
              <w:r w:rsidRPr="0057058E" w:rsidDel="004019C7">
                <w:rPr>
                  <w:rFonts w:ascii="Arial" w:hAnsi="Arial" w:cs="Arial"/>
                  <w:bCs/>
                  <w:sz w:val="20"/>
                  <w:szCs w:val="20"/>
                </w:rPr>
                <w:delText>Osobitná príloh</w:delText>
              </w:r>
              <w:r w:rsidDel="004019C7">
                <w:rPr>
                  <w:rFonts w:ascii="Arial" w:hAnsi="Arial" w:cs="Arial"/>
                  <w:bCs/>
                  <w:sz w:val="20"/>
                  <w:szCs w:val="20"/>
                </w:rPr>
                <w:delText>a</w:delText>
              </w:r>
              <w:r w:rsidRPr="0057058E" w:rsidDel="004019C7">
                <w:rPr>
                  <w:rFonts w:ascii="Arial" w:hAnsi="Arial" w:cs="Arial"/>
                  <w:bCs/>
                  <w:sz w:val="20"/>
                  <w:szCs w:val="20"/>
                </w:rPr>
                <w:delText xml:space="preserve"> ŽoPr - Doklady preukazujúce </w:delText>
              </w:r>
              <w:r w:rsidRPr="001A20B9" w:rsidDel="004019C7">
                <w:rPr>
                  <w:rFonts w:ascii="Arial" w:hAnsi="Arial" w:cs="Arial"/>
                  <w:bCs/>
                  <w:sz w:val="20"/>
                  <w:szCs w:val="20"/>
                </w:rPr>
                <w:delText>plneni</w:delText>
              </w:r>
              <w:r w:rsidDel="004019C7">
                <w:rPr>
                  <w:rFonts w:ascii="Arial" w:hAnsi="Arial" w:cs="Arial"/>
                  <w:bCs/>
                  <w:sz w:val="20"/>
                  <w:szCs w:val="20"/>
                </w:rPr>
                <w:delText>e</w:delText>
              </w:r>
              <w:r w:rsidRPr="001A20B9" w:rsidDel="004019C7">
                <w:rPr>
                  <w:rFonts w:ascii="Arial" w:hAnsi="Arial" w:cs="Arial"/>
                  <w:bCs/>
                  <w:sz w:val="20"/>
                  <w:szCs w:val="20"/>
                </w:rPr>
                <w:delText xml:space="preserve"> požiadaviek v oblasti posudzovania</w:delText>
              </w:r>
              <w:r w:rsidDel="004019C7">
                <w:rPr>
                  <w:rFonts w:ascii="Arial" w:hAnsi="Arial" w:cs="Arial"/>
                  <w:bCs/>
                  <w:sz w:val="20"/>
                  <w:szCs w:val="20"/>
                </w:rPr>
                <w:delText xml:space="preserve"> </w:delText>
              </w:r>
              <w:r w:rsidRPr="001A20B9" w:rsidDel="004019C7">
                <w:rPr>
                  <w:rFonts w:ascii="Arial" w:hAnsi="Arial" w:cs="Arial"/>
                  <w:bCs/>
                  <w:sz w:val="20"/>
                  <w:szCs w:val="20"/>
                </w:rPr>
                <w:delText xml:space="preserve">vplyvov na </w:delText>
              </w:r>
              <w:r w:rsidDel="004019C7">
                <w:rPr>
                  <w:rFonts w:ascii="Arial" w:hAnsi="Arial" w:cs="Arial"/>
                  <w:bCs/>
                  <w:sz w:val="20"/>
                  <w:szCs w:val="20"/>
                </w:rPr>
                <w:delText>životné prostredie.</w:delText>
              </w:r>
            </w:del>
          </w:p>
          <w:p w14:paraId="5B2232C4" w14:textId="69C51FED" w:rsidR="00997F82" w:rsidDel="004019C7" w:rsidRDefault="00997F82" w:rsidP="009A65F5">
            <w:pPr>
              <w:pStyle w:val="Odsekzoznamu"/>
              <w:keepNext/>
              <w:spacing w:before="240" w:after="120" w:line="240" w:lineRule="auto"/>
              <w:ind w:left="85" w:right="85"/>
              <w:contextualSpacing w:val="0"/>
              <w:jc w:val="both"/>
              <w:rPr>
                <w:del w:id="255" w:author="Autor"/>
                <w:rFonts w:ascii="Arial" w:hAnsi="Arial" w:cs="Arial"/>
                <w:b/>
                <w:bCs/>
                <w:sz w:val="20"/>
                <w:szCs w:val="20"/>
              </w:rPr>
            </w:pPr>
            <w:del w:id="256" w:author="Autor">
              <w:r w:rsidDel="004019C7">
                <w:rPr>
                  <w:rFonts w:ascii="Arial" w:hAnsi="Arial" w:cs="Arial"/>
                  <w:b/>
                  <w:bCs/>
                  <w:sz w:val="20"/>
                  <w:szCs w:val="20"/>
                </w:rPr>
                <w:delText>Spôsob overenia</w:delText>
              </w:r>
              <w:r w:rsidRPr="003346B4" w:rsidDel="004019C7">
                <w:rPr>
                  <w:rFonts w:ascii="Arial" w:hAnsi="Arial" w:cs="Arial"/>
                  <w:b/>
                  <w:bCs/>
                  <w:sz w:val="20"/>
                  <w:szCs w:val="20"/>
                </w:rPr>
                <w:delText>:</w:delText>
              </w:r>
            </w:del>
          </w:p>
          <w:p w14:paraId="4A026357" w14:textId="52694733" w:rsidR="00997F82" w:rsidRPr="00971A5F" w:rsidDel="004019C7" w:rsidRDefault="00997F82" w:rsidP="009A65F5">
            <w:pPr>
              <w:pStyle w:val="Odsekzoznamu"/>
              <w:widowControl w:val="0"/>
              <w:spacing w:before="120" w:after="120" w:line="240" w:lineRule="auto"/>
              <w:ind w:left="85" w:right="85"/>
              <w:contextualSpacing w:val="0"/>
              <w:jc w:val="both"/>
              <w:rPr>
                <w:del w:id="257" w:author="Autor"/>
                <w:rFonts w:ascii="Arial" w:hAnsi="Arial" w:cs="Arial"/>
                <w:b/>
                <w:bCs/>
                <w:sz w:val="20"/>
                <w:szCs w:val="20"/>
              </w:rPr>
            </w:pPr>
            <w:del w:id="258" w:author="Autor">
              <w:r w:rsidRPr="003346B4" w:rsidDel="004019C7">
                <w:rPr>
                  <w:rFonts w:ascii="Arial" w:hAnsi="Arial" w:cs="Arial"/>
                  <w:bCs/>
                  <w:sz w:val="20"/>
                  <w:szCs w:val="20"/>
                </w:rPr>
                <w:delText xml:space="preserve">MAS overí splnenie podmienky </w:delText>
              </w:r>
              <w:r w:rsidRPr="00912CA6" w:rsidDel="004019C7">
                <w:rPr>
                  <w:rFonts w:ascii="Arial" w:hAnsi="Arial" w:cs="Arial"/>
                  <w:bCs/>
                  <w:sz w:val="20"/>
                  <w:szCs w:val="20"/>
                </w:rPr>
                <w:delText>na základe predložených dokladov</w:delText>
              </w:r>
              <w:r w:rsidDel="004019C7">
                <w:rPr>
                  <w:rFonts w:ascii="Arial" w:hAnsi="Arial" w:cs="Arial"/>
                  <w:bCs/>
                  <w:sz w:val="20"/>
                  <w:szCs w:val="20"/>
                </w:rPr>
                <w:delText>.</w:delText>
              </w:r>
            </w:del>
          </w:p>
        </w:tc>
      </w:tr>
    </w:tbl>
    <w:p w14:paraId="0A221714" w14:textId="13725E23" w:rsidR="00997F82" w:rsidRDefault="00997F82" w:rsidP="004461E5">
      <w:pPr>
        <w:pStyle w:val="Default"/>
        <w:spacing w:before="240" w:after="240"/>
        <w:jc w:val="both"/>
        <w:rPr>
          <w:ins w:id="259" w:author="Autor"/>
          <w:color w:val="auto"/>
          <w:szCs w:val="20"/>
          <w:lang w:eastAsia="cs-CZ"/>
        </w:rPr>
      </w:pPr>
    </w:p>
    <w:p w14:paraId="25921040" w14:textId="77777777" w:rsidR="00F31DCD" w:rsidRPr="00696061" w:rsidRDefault="00F31DCD"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260"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260"/>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6B19EB6F" w14:textId="65194FBE" w:rsidR="00760166"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760166">
              <w:rPr>
                <w:rFonts w:ascii="Arial" w:hAnsi="Arial" w:cs="Arial"/>
                <w:bCs/>
                <w:sz w:val="20"/>
                <w:szCs w:val="20"/>
              </w:rPr>
              <w:t>.</w:t>
            </w:r>
          </w:p>
          <w:p w14:paraId="43F6BF5F" w14:textId="17211471"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Del="009B2129" w:rsidRDefault="00997F82" w:rsidP="009B2129">
            <w:pPr>
              <w:pStyle w:val="Odsekzoznamu"/>
              <w:spacing w:before="120" w:after="120" w:line="240" w:lineRule="auto"/>
              <w:ind w:left="85" w:right="85"/>
              <w:contextualSpacing w:val="0"/>
              <w:jc w:val="both"/>
              <w:rPr>
                <w:del w:id="261" w:author="Auto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40952165" w:rsidR="00997F82" w:rsidDel="004019C7" w:rsidRDefault="00997F82" w:rsidP="00A204CD">
            <w:pPr>
              <w:spacing w:before="240" w:after="120" w:line="240" w:lineRule="auto"/>
              <w:ind w:right="85"/>
              <w:jc w:val="both"/>
              <w:rPr>
                <w:del w:id="262" w:author="Autor"/>
                <w:rFonts w:ascii="Arial" w:hAnsi="Arial" w:cs="Arial"/>
                <w:b/>
                <w:bCs/>
                <w:sz w:val="20"/>
                <w:szCs w:val="20"/>
              </w:rPr>
            </w:pPr>
            <w:del w:id="263" w:author="Autor">
              <w:r w:rsidRPr="002C3A60" w:rsidDel="004019C7">
                <w:rPr>
                  <w:rFonts w:ascii="Arial" w:hAnsi="Arial" w:cs="Arial"/>
                  <w:b/>
                  <w:bCs/>
                  <w:sz w:val="20"/>
                  <w:szCs w:val="20"/>
                </w:rPr>
                <w:delText>Forma predloženia prílohy</w:delText>
              </w:r>
            </w:del>
          </w:p>
          <w:p w14:paraId="70FC8FEF" w14:textId="06A0E52E" w:rsidR="00997F82" w:rsidRPr="002C3A60" w:rsidDel="004019C7" w:rsidRDefault="00997F82" w:rsidP="00A204CD">
            <w:pPr>
              <w:spacing w:before="120" w:after="0" w:line="240" w:lineRule="auto"/>
              <w:ind w:right="85"/>
              <w:jc w:val="both"/>
              <w:rPr>
                <w:del w:id="264" w:author="Autor"/>
                <w:rFonts w:ascii="Arial" w:hAnsi="Arial" w:cs="Arial"/>
                <w:bCs/>
                <w:sz w:val="20"/>
                <w:szCs w:val="20"/>
              </w:rPr>
            </w:pPr>
            <w:del w:id="265" w:author="Autor">
              <w:r w:rsidRPr="002C3A60" w:rsidDel="004019C7">
                <w:rPr>
                  <w:rFonts w:ascii="Arial" w:hAnsi="Arial" w:cs="Arial"/>
                  <w:bCs/>
                  <w:sz w:val="20"/>
                  <w:szCs w:val="20"/>
                </w:rPr>
                <w:delText>Listinná: Originál, alebo úradne overená kópia.</w:delText>
              </w:r>
            </w:del>
          </w:p>
          <w:p w14:paraId="242AC6CD" w14:textId="6584CF41" w:rsidR="00997F82" w:rsidRPr="002C3A60" w:rsidRDefault="00997F82" w:rsidP="00A204CD">
            <w:pPr>
              <w:pStyle w:val="Odsekzoznamu"/>
              <w:spacing w:before="120" w:after="120" w:line="240" w:lineRule="auto"/>
              <w:ind w:left="85" w:right="85"/>
              <w:contextualSpacing w:val="0"/>
              <w:jc w:val="both"/>
            </w:pPr>
            <w:del w:id="266" w:author="Autor">
              <w:r w:rsidRPr="002C3A60" w:rsidDel="004019C7">
                <w:delText>Elektronická: Sken (vo formáte .pdf) na CD/DVD</w:delText>
              </w:r>
            </w:del>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2"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DE14FCA"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80106">
              <w:rPr>
                <w:rFonts w:ascii="Arial" w:hAnsi="Arial" w:cs="Arial"/>
                <w:bCs/>
                <w:sz w:val="20"/>
                <w:szCs w:val="20"/>
              </w:rPr>
              <w:t xml:space="preserve"> </w:t>
            </w:r>
            <w:r w:rsidR="0078010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6E0211F6" w14:textId="0976A52C" w:rsidR="00997F82" w:rsidDel="004019C7" w:rsidRDefault="00997F82" w:rsidP="00066F24">
            <w:pPr>
              <w:keepNext/>
              <w:spacing w:before="240" w:after="120" w:line="240" w:lineRule="auto"/>
              <w:ind w:left="85" w:right="85"/>
              <w:jc w:val="both"/>
              <w:rPr>
                <w:del w:id="267" w:author="Autor"/>
                <w:rFonts w:ascii="Arial" w:hAnsi="Arial" w:cs="Arial"/>
                <w:b/>
                <w:bCs/>
                <w:sz w:val="20"/>
                <w:szCs w:val="20"/>
              </w:rPr>
            </w:pPr>
            <w:del w:id="268" w:author="Autor">
              <w:r w:rsidRPr="002C3A60" w:rsidDel="004019C7">
                <w:rPr>
                  <w:rFonts w:ascii="Arial" w:hAnsi="Arial" w:cs="Arial"/>
                  <w:b/>
                  <w:bCs/>
                  <w:sz w:val="20"/>
                  <w:szCs w:val="20"/>
                </w:rPr>
                <w:delText>Forma predloženia prílohy</w:delText>
              </w:r>
            </w:del>
          </w:p>
          <w:p w14:paraId="6077EB2C" w14:textId="717472EE" w:rsidR="00997F82" w:rsidRPr="002C3A60" w:rsidDel="004019C7" w:rsidRDefault="00997F82" w:rsidP="00066F24">
            <w:pPr>
              <w:spacing w:before="120" w:after="0" w:line="240" w:lineRule="auto"/>
              <w:ind w:left="85" w:right="85"/>
              <w:jc w:val="both"/>
              <w:rPr>
                <w:del w:id="269" w:author="Autor"/>
                <w:rFonts w:ascii="Arial" w:hAnsi="Arial" w:cs="Arial"/>
                <w:bCs/>
                <w:sz w:val="20"/>
                <w:szCs w:val="20"/>
              </w:rPr>
            </w:pPr>
            <w:del w:id="270" w:author="Autor">
              <w:r w:rsidRPr="002C3A60" w:rsidDel="004019C7">
                <w:rPr>
                  <w:rFonts w:ascii="Arial" w:hAnsi="Arial" w:cs="Arial"/>
                  <w:bCs/>
                  <w:sz w:val="20"/>
                  <w:szCs w:val="20"/>
                </w:rPr>
                <w:delText>Listinná: Originál, alebo úradne overená kópia.</w:delText>
              </w:r>
            </w:del>
          </w:p>
          <w:p w14:paraId="5392A59A" w14:textId="4E09A221" w:rsidR="00997F82" w:rsidDel="004019C7" w:rsidRDefault="00997F82" w:rsidP="00066F24">
            <w:pPr>
              <w:spacing w:after="120" w:line="240" w:lineRule="auto"/>
              <w:ind w:left="85" w:right="85"/>
              <w:jc w:val="both"/>
              <w:rPr>
                <w:del w:id="271" w:author="Autor"/>
                <w:rFonts w:ascii="Arial" w:hAnsi="Arial" w:cs="Arial"/>
                <w:bCs/>
                <w:sz w:val="20"/>
                <w:szCs w:val="20"/>
              </w:rPr>
            </w:pPr>
            <w:del w:id="272" w:author="Autor">
              <w:r w:rsidRPr="002C3A60" w:rsidDel="004019C7">
                <w:rPr>
                  <w:rFonts w:ascii="Arial" w:hAnsi="Arial" w:cs="Arial"/>
                  <w:bCs/>
                  <w:sz w:val="20"/>
                  <w:szCs w:val="20"/>
                </w:rPr>
                <w:delText>Elektronická: Sken (vo formáte .pdf) na CD/DVD</w:delText>
              </w:r>
            </w:del>
          </w:p>
          <w:p w14:paraId="3BE7E4DB" w14:textId="77777777" w:rsidR="00FB0090" w:rsidRDefault="00FB0090" w:rsidP="00066F24">
            <w:pPr>
              <w:spacing w:after="120" w:line="240" w:lineRule="auto"/>
              <w:ind w:left="85" w:right="85"/>
              <w:jc w:val="both"/>
              <w:rPr>
                <w:rFonts w:ascii="Arial" w:hAnsi="Arial" w:cs="Arial"/>
                <w:bCs/>
                <w:sz w:val="20"/>
                <w:szCs w:val="20"/>
              </w:rPr>
            </w:pPr>
          </w:p>
          <w:p w14:paraId="4A4377AE" w14:textId="36B73D06" w:rsidR="00FB0090" w:rsidRDefault="00FB0090" w:rsidP="00FB0090">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w:t>
            </w:r>
            <w:del w:id="273" w:author="Autor">
              <w:r w:rsidDel="004019C7">
                <w:rPr>
                  <w:rFonts w:ascii="Arial" w:hAnsi="Arial" w:cs="Arial"/>
                  <w:bCs/>
                  <w:sz w:val="20"/>
                  <w:szCs w:val="20"/>
                </w:rPr>
                <w:delText>(ak sa neuvádza odkaz na jej zverejnenie v rámci registra účtovných závierok):</w:delText>
              </w:r>
            </w:del>
          </w:p>
          <w:p w14:paraId="19532B0D" w14:textId="70D33F3E" w:rsidR="00FB0090" w:rsidRPr="002C3A60" w:rsidDel="004019C7" w:rsidRDefault="00FB0090" w:rsidP="00FB0090">
            <w:pPr>
              <w:spacing w:before="120" w:after="0" w:line="240" w:lineRule="auto"/>
              <w:ind w:left="85" w:right="85"/>
              <w:jc w:val="both"/>
              <w:rPr>
                <w:del w:id="274" w:author="Autor"/>
                <w:rFonts w:ascii="Arial" w:hAnsi="Arial" w:cs="Arial"/>
                <w:bCs/>
                <w:sz w:val="20"/>
                <w:szCs w:val="20"/>
              </w:rPr>
            </w:pPr>
            <w:del w:id="275" w:author="Autor">
              <w:r w:rsidRPr="002C3A60" w:rsidDel="004019C7">
                <w:rPr>
                  <w:rFonts w:ascii="Arial" w:hAnsi="Arial" w:cs="Arial"/>
                  <w:bCs/>
                  <w:sz w:val="20"/>
                  <w:szCs w:val="20"/>
                </w:rPr>
                <w:lastRenderedPageBreak/>
                <w:delText>Listinná: Originál</w:delText>
              </w:r>
            </w:del>
          </w:p>
          <w:p w14:paraId="26A74739" w14:textId="43966D7B" w:rsidR="00FB0090" w:rsidDel="004019C7" w:rsidRDefault="00FB0090" w:rsidP="00FB0090">
            <w:pPr>
              <w:spacing w:after="120" w:line="240" w:lineRule="auto"/>
              <w:ind w:left="85" w:right="85"/>
              <w:jc w:val="both"/>
              <w:rPr>
                <w:del w:id="276" w:author="Autor"/>
                <w:rFonts w:ascii="Arial" w:hAnsi="Arial" w:cs="Arial"/>
                <w:bCs/>
                <w:sz w:val="20"/>
                <w:szCs w:val="20"/>
              </w:rPr>
            </w:pPr>
            <w:del w:id="277" w:author="Autor">
              <w:r w:rsidRPr="002C3A60" w:rsidDel="004019C7">
                <w:rPr>
                  <w:rFonts w:ascii="Arial" w:hAnsi="Arial" w:cs="Arial"/>
                  <w:bCs/>
                  <w:sz w:val="20"/>
                  <w:szCs w:val="20"/>
                </w:rPr>
                <w:delText xml:space="preserve">Elektronická: </w:delText>
              </w:r>
              <w:r w:rsidDel="004019C7">
                <w:rPr>
                  <w:rFonts w:ascii="Arial" w:hAnsi="Arial" w:cs="Arial"/>
                  <w:bCs/>
                  <w:sz w:val="20"/>
                  <w:szCs w:val="20"/>
                </w:rPr>
                <w:delText>Sken</w:delText>
              </w:r>
              <w:r w:rsidRPr="002C3A60" w:rsidDel="004019C7">
                <w:rPr>
                  <w:rFonts w:ascii="Arial" w:hAnsi="Arial" w:cs="Arial"/>
                  <w:bCs/>
                  <w:sz w:val="20"/>
                  <w:szCs w:val="20"/>
                </w:rPr>
                <w:delText xml:space="preserve"> (vo formáte .</w:delText>
              </w:r>
              <w:r w:rsidDel="004019C7">
                <w:rPr>
                  <w:rFonts w:ascii="Arial" w:hAnsi="Arial" w:cs="Arial"/>
                  <w:bCs/>
                  <w:sz w:val="20"/>
                  <w:szCs w:val="20"/>
                </w:rPr>
                <w:delText>pdf</w:delText>
              </w:r>
              <w:r w:rsidRPr="002C3A60" w:rsidDel="004019C7">
                <w:rPr>
                  <w:rFonts w:ascii="Arial" w:hAnsi="Arial" w:cs="Arial"/>
                  <w:bCs/>
                  <w:sz w:val="20"/>
                  <w:szCs w:val="20"/>
                </w:rPr>
                <w:delText>) na CD/DVD</w:delText>
              </w:r>
            </w:del>
          </w:p>
          <w:p w14:paraId="7A6423B4" w14:textId="77777777" w:rsidR="00FB0090" w:rsidRPr="00D01EF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3"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BAB3F6" w14:textId="77777777" w:rsidR="00FB0090" w:rsidRDefault="00FB0090" w:rsidP="00FB009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0B96E313" w14:textId="2D8B7809" w:rsidR="00FB0090" w:rsidRDefault="004019C7" w:rsidP="00FB0090">
            <w:pPr>
              <w:spacing w:after="120" w:line="240" w:lineRule="auto"/>
              <w:ind w:left="85" w:right="85"/>
              <w:jc w:val="both"/>
              <w:rPr>
                <w:rFonts w:ascii="Arial" w:hAnsi="Arial" w:cs="Arial"/>
                <w:bCs/>
                <w:sz w:val="20"/>
                <w:szCs w:val="20"/>
              </w:rPr>
            </w:pPr>
            <w:ins w:id="278" w:author="Autor">
              <w:r w:rsidRPr="004019C7">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r>
                <w:rPr>
                  <w:rFonts w:ascii="Arial" w:hAnsi="Arial" w:cs="Arial"/>
                  <w:bCs/>
                  <w:sz w:val="20"/>
                  <w:szCs w:val="20"/>
                </w:rPr>
                <w:t>.</w:t>
              </w:r>
            </w:ins>
          </w:p>
          <w:p w14:paraId="36920960" w14:textId="77777777" w:rsidR="00FB0090" w:rsidRPr="00F5202D" w:rsidRDefault="00FB0090" w:rsidP="00FB0090">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1B7E6791" w14:textId="27972F9F" w:rsidR="00FB0090" w:rsidRPr="002C3A60" w:rsidDel="004019C7" w:rsidRDefault="00FB0090" w:rsidP="007433B3">
            <w:pPr>
              <w:spacing w:before="120" w:after="0" w:line="240" w:lineRule="auto"/>
              <w:ind w:left="85" w:right="85"/>
              <w:jc w:val="both"/>
              <w:rPr>
                <w:del w:id="279" w:author="Autor"/>
                <w:rFonts w:ascii="Arial" w:hAnsi="Arial" w:cs="Arial"/>
                <w:bCs/>
                <w:sz w:val="20"/>
                <w:szCs w:val="20"/>
              </w:rPr>
            </w:pPr>
            <w:del w:id="280" w:author="Autor">
              <w:r w:rsidRPr="002C3A60" w:rsidDel="004019C7">
                <w:rPr>
                  <w:rFonts w:ascii="Arial" w:hAnsi="Arial" w:cs="Arial"/>
                  <w:bCs/>
                  <w:sz w:val="20"/>
                  <w:szCs w:val="20"/>
                </w:rPr>
                <w:delText>Listinná: Originál</w:delText>
              </w:r>
            </w:del>
          </w:p>
          <w:p w14:paraId="5B57E849" w14:textId="6E741CC1" w:rsidR="00FB0090" w:rsidDel="004019C7" w:rsidRDefault="00FB0090" w:rsidP="007433B3">
            <w:pPr>
              <w:spacing w:after="120" w:line="240" w:lineRule="auto"/>
              <w:ind w:left="85" w:right="85"/>
              <w:jc w:val="both"/>
              <w:rPr>
                <w:del w:id="281" w:author="Autor"/>
                <w:rFonts w:ascii="Arial" w:hAnsi="Arial" w:cs="Arial"/>
                <w:bCs/>
                <w:sz w:val="20"/>
                <w:szCs w:val="20"/>
              </w:rPr>
            </w:pPr>
            <w:del w:id="282" w:author="Autor">
              <w:r w:rsidRPr="002C3A60" w:rsidDel="004019C7">
                <w:rPr>
                  <w:rFonts w:ascii="Arial" w:hAnsi="Arial" w:cs="Arial"/>
                  <w:bCs/>
                  <w:sz w:val="20"/>
                  <w:szCs w:val="20"/>
                </w:rPr>
                <w:delText xml:space="preserve">Elektronická: </w:delText>
              </w:r>
              <w:r w:rsidDel="004019C7">
                <w:rPr>
                  <w:rFonts w:ascii="Arial" w:hAnsi="Arial" w:cs="Arial"/>
                  <w:bCs/>
                  <w:sz w:val="20"/>
                  <w:szCs w:val="20"/>
                </w:rPr>
                <w:delText>Sken</w:delText>
              </w:r>
              <w:r w:rsidRPr="002C3A60" w:rsidDel="004019C7">
                <w:rPr>
                  <w:rFonts w:ascii="Arial" w:hAnsi="Arial" w:cs="Arial"/>
                  <w:bCs/>
                  <w:sz w:val="20"/>
                  <w:szCs w:val="20"/>
                </w:rPr>
                <w:delText xml:space="preserve"> (vo formáte .</w:delText>
              </w:r>
              <w:r w:rsidDel="004019C7">
                <w:rPr>
                  <w:rFonts w:ascii="Arial" w:hAnsi="Arial" w:cs="Arial"/>
                  <w:bCs/>
                  <w:sz w:val="20"/>
                  <w:szCs w:val="20"/>
                </w:rPr>
                <w:delText>pdf</w:delText>
              </w:r>
              <w:r w:rsidRPr="002C3A60" w:rsidDel="004019C7">
                <w:rPr>
                  <w:rFonts w:ascii="Arial" w:hAnsi="Arial" w:cs="Arial"/>
                  <w:bCs/>
                  <w:sz w:val="20"/>
                  <w:szCs w:val="20"/>
                </w:rPr>
                <w:delText>) na CD/DVD</w:delText>
              </w:r>
            </w:del>
          </w:p>
          <w:p w14:paraId="567724B7" w14:textId="77777777" w:rsidR="00FB0090" w:rsidDel="007433B3" w:rsidRDefault="00FB0090" w:rsidP="007433B3">
            <w:pPr>
              <w:pStyle w:val="Odsekzoznamu"/>
              <w:spacing w:before="120" w:after="120" w:line="240" w:lineRule="auto"/>
              <w:ind w:left="85" w:right="85"/>
              <w:contextualSpacing w:val="0"/>
              <w:jc w:val="both"/>
              <w:rPr>
                <w:del w:id="283" w:author="Auto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14:paraId="7385EAE5" w14:textId="77777777" w:rsidR="00FB0090" w:rsidRPr="002C3A60" w:rsidRDefault="00FB0090" w:rsidP="00A204CD">
            <w:pPr>
              <w:pStyle w:val="Odsekzoznamu"/>
              <w:spacing w:before="120" w:after="120" w:line="240" w:lineRule="auto"/>
              <w:ind w:left="85" w:right="85"/>
              <w:contextualSpacing w:val="0"/>
              <w:jc w:val="both"/>
            </w:pPr>
          </w:p>
        </w:tc>
      </w:tr>
      <w:tr w:rsidR="004019C7" w:rsidRPr="006A79F0" w14:paraId="3803822C" w14:textId="77777777" w:rsidTr="004461E5">
        <w:tblPrEx>
          <w:tblCellMar>
            <w:left w:w="108" w:type="dxa"/>
            <w:right w:w="108" w:type="dxa"/>
          </w:tblCellMar>
        </w:tblPrEx>
        <w:trPr>
          <w:ins w:id="284" w:author="Autor"/>
        </w:trPr>
        <w:tc>
          <w:tcPr>
            <w:tcW w:w="9776" w:type="dxa"/>
            <w:tcBorders>
              <w:bottom w:val="single" w:sz="4" w:space="0" w:color="auto"/>
            </w:tcBorders>
          </w:tcPr>
          <w:p w14:paraId="5A70E4B9" w14:textId="796045F0" w:rsidR="004019C7" w:rsidRPr="008C100C" w:rsidRDefault="004019C7" w:rsidP="006515B3">
            <w:pPr>
              <w:pStyle w:val="Odsekzoznamu"/>
              <w:numPr>
                <w:ilvl w:val="1"/>
                <w:numId w:val="23"/>
              </w:numPr>
              <w:spacing w:before="120" w:after="120" w:line="240" w:lineRule="auto"/>
              <w:ind w:right="85"/>
              <w:contextualSpacing w:val="0"/>
              <w:jc w:val="both"/>
              <w:rPr>
                <w:ins w:id="285" w:author="Autor"/>
                <w:rFonts w:ascii="Arial" w:hAnsi="Arial" w:cs="Arial"/>
                <w:bCs/>
                <w:sz w:val="20"/>
                <w:szCs w:val="20"/>
              </w:rPr>
            </w:pPr>
            <w:ins w:id="286" w:author="Autor">
              <w:r>
                <w:rPr>
                  <w:rFonts w:ascii="Arial" w:hAnsi="Arial" w:cs="Arial"/>
                  <w:b/>
                  <w:color w:val="44546A" w:themeColor="text2"/>
                  <w:szCs w:val="19"/>
                </w:rPr>
                <w:lastRenderedPageBreak/>
                <w:t>Zrušenie osvedčenia o zápise do evidencie SHR</w:t>
              </w:r>
            </w:ins>
          </w:p>
        </w:tc>
      </w:tr>
      <w:tr w:rsidR="004019C7" w:rsidRPr="006A79F0" w14:paraId="71BC16C2" w14:textId="77777777" w:rsidTr="004461E5">
        <w:tblPrEx>
          <w:tblCellMar>
            <w:left w:w="108" w:type="dxa"/>
            <w:right w:w="108" w:type="dxa"/>
          </w:tblCellMar>
        </w:tblPrEx>
        <w:trPr>
          <w:ins w:id="287" w:author="Autor"/>
        </w:trPr>
        <w:tc>
          <w:tcPr>
            <w:tcW w:w="9776" w:type="dxa"/>
            <w:tcBorders>
              <w:bottom w:val="single" w:sz="4" w:space="0" w:color="auto"/>
            </w:tcBorders>
          </w:tcPr>
          <w:p w14:paraId="68A7357E" w14:textId="6D133D75" w:rsidR="004019C7" w:rsidRDefault="004019C7" w:rsidP="00066F24">
            <w:pPr>
              <w:pStyle w:val="Odsekzoznamu"/>
              <w:spacing w:before="120" w:after="120" w:line="240" w:lineRule="auto"/>
              <w:ind w:left="85" w:right="85"/>
              <w:contextualSpacing w:val="0"/>
              <w:jc w:val="both"/>
              <w:rPr>
                <w:ins w:id="288" w:author="Autor"/>
                <w:rFonts w:ascii="Arial" w:hAnsi="Arial" w:cs="Arial"/>
                <w:b/>
                <w:color w:val="44546A" w:themeColor="text2"/>
                <w:szCs w:val="19"/>
              </w:rPr>
            </w:pPr>
            <w:ins w:id="289" w:author="Autor">
              <w:r w:rsidRPr="004019C7">
                <w:rPr>
                  <w:rFonts w:ascii="Arial" w:hAnsi="Arial" w:cs="Arial"/>
                  <w:bCs/>
                  <w:sz w:val="20"/>
                  <w:szCs w:val="20"/>
                </w:rPr>
                <w:t>V 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w:t>
              </w:r>
              <w:r>
                <w:rPr>
                  <w:rFonts w:ascii="Arial" w:hAnsi="Arial" w:cs="Arial"/>
                  <w:bCs/>
                  <w:sz w:val="20"/>
                  <w:szCs w:val="20"/>
                </w:rPr>
                <w:t>.</w:t>
              </w:r>
            </w:ins>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3E608A52" w:rsidR="00997F82" w:rsidRPr="00F413B2" w:rsidDel="007A0CB9" w:rsidRDefault="00997F82" w:rsidP="007A0CB9">
            <w:pPr>
              <w:spacing w:before="120" w:after="120" w:line="240" w:lineRule="auto"/>
              <w:ind w:left="85" w:right="85"/>
              <w:jc w:val="both"/>
              <w:rPr>
                <w:del w:id="290" w:author="Auto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B775293" w:rsidR="00997F82" w:rsidDel="006515B3" w:rsidRDefault="00997F82" w:rsidP="00A204CD">
            <w:pPr>
              <w:spacing w:before="240" w:after="120" w:line="240" w:lineRule="auto"/>
              <w:ind w:right="85"/>
              <w:jc w:val="both"/>
              <w:rPr>
                <w:del w:id="291" w:author="Autor"/>
                <w:rFonts w:ascii="Arial" w:hAnsi="Arial" w:cs="Arial"/>
                <w:b/>
                <w:bCs/>
                <w:sz w:val="20"/>
                <w:szCs w:val="20"/>
              </w:rPr>
            </w:pPr>
            <w:del w:id="292" w:author="Autor">
              <w:r w:rsidRPr="002C3A60" w:rsidDel="006515B3">
                <w:rPr>
                  <w:rFonts w:ascii="Arial" w:hAnsi="Arial" w:cs="Arial"/>
                  <w:b/>
                  <w:bCs/>
                  <w:sz w:val="20"/>
                  <w:szCs w:val="20"/>
                </w:rPr>
                <w:delText>Forma predloženia prílohy</w:delText>
              </w:r>
              <w:r w:rsidDel="006515B3">
                <w:rPr>
                  <w:rFonts w:ascii="Arial" w:hAnsi="Arial" w:cs="Arial"/>
                  <w:b/>
                  <w:bCs/>
                  <w:sz w:val="20"/>
                  <w:szCs w:val="20"/>
                </w:rPr>
                <w:delText xml:space="preserve"> </w:delText>
              </w:r>
            </w:del>
          </w:p>
          <w:p w14:paraId="5CBD3132" w14:textId="668F162E" w:rsidR="00997F82" w:rsidRPr="002C3A60" w:rsidDel="006515B3" w:rsidRDefault="00997F82" w:rsidP="00A204CD">
            <w:pPr>
              <w:spacing w:before="120" w:after="0" w:line="240" w:lineRule="auto"/>
              <w:ind w:right="85"/>
              <w:jc w:val="both"/>
              <w:rPr>
                <w:del w:id="293" w:author="Autor"/>
                <w:rFonts w:ascii="Arial" w:hAnsi="Arial" w:cs="Arial"/>
                <w:bCs/>
                <w:sz w:val="20"/>
                <w:szCs w:val="20"/>
              </w:rPr>
            </w:pPr>
            <w:del w:id="294" w:author="Autor">
              <w:r w:rsidRPr="002C3A60" w:rsidDel="006515B3">
                <w:rPr>
                  <w:rFonts w:ascii="Arial" w:hAnsi="Arial" w:cs="Arial"/>
                  <w:bCs/>
                  <w:sz w:val="20"/>
                  <w:szCs w:val="20"/>
                </w:rPr>
                <w:delText>Listinná: Originál, alebo úradne overená kópia.</w:delText>
              </w:r>
            </w:del>
          </w:p>
          <w:p w14:paraId="61152A19" w14:textId="4C8CA50A" w:rsidR="00997F82" w:rsidRPr="002C3A60" w:rsidRDefault="00997F82" w:rsidP="00A204CD">
            <w:pPr>
              <w:spacing w:before="120" w:after="120" w:line="240" w:lineRule="auto"/>
              <w:ind w:left="85" w:right="85"/>
              <w:jc w:val="both"/>
              <w:rPr>
                <w:rFonts w:ascii="Arial" w:hAnsi="Arial" w:cs="Arial"/>
                <w:bCs/>
                <w:sz w:val="20"/>
                <w:szCs w:val="20"/>
              </w:rPr>
            </w:pPr>
            <w:del w:id="295"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Sken</w:delText>
              </w:r>
              <w:r w:rsidRPr="002C3A60" w:rsidDel="006515B3">
                <w:rPr>
                  <w:rFonts w:ascii="Arial" w:hAnsi="Arial" w:cs="Arial"/>
                  <w:bCs/>
                  <w:sz w:val="20"/>
                  <w:szCs w:val="20"/>
                </w:rPr>
                <w:delText xml:space="preserve"> (vo formáte .</w:delText>
              </w:r>
              <w:r w:rsidDel="006515B3">
                <w:rPr>
                  <w:rFonts w:ascii="Arial" w:hAnsi="Arial" w:cs="Arial"/>
                  <w:bCs/>
                  <w:sz w:val="20"/>
                  <w:szCs w:val="20"/>
                </w:rPr>
                <w:delText>pdf</w:delText>
              </w:r>
              <w:r w:rsidRPr="002C3A60" w:rsidDel="006515B3">
                <w:rPr>
                  <w:rFonts w:ascii="Arial" w:hAnsi="Arial" w:cs="Arial"/>
                  <w:bCs/>
                  <w:sz w:val="20"/>
                  <w:szCs w:val="20"/>
                </w:rPr>
                <w:delText>) na CD/DVD</w:delText>
              </w:r>
            </w:del>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 xml:space="preserve">víťazným uchádzačom, alebo prieskum </w:t>
            </w:r>
            <w:r w:rsidRPr="00B24E47">
              <w:rPr>
                <w:rFonts w:ascii="Arial" w:hAnsi="Arial" w:cs="Arial"/>
                <w:bCs/>
                <w:sz w:val="20"/>
                <w:szCs w:val="20"/>
              </w:rPr>
              <w:lastRenderedPageBreak/>
              <w:t>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5D0178D5"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CC1C2B">
              <w:rPr>
                <w:rFonts w:ascii="Arial" w:hAnsi="Arial" w:cs="Arial"/>
                <w:bCs/>
                <w:sz w:val="20"/>
                <w:szCs w:val="20"/>
              </w:rPr>
              <w:t xml:space="preserve">6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del w:id="296" w:author="Autor">
              <w:r w:rsidRPr="00835223" w:rsidDel="006515B3">
                <w:rPr>
                  <w:rFonts w:ascii="Arial" w:hAnsi="Arial" w:cs="Arial"/>
                  <w:bCs/>
                  <w:sz w:val="20"/>
                  <w:szCs w:val="20"/>
                </w:rPr>
                <w:delText xml:space="preserve"> </w:delText>
              </w:r>
            </w:del>
            <w:ins w:id="297" w:author="Autor">
              <w:r w:rsidR="006515B3">
                <w:rPr>
                  <w:rFonts w:ascii="Arial" w:hAnsi="Arial" w:cs="Arial"/>
                  <w:bCs/>
                  <w:sz w:val="20"/>
                  <w:szCs w:val="20"/>
                </w:rPr>
                <w:t xml:space="preserve"> predložením </w:t>
              </w:r>
              <w:proofErr w:type="spellStart"/>
              <w:r w:rsidR="006515B3">
                <w:rPr>
                  <w:rFonts w:ascii="Arial" w:hAnsi="Arial" w:cs="Arial"/>
                  <w:bCs/>
                  <w:sz w:val="20"/>
                  <w:szCs w:val="20"/>
                </w:rPr>
                <w:t>ŽoPr</w:t>
              </w:r>
              <w:proofErr w:type="spellEnd"/>
              <w:r w:rsidR="006515B3">
                <w:rPr>
                  <w:rFonts w:ascii="Arial" w:hAnsi="Arial" w:cs="Arial"/>
                  <w:bCs/>
                  <w:sz w:val="20"/>
                  <w:szCs w:val="20"/>
                </w:rPr>
                <w:t xml:space="preserve"> na MAS </w:t>
              </w:r>
            </w:ins>
            <w:del w:id="298" w:author="Autor">
              <w:r w:rsidRPr="00835223" w:rsidDel="006515B3">
                <w:rPr>
                  <w:rFonts w:ascii="Arial" w:hAnsi="Arial" w:cs="Arial"/>
                  <w:bCs/>
                  <w:sz w:val="20"/>
                  <w:szCs w:val="20"/>
                </w:rPr>
                <w:delText>nadobudnutím účinnosti zmluvy o</w:delText>
              </w:r>
              <w:r w:rsidR="000C25C2" w:rsidDel="006515B3">
                <w:rPr>
                  <w:rFonts w:ascii="Arial" w:hAnsi="Arial" w:cs="Arial"/>
                  <w:bCs/>
                  <w:sz w:val="20"/>
                  <w:szCs w:val="20"/>
                </w:rPr>
                <w:delText> </w:delText>
              </w:r>
              <w:r w:rsidRPr="00835223" w:rsidDel="006515B3">
                <w:rPr>
                  <w:rFonts w:ascii="Arial" w:hAnsi="Arial" w:cs="Arial"/>
                  <w:bCs/>
                  <w:sz w:val="20"/>
                  <w:szCs w:val="20"/>
                </w:rPr>
                <w:delText>príspevku</w:delText>
              </w:r>
            </w:del>
            <w:r w:rsidRPr="00835223">
              <w:rPr>
                <w:rFonts w:ascii="Arial" w:hAnsi="Arial" w:cs="Arial"/>
                <w:bCs/>
                <w:sz w:val="20"/>
                <w:szCs w:val="20"/>
              </w:rPr>
              <w:t xml:space="preserve">), je potrebné, aby zmluvy s dodávateľom nenadobudli účinnosť pred </w:t>
            </w:r>
            <w:del w:id="299" w:author="Autor">
              <w:r w:rsidRPr="00835223" w:rsidDel="006515B3">
                <w:rPr>
                  <w:rFonts w:ascii="Arial" w:hAnsi="Arial" w:cs="Arial"/>
                  <w:bCs/>
                  <w:sz w:val="20"/>
                  <w:szCs w:val="20"/>
                </w:rPr>
                <w:delText>účinnosťou zmluvy o</w:delText>
              </w:r>
              <w:r w:rsidR="000C25C2" w:rsidDel="006515B3">
                <w:rPr>
                  <w:rFonts w:ascii="Arial" w:hAnsi="Arial" w:cs="Arial"/>
                  <w:bCs/>
                  <w:sz w:val="20"/>
                  <w:szCs w:val="20"/>
                </w:rPr>
                <w:delText> </w:delText>
              </w:r>
              <w:r w:rsidRPr="00835223" w:rsidDel="006515B3">
                <w:rPr>
                  <w:rFonts w:ascii="Arial" w:hAnsi="Arial" w:cs="Arial"/>
                  <w:bCs/>
                  <w:sz w:val="20"/>
                  <w:szCs w:val="20"/>
                </w:rPr>
                <w:delText>príspevku</w:delText>
              </w:r>
              <w:r w:rsidR="00CC1C2B" w:rsidDel="006515B3">
                <w:rPr>
                  <w:rFonts w:ascii="Arial" w:hAnsi="Arial" w:cs="Arial"/>
                  <w:bCs/>
                  <w:sz w:val="20"/>
                  <w:szCs w:val="20"/>
                </w:rPr>
                <w:delText xml:space="preserve"> </w:delText>
              </w:r>
            </w:del>
            <w:ins w:id="300" w:author="Autor">
              <w:r w:rsidR="006515B3">
                <w:rPr>
                  <w:rFonts w:ascii="Arial" w:hAnsi="Arial" w:cs="Arial"/>
                  <w:bCs/>
                  <w:sz w:val="20"/>
                  <w:szCs w:val="20"/>
                </w:rPr>
                <w:t xml:space="preserve">predloženie </w:t>
              </w:r>
              <w:proofErr w:type="spellStart"/>
              <w:r w:rsidR="006515B3">
                <w:rPr>
                  <w:rFonts w:ascii="Arial" w:hAnsi="Arial" w:cs="Arial"/>
                  <w:bCs/>
                  <w:sz w:val="20"/>
                  <w:szCs w:val="20"/>
                </w:rPr>
                <w:t>ŽoPr</w:t>
              </w:r>
              <w:proofErr w:type="spellEnd"/>
              <w:r w:rsidR="006515B3">
                <w:rPr>
                  <w:rFonts w:ascii="Arial" w:hAnsi="Arial" w:cs="Arial"/>
                  <w:bCs/>
                  <w:sz w:val="20"/>
                  <w:szCs w:val="20"/>
                </w:rPr>
                <w:t xml:space="preserve"> na MAS </w:t>
              </w:r>
            </w:ins>
            <w:r w:rsidRPr="00835223">
              <w:rPr>
                <w:rFonts w:ascii="Arial" w:hAnsi="Arial" w:cs="Arial"/>
                <w:bCs/>
                <w:sz w:val="20"/>
                <w:szCs w:val="20"/>
              </w:rPr>
              <w:t>(preto odporúčame naviazať účinnosť zmluvy s dodávateľom napr. na účinnosť zmluvy o</w:t>
            </w:r>
            <w:r w:rsidR="000C25C2">
              <w:rPr>
                <w:rFonts w:ascii="Arial" w:hAnsi="Arial" w:cs="Arial"/>
                <w:bCs/>
                <w:sz w:val="20"/>
                <w:szCs w:val="20"/>
              </w:rPr>
              <w:t> </w:t>
            </w:r>
            <w:r w:rsidRPr="00835223">
              <w:rPr>
                <w:rFonts w:ascii="Arial" w:hAnsi="Arial" w:cs="Arial"/>
                <w:bCs/>
                <w:sz w:val="20"/>
                <w:szCs w:val="20"/>
              </w:rPr>
              <w:t>príspevku</w:t>
            </w:r>
            <w:r w:rsidR="00CC1C2B">
              <w:rPr>
                <w:rFonts w:ascii="Arial" w:hAnsi="Arial" w:cs="Arial"/>
                <w:bCs/>
                <w:sz w:val="20"/>
                <w:szCs w:val="20"/>
              </w:rPr>
              <w:t xml:space="preserve"> </w:t>
            </w:r>
            <w:r w:rsidRPr="00835223">
              <w:rPr>
                <w:rFonts w:ascii="Arial" w:hAnsi="Arial" w:cs="Arial"/>
                <w:bCs/>
                <w:sz w:val="20"/>
                <w:szCs w:val="20"/>
              </w:rPr>
              <w:t>alebo na výsledok kontroly verejného obstarávania/obstarávania bez identifikácie nedostatkov vo verejnom obstarávaní/obstarávaní) alebo zmluvy s dodávateľom umožňovali plnenie zmluvy až na základe písomnej objednávky žiadateľa (vystavenej</w:t>
            </w:r>
            <w:del w:id="301" w:author="Autor">
              <w:r w:rsidRPr="00835223" w:rsidDel="006515B3">
                <w:rPr>
                  <w:rFonts w:ascii="Arial" w:hAnsi="Arial" w:cs="Arial"/>
                  <w:bCs/>
                  <w:sz w:val="20"/>
                  <w:szCs w:val="20"/>
                </w:rPr>
                <w:delText xml:space="preserve"> </w:delText>
              </w:r>
            </w:del>
            <w:ins w:id="302" w:author="Autor">
              <w:r w:rsidR="006515B3">
                <w:rPr>
                  <w:rFonts w:ascii="Arial" w:hAnsi="Arial" w:cs="Arial"/>
                  <w:bCs/>
                  <w:sz w:val="20"/>
                  <w:szCs w:val="20"/>
                </w:rPr>
                <w:t xml:space="preserve"> </w:t>
              </w:r>
              <w:r w:rsidR="00036056">
                <w:rPr>
                  <w:rFonts w:ascii="Arial" w:hAnsi="Arial" w:cs="Arial"/>
                  <w:bCs/>
                  <w:sz w:val="20"/>
                  <w:szCs w:val="20"/>
                </w:rPr>
                <w:t xml:space="preserve">po </w:t>
              </w:r>
              <w:r w:rsidR="006515B3">
                <w:rPr>
                  <w:rFonts w:ascii="Arial" w:hAnsi="Arial" w:cs="Arial"/>
                  <w:bCs/>
                  <w:sz w:val="20"/>
                  <w:szCs w:val="20"/>
                </w:rPr>
                <w:t xml:space="preserve">predložení </w:t>
              </w:r>
              <w:proofErr w:type="spellStart"/>
              <w:r w:rsidR="006515B3">
                <w:rPr>
                  <w:rFonts w:ascii="Arial" w:hAnsi="Arial" w:cs="Arial"/>
                  <w:bCs/>
                  <w:sz w:val="20"/>
                  <w:szCs w:val="20"/>
                </w:rPr>
                <w:t>ŽoPr</w:t>
              </w:r>
              <w:proofErr w:type="spellEnd"/>
              <w:r w:rsidR="006515B3">
                <w:rPr>
                  <w:rFonts w:ascii="Arial" w:hAnsi="Arial" w:cs="Arial"/>
                  <w:bCs/>
                  <w:sz w:val="20"/>
                  <w:szCs w:val="20"/>
                </w:rPr>
                <w:t xml:space="preserve"> na MAS </w:t>
              </w:r>
            </w:ins>
            <w:del w:id="303" w:author="Autor">
              <w:r w:rsidRPr="00835223" w:rsidDel="006515B3">
                <w:rPr>
                  <w:rFonts w:ascii="Arial" w:hAnsi="Arial" w:cs="Arial"/>
                  <w:bCs/>
                  <w:sz w:val="20"/>
                  <w:szCs w:val="20"/>
                </w:rPr>
                <w:delText>po nadobudnutí účinnosti zmluvy o</w:delText>
              </w:r>
              <w:r w:rsidR="000C25C2" w:rsidDel="006515B3">
                <w:rPr>
                  <w:rFonts w:ascii="Arial" w:hAnsi="Arial" w:cs="Arial"/>
                  <w:bCs/>
                  <w:sz w:val="20"/>
                  <w:szCs w:val="20"/>
                </w:rPr>
                <w:delText> </w:delText>
              </w:r>
              <w:r w:rsidRPr="00835223" w:rsidDel="006515B3">
                <w:rPr>
                  <w:rFonts w:ascii="Arial" w:hAnsi="Arial" w:cs="Arial"/>
                  <w:bCs/>
                  <w:sz w:val="20"/>
                  <w:szCs w:val="20"/>
                </w:rPr>
                <w:delText>príspevku</w:delText>
              </w:r>
            </w:del>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64D2E114"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del w:id="304" w:author="Autor">
              <w:r w:rsidRPr="00B24E47" w:rsidDel="006515B3">
                <w:rPr>
                  <w:rFonts w:ascii="Arial" w:hAnsi="Arial" w:cs="Arial"/>
                  <w:bCs/>
                  <w:sz w:val="20"/>
                  <w:szCs w:val="20"/>
                </w:rPr>
                <w:delText xml:space="preserve"> </w:delText>
              </w:r>
            </w:del>
            <w:ins w:id="305" w:author="Autor">
              <w:r w:rsidR="006515B3">
                <w:rPr>
                  <w:rFonts w:ascii="Arial" w:hAnsi="Arial" w:cs="Arial"/>
                  <w:bCs/>
                  <w:sz w:val="20"/>
                  <w:szCs w:val="20"/>
                </w:rPr>
                <w:t xml:space="preserve"> Príručke </w:t>
              </w:r>
            </w:ins>
            <w:del w:id="306" w:author="Autor">
              <w:r w:rsidRPr="00B24E47" w:rsidDel="006515B3">
                <w:rPr>
                  <w:rFonts w:ascii="Arial" w:hAnsi="Arial" w:cs="Arial"/>
                  <w:bCs/>
                  <w:sz w:val="20"/>
                  <w:szCs w:val="20"/>
                </w:rPr>
                <w:delText xml:space="preserve">kapitole 2.2.2 Príručky RO pre IROP </w:delText>
              </w:r>
            </w:del>
            <w:r w:rsidRPr="00B24E47">
              <w:rPr>
                <w:rFonts w:ascii="Arial" w:hAnsi="Arial" w:cs="Arial"/>
                <w:bCs/>
                <w:sz w:val="20"/>
                <w:szCs w:val="20"/>
              </w:rPr>
              <w:t>k procesu verejného obstarávania, ktorá je dostupná na</w:t>
            </w:r>
            <w:ins w:id="307" w:author="Autor">
              <w:r w:rsidR="006515B3">
                <w:rPr>
                  <w:rFonts w:ascii="Arial" w:hAnsi="Arial" w:cs="Arial"/>
                  <w:bCs/>
                  <w:sz w:val="20"/>
                  <w:szCs w:val="20"/>
                </w:rPr>
                <w:t xml:space="preserve"> </w:t>
              </w:r>
              <w:r w:rsidR="00036056">
                <w:rPr>
                  <w:rFonts w:ascii="Arial" w:hAnsi="Arial" w:cs="Arial"/>
                  <w:bCs/>
                  <w:sz w:val="20"/>
                  <w:szCs w:val="20"/>
                </w:rPr>
                <w:fldChar w:fldCharType="begin"/>
              </w:r>
              <w:r w:rsidR="00036056">
                <w:rPr>
                  <w:rFonts w:ascii="Arial" w:hAnsi="Arial" w:cs="Arial"/>
                  <w:bCs/>
                  <w:sz w:val="20"/>
                  <w:szCs w:val="20"/>
                </w:rPr>
                <w:instrText xml:space="preserve"> HYPERLINK "</w:instrText>
              </w:r>
              <w:r w:rsidR="00036056" w:rsidRPr="00036056">
                <w:rPr>
                  <w:rFonts w:ascii="Arial" w:hAnsi="Arial" w:cs="Arial"/>
                  <w:bCs/>
                  <w:sz w:val="20"/>
                  <w:szCs w:val="20"/>
                </w:rPr>
                <w:instrText>https://www.mirri.gov.sk/mpsr/irop-programove-obdobie-2014-2020/clld/programove-dokumenty/prirucka-k-procesu-verejneho-obstaravania/index.html</w:instrText>
              </w:r>
              <w:r w:rsidR="00036056">
                <w:rPr>
                  <w:rFonts w:ascii="Arial" w:hAnsi="Arial" w:cs="Arial"/>
                  <w:bCs/>
                  <w:sz w:val="20"/>
                  <w:szCs w:val="20"/>
                </w:rPr>
                <w:instrText xml:space="preserve">" </w:instrText>
              </w:r>
              <w:r w:rsidR="00036056">
                <w:rPr>
                  <w:rFonts w:ascii="Arial" w:hAnsi="Arial" w:cs="Arial"/>
                  <w:bCs/>
                  <w:sz w:val="20"/>
                  <w:szCs w:val="20"/>
                </w:rPr>
              </w:r>
              <w:r w:rsidR="00036056">
                <w:rPr>
                  <w:rFonts w:ascii="Arial" w:hAnsi="Arial" w:cs="Arial"/>
                  <w:bCs/>
                  <w:sz w:val="20"/>
                  <w:szCs w:val="20"/>
                </w:rPr>
                <w:fldChar w:fldCharType="separate"/>
              </w:r>
              <w:r w:rsidR="00036056" w:rsidRPr="005F6349">
                <w:rPr>
                  <w:rStyle w:val="Hypertextovprepojenie"/>
                  <w:rFonts w:cs="Arial"/>
                  <w:bCs/>
                  <w:sz w:val="20"/>
                  <w:szCs w:val="20"/>
                </w:rPr>
                <w:t>https://www.mirri.gov.sk/mpsr/irop-programove-obdobie-2014-2020/clld/programove-dokumenty/prirucka-k-procesu-verejneho-obstaravania/index.html</w:t>
              </w:r>
              <w:r w:rsidR="00036056">
                <w:rPr>
                  <w:rFonts w:ascii="Arial" w:hAnsi="Arial" w:cs="Arial"/>
                  <w:bCs/>
                  <w:sz w:val="20"/>
                  <w:szCs w:val="20"/>
                </w:rPr>
                <w:fldChar w:fldCharType="end"/>
              </w:r>
              <w:r w:rsidR="00036056" w:rsidRPr="00036056">
                <w:rPr>
                  <w:rFonts w:ascii="Arial" w:hAnsi="Arial" w:cs="Arial"/>
                  <w:bCs/>
                  <w:sz w:val="20"/>
                  <w:szCs w:val="20"/>
                </w:rPr>
                <w:t>.</w:t>
              </w:r>
              <w:r w:rsidR="00036056">
                <w:rPr>
                  <w:rFonts w:ascii="Arial" w:hAnsi="Arial" w:cs="Arial"/>
                  <w:bCs/>
                  <w:sz w:val="20"/>
                  <w:szCs w:val="20"/>
                </w:rPr>
                <w:t xml:space="preserve"> </w:t>
              </w:r>
              <w:del w:id="308" w:author="Autor">
                <w:r w:rsidR="006515B3" w:rsidRPr="006515B3" w:rsidDel="00036056">
                  <w:rPr>
                    <w:rFonts w:ascii="Arial" w:hAnsi="Arial" w:cs="Arial"/>
                    <w:bCs/>
                    <w:sz w:val="20"/>
                    <w:szCs w:val="20"/>
                  </w:rPr>
                  <w:delText>dokumenty/prirucka-k-procesu-verejneho-obstaravania/index.htm</w:delText>
                </w:r>
                <w:r w:rsidR="006515B3" w:rsidDel="00036056">
                  <w:rPr>
                    <w:rFonts w:ascii="Arial" w:hAnsi="Arial" w:cs="Arial"/>
                    <w:bCs/>
                    <w:sz w:val="20"/>
                    <w:szCs w:val="20"/>
                  </w:rPr>
                  <w:delText xml:space="preserve">l </w:delText>
                </w:r>
              </w:del>
            </w:ins>
            <w:del w:id="309" w:author="Autor">
              <w:r w:rsidR="00DF0742" w:rsidDel="00036056">
                <w:rPr>
                  <w:rFonts w:ascii="Arial" w:hAnsi="Arial" w:cs="Arial"/>
                  <w:bCs/>
                  <w:sz w:val="20"/>
                  <w:szCs w:val="20"/>
                </w:rPr>
                <w:delText xml:space="preserve"> </w:delText>
              </w:r>
              <w:r w:rsidDel="006515B3">
                <w:fldChar w:fldCharType="begin"/>
              </w:r>
              <w:r w:rsidDel="006515B3">
                <w:delInstrText xml:space="preserve"> HYPERLINK "http://www.mpsr.sk/index.php?navID=1121&amp;navID2=1121&amp;sID=67&amp;id=10956" </w:delInstrText>
              </w:r>
              <w:r w:rsidDel="006515B3">
                <w:fldChar w:fldCharType="separate"/>
              </w:r>
              <w:r w:rsidR="00DF0742" w:rsidRPr="00DF0742" w:rsidDel="006515B3">
                <w:rPr>
                  <w:rStyle w:val="Hypertextovprepojenie"/>
                  <w:rFonts w:cs="Arial"/>
                  <w:bCs/>
                  <w:sz w:val="20"/>
                  <w:szCs w:val="20"/>
                </w:rPr>
                <w:delText>http://www.mpsr.sk/index.php?navID=1121&amp;navID2=1121&amp;sID=67&amp;id=10956</w:delText>
              </w:r>
              <w:r w:rsidDel="006515B3">
                <w:rPr>
                  <w:rStyle w:val="Hypertextovprepojenie"/>
                  <w:rFonts w:cs="Arial"/>
                  <w:bCs/>
                  <w:sz w:val="20"/>
                  <w:szCs w:val="20"/>
                </w:rPr>
                <w:fldChar w:fldCharType="end"/>
              </w:r>
              <w:r w:rsidRPr="00B24E47" w:rsidDel="006515B3">
                <w:rPr>
                  <w:rFonts w:ascii="Arial" w:hAnsi="Arial" w:cs="Arial"/>
                  <w:bCs/>
                  <w:sz w:val="20"/>
                  <w:szCs w:val="20"/>
                </w:rPr>
                <w:delText>.</w:delText>
              </w:r>
            </w:del>
          </w:p>
          <w:p w14:paraId="2424A9B1" w14:textId="02B1F6DD"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w:t>
            </w:r>
            <w:del w:id="310" w:author="Autor">
              <w:r w:rsidDel="00036056">
                <w:rPr>
                  <w:rFonts w:ascii="Arial" w:hAnsi="Arial" w:cs="Arial"/>
                  <w:bCs/>
                  <w:sz w:val="20"/>
                  <w:szCs w:val="20"/>
                </w:rPr>
                <w:delText> </w:delText>
              </w:r>
            </w:del>
            <w:ins w:id="311" w:author="Autor">
              <w:r w:rsidR="00036056">
                <w:rPr>
                  <w:rFonts w:ascii="Arial" w:hAnsi="Arial" w:cs="Arial"/>
                  <w:bCs/>
                  <w:sz w:val="20"/>
                  <w:szCs w:val="20"/>
                </w:rPr>
                <w:t> </w:t>
              </w:r>
            </w:ins>
            <w:r>
              <w:rPr>
                <w:rFonts w:ascii="Arial" w:hAnsi="Arial" w:cs="Arial"/>
                <w:bCs/>
                <w:sz w:val="20"/>
                <w:szCs w:val="20"/>
              </w:rPr>
              <w:t>verejnom obstarávaní a/alebo postupy IROP nevyžadujú určenie predpokladanej hodnoty zákazky, použije sa osobitný prieskum trhu. V</w:t>
            </w:r>
            <w:del w:id="312" w:author="Autor">
              <w:r w:rsidDel="00036056">
                <w:rPr>
                  <w:rFonts w:ascii="Arial" w:hAnsi="Arial" w:cs="Arial"/>
                  <w:bCs/>
                  <w:sz w:val="20"/>
                  <w:szCs w:val="20"/>
                </w:rPr>
                <w:delText> </w:delText>
              </w:r>
            </w:del>
            <w:ins w:id="313" w:author="Autor">
              <w:r w:rsidR="00036056">
                <w:rPr>
                  <w:rFonts w:ascii="Arial" w:hAnsi="Arial" w:cs="Arial"/>
                  <w:bCs/>
                  <w:sz w:val="20"/>
                  <w:szCs w:val="20"/>
                </w:rPr>
                <w:t> </w:t>
              </w:r>
            </w:ins>
            <w:r>
              <w:rPr>
                <w:rFonts w:ascii="Arial" w:hAnsi="Arial" w:cs="Arial"/>
                <w:bCs/>
                <w:sz w:val="20"/>
                <w:szCs w:val="20"/>
              </w:rPr>
              <w:t>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w:t>
            </w:r>
            <w:del w:id="314" w:author="Autor">
              <w:r w:rsidR="00780F81" w:rsidDel="00036056">
                <w:rPr>
                  <w:rFonts w:ascii="Arial" w:hAnsi="Arial" w:cs="Arial"/>
                  <w:bCs/>
                  <w:sz w:val="20"/>
                  <w:szCs w:val="20"/>
                </w:rPr>
                <w:delText> </w:delText>
              </w:r>
            </w:del>
            <w:ins w:id="315" w:author="Autor">
              <w:r w:rsidR="00036056">
                <w:rPr>
                  <w:rFonts w:ascii="Arial" w:hAnsi="Arial" w:cs="Arial"/>
                  <w:bCs/>
                  <w:sz w:val="20"/>
                  <w:szCs w:val="20"/>
                </w:rPr>
                <w:t> </w:t>
              </w:r>
            </w:ins>
            <w:r w:rsidR="00780F81">
              <w:rPr>
                <w:rFonts w:ascii="Arial" w:hAnsi="Arial" w:cs="Arial"/>
                <w:bCs/>
                <w:sz w:val="20"/>
                <w:szCs w:val="20"/>
              </w:rPr>
              <w:t>tomto prípade je žiadateľ povinný predložiť všetky cenové ponuky.</w:t>
            </w:r>
          </w:p>
          <w:p w14:paraId="52399ED4" w14:textId="698249C6"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del w:id="316" w:author="Autor">
              <w:r w:rsidDel="00036056">
                <w:rPr>
                  <w:rFonts w:ascii="Arial" w:hAnsi="Arial" w:cs="Arial"/>
                  <w:bCs/>
                  <w:sz w:val="20"/>
                  <w:szCs w:val="20"/>
                </w:rPr>
                <w:delText> </w:delText>
              </w:r>
            </w:del>
            <w:ins w:id="317" w:author="Autor">
              <w:r w:rsidR="00036056">
                <w:rPr>
                  <w:rFonts w:ascii="Arial" w:hAnsi="Arial" w:cs="Arial"/>
                  <w:bCs/>
                  <w:sz w:val="20"/>
                  <w:szCs w:val="20"/>
                </w:rPr>
                <w:t> </w:t>
              </w:r>
            </w:ins>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w:t>
            </w:r>
            <w:del w:id="318" w:author="Autor">
              <w:r w:rsidRPr="00B24E47" w:rsidDel="00036056">
                <w:rPr>
                  <w:rFonts w:ascii="Arial" w:hAnsi="Arial" w:cs="Arial"/>
                  <w:bCs/>
                  <w:sz w:val="20"/>
                  <w:szCs w:val="20"/>
                </w:rPr>
                <w:delText xml:space="preserve"> </w:delText>
              </w:r>
            </w:del>
            <w:ins w:id="319" w:author="Autor">
              <w:r w:rsidR="00036056">
                <w:rPr>
                  <w:rFonts w:ascii="Arial" w:hAnsi="Arial" w:cs="Arial"/>
                  <w:bCs/>
                  <w:sz w:val="20"/>
                  <w:szCs w:val="20"/>
                </w:rPr>
                <w:t> </w:t>
              </w:r>
            </w:ins>
            <w:r w:rsidRPr="00B24E47">
              <w:rPr>
                <w:rFonts w:ascii="Arial" w:hAnsi="Arial" w:cs="Arial"/>
                <w:bCs/>
                <w:sz w:val="20"/>
                <w:szCs w:val="20"/>
              </w:rPr>
              <w:t>úspešným uchádzačom použije hodnoty z</w:t>
            </w:r>
            <w:del w:id="320" w:author="Autor">
              <w:r w:rsidRPr="00B24E47" w:rsidDel="00036056">
                <w:rPr>
                  <w:rFonts w:ascii="Arial" w:hAnsi="Arial" w:cs="Arial"/>
                  <w:bCs/>
                  <w:sz w:val="20"/>
                  <w:szCs w:val="20"/>
                </w:rPr>
                <w:delText xml:space="preserve"> </w:delText>
              </w:r>
            </w:del>
            <w:ins w:id="321" w:author="Autor">
              <w:r w:rsidR="00036056">
                <w:rPr>
                  <w:rFonts w:ascii="Arial" w:hAnsi="Arial" w:cs="Arial"/>
                  <w:bCs/>
                  <w:sz w:val="20"/>
                  <w:szCs w:val="20"/>
                </w:rPr>
                <w:t> </w:t>
              </w:r>
            </w:ins>
            <w:r w:rsidRPr="00B24E47">
              <w:rPr>
                <w:rFonts w:ascii="Arial" w:hAnsi="Arial" w:cs="Arial"/>
                <w:bCs/>
                <w:sz w:val="20"/>
                <w:szCs w:val="20"/>
              </w:rPr>
              <w:t>rozpočtu stavby, vo všetkých ostatných prípadoch, ak neexistuje zmluva ani rozpočet stavby použije prieskum trhu.</w:t>
            </w:r>
          </w:p>
          <w:p w14:paraId="184F0DFA" w14:textId="6C4DBCB3"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w:t>
            </w:r>
            <w:del w:id="322" w:author="Autor">
              <w:r w:rsidRPr="00B24E47" w:rsidDel="00036056">
                <w:rPr>
                  <w:rFonts w:ascii="Arial" w:hAnsi="Arial" w:cs="Arial"/>
                  <w:bCs/>
                  <w:sz w:val="20"/>
                  <w:szCs w:val="20"/>
                </w:rPr>
                <w:delText xml:space="preserve"> </w:delText>
              </w:r>
            </w:del>
            <w:ins w:id="323" w:author="Autor">
              <w:r w:rsidR="00036056">
                <w:rPr>
                  <w:rFonts w:ascii="Arial" w:hAnsi="Arial" w:cs="Arial"/>
                  <w:bCs/>
                  <w:sz w:val="20"/>
                  <w:szCs w:val="20"/>
                </w:rPr>
                <w:t> </w:t>
              </w:r>
            </w:ins>
            <w:r w:rsidRPr="00B24E47">
              <w:rPr>
                <w:rFonts w:ascii="Arial" w:hAnsi="Arial" w:cs="Arial"/>
                <w:bCs/>
                <w:sz w:val="20"/>
                <w:szCs w:val="20"/>
              </w:rPr>
              <w:t>určením výšky výdavkov žiadateľ uchováva vo svojej držbe a</w:t>
            </w:r>
            <w:del w:id="324" w:author="Autor">
              <w:r w:rsidR="00E60334" w:rsidDel="00036056">
                <w:rPr>
                  <w:rFonts w:ascii="Arial" w:hAnsi="Arial" w:cs="Arial"/>
                  <w:bCs/>
                  <w:sz w:val="20"/>
                  <w:szCs w:val="20"/>
                </w:rPr>
                <w:delText> </w:delText>
              </w:r>
            </w:del>
            <w:ins w:id="325" w:author="Autor">
              <w:r w:rsidR="00036056">
                <w:rPr>
                  <w:rFonts w:ascii="Arial" w:hAnsi="Arial" w:cs="Arial"/>
                  <w:bCs/>
                  <w:sz w:val="20"/>
                  <w:szCs w:val="20"/>
                </w:rPr>
                <w:t> </w:t>
              </w:r>
            </w:ins>
            <w:r w:rsidRPr="00B24E47">
              <w:rPr>
                <w:rFonts w:ascii="Arial" w:hAnsi="Arial" w:cs="Arial"/>
                <w:bCs/>
                <w:sz w:val="20"/>
                <w:szCs w:val="20"/>
              </w:rPr>
              <w:t>v</w:t>
            </w:r>
            <w:del w:id="326" w:author="Autor">
              <w:r w:rsidR="00E60334" w:rsidDel="00036056">
                <w:rPr>
                  <w:rFonts w:ascii="Arial" w:hAnsi="Arial" w:cs="Arial"/>
                  <w:bCs/>
                  <w:sz w:val="20"/>
                  <w:szCs w:val="20"/>
                </w:rPr>
                <w:delText> </w:delText>
              </w:r>
            </w:del>
            <w:ins w:id="327" w:author="Autor">
              <w:r w:rsidR="00036056">
                <w:rPr>
                  <w:rFonts w:ascii="Arial" w:hAnsi="Arial" w:cs="Arial"/>
                  <w:bCs/>
                  <w:sz w:val="20"/>
                  <w:szCs w:val="20"/>
                </w:rPr>
                <w:t> </w:t>
              </w:r>
            </w:ins>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del w:id="328" w:author="Autor">
              <w:r w:rsidR="00E60334" w:rsidDel="00036056">
                <w:rPr>
                  <w:rFonts w:ascii="Arial" w:hAnsi="Arial" w:cs="Arial"/>
                  <w:bCs/>
                  <w:sz w:val="20"/>
                  <w:szCs w:val="20"/>
                </w:rPr>
                <w:delText> </w:delText>
              </w:r>
            </w:del>
            <w:ins w:id="329" w:author="Autor">
              <w:r w:rsidR="00036056">
                <w:rPr>
                  <w:rFonts w:ascii="Arial" w:hAnsi="Arial" w:cs="Arial"/>
                  <w:bCs/>
                  <w:sz w:val="20"/>
                  <w:szCs w:val="20"/>
                </w:rPr>
                <w:t> </w:t>
              </w:r>
            </w:ins>
            <w:r w:rsidRPr="00B24E47">
              <w:rPr>
                <w:rFonts w:ascii="Arial" w:hAnsi="Arial" w:cs="Arial"/>
                <w:bCs/>
                <w:sz w:val="20"/>
                <w:szCs w:val="20"/>
              </w:rPr>
              <w:t>verejného obstarávania, originál dokumentácie a</w:t>
            </w:r>
            <w:del w:id="330" w:author="Autor">
              <w:r w:rsidRPr="00B24E47" w:rsidDel="00036056">
                <w:rPr>
                  <w:rFonts w:ascii="Arial" w:hAnsi="Arial" w:cs="Arial"/>
                  <w:bCs/>
                  <w:sz w:val="20"/>
                  <w:szCs w:val="20"/>
                </w:rPr>
                <w:delText xml:space="preserve"> </w:delText>
              </w:r>
            </w:del>
            <w:ins w:id="331" w:author="Autor">
              <w:r w:rsidR="00036056">
                <w:rPr>
                  <w:rFonts w:ascii="Arial" w:hAnsi="Arial" w:cs="Arial"/>
                  <w:bCs/>
                  <w:sz w:val="20"/>
                  <w:szCs w:val="20"/>
                </w:rPr>
                <w:t> </w:t>
              </w:r>
            </w:ins>
            <w:r w:rsidRPr="00B24E47">
              <w:rPr>
                <w:rFonts w:ascii="Arial" w:hAnsi="Arial" w:cs="Arial"/>
                <w:bCs/>
                <w:sz w:val="20"/>
                <w:szCs w:val="20"/>
              </w:rPr>
              <w:t>pod.).</w:t>
            </w:r>
          </w:p>
          <w:p w14:paraId="185C5C90" w14:textId="398982A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w:t>
            </w:r>
            <w:del w:id="332" w:author="Autor">
              <w:r w:rsidRPr="00B24E47" w:rsidDel="00036056">
                <w:rPr>
                  <w:rFonts w:ascii="Arial" w:hAnsi="Arial" w:cs="Arial"/>
                  <w:bCs/>
                  <w:sz w:val="20"/>
                  <w:szCs w:val="20"/>
                </w:rPr>
                <w:delText xml:space="preserve"> </w:delText>
              </w:r>
            </w:del>
            <w:ins w:id="333" w:author="Autor">
              <w:r w:rsidR="00036056">
                <w:rPr>
                  <w:rFonts w:ascii="Arial" w:hAnsi="Arial" w:cs="Arial"/>
                  <w:bCs/>
                  <w:sz w:val="20"/>
                  <w:szCs w:val="20"/>
                </w:rPr>
                <w:t> </w:t>
              </w:r>
            </w:ins>
            <w:r w:rsidRPr="00B24E47">
              <w:rPr>
                <w:rFonts w:ascii="Arial" w:hAnsi="Arial" w:cs="Arial"/>
                <w:bCs/>
                <w:sz w:val="20"/>
                <w:szCs w:val="20"/>
              </w:rPr>
              <w:t>prípade, ak sa preukáže, že žiadateľ uviedol v</w:t>
            </w:r>
            <w:del w:id="334" w:author="Autor">
              <w:r w:rsidRPr="00B24E47" w:rsidDel="00036056">
                <w:rPr>
                  <w:rFonts w:ascii="Arial" w:hAnsi="Arial" w:cs="Arial"/>
                  <w:bCs/>
                  <w:sz w:val="20"/>
                  <w:szCs w:val="20"/>
                </w:rPr>
                <w:delText xml:space="preserve"> </w:delText>
              </w:r>
            </w:del>
            <w:ins w:id="335" w:author="Autor">
              <w:r w:rsidR="00036056">
                <w:rPr>
                  <w:rFonts w:ascii="Arial" w:hAnsi="Arial" w:cs="Arial"/>
                  <w:bCs/>
                  <w:sz w:val="20"/>
                  <w:szCs w:val="20"/>
                </w:rPr>
                <w:t> </w:t>
              </w:r>
            </w:ins>
            <w:r w:rsidRPr="00B24E47">
              <w:rPr>
                <w:rFonts w:ascii="Arial" w:hAnsi="Arial" w:cs="Arial"/>
                <w:bCs/>
                <w:sz w:val="20"/>
                <w:szCs w:val="20"/>
              </w:rPr>
              <w:t>rozpočte projektu sumu, ktorá nie je podložená relevantnou dokumentáciou, MAS je v</w:t>
            </w:r>
            <w:del w:id="336" w:author="Autor">
              <w:r w:rsidRPr="00B24E47" w:rsidDel="00036056">
                <w:rPr>
                  <w:rFonts w:ascii="Arial" w:hAnsi="Arial" w:cs="Arial"/>
                  <w:bCs/>
                  <w:sz w:val="20"/>
                  <w:szCs w:val="20"/>
                </w:rPr>
                <w:delText xml:space="preserve"> </w:delText>
              </w:r>
            </w:del>
            <w:ins w:id="337" w:author="Autor">
              <w:r w:rsidR="00036056">
                <w:rPr>
                  <w:rFonts w:ascii="Arial" w:hAnsi="Arial" w:cs="Arial"/>
                  <w:bCs/>
                  <w:sz w:val="20"/>
                  <w:szCs w:val="20"/>
                </w:rPr>
                <w:t> </w:t>
              </w:r>
            </w:ins>
            <w:r w:rsidRPr="00B24E47">
              <w:rPr>
                <w:rFonts w:ascii="Arial" w:hAnsi="Arial" w:cs="Arial"/>
                <w:bCs/>
                <w:sz w:val="20"/>
                <w:szCs w:val="20"/>
              </w:rPr>
              <w:t>závislosti od identifikovaných nedostatkov oprávnená znížiť výšku zodpovedajúcich výdavkov, uznať výdavok v</w:t>
            </w:r>
            <w:del w:id="338" w:author="Autor">
              <w:r w:rsidRPr="00B24E47" w:rsidDel="00036056">
                <w:rPr>
                  <w:rFonts w:ascii="Arial" w:hAnsi="Arial" w:cs="Arial"/>
                  <w:bCs/>
                  <w:sz w:val="20"/>
                  <w:szCs w:val="20"/>
                </w:rPr>
                <w:delText xml:space="preserve"> </w:delText>
              </w:r>
            </w:del>
            <w:ins w:id="339" w:author="Autor">
              <w:r w:rsidR="00036056">
                <w:rPr>
                  <w:rFonts w:ascii="Arial" w:hAnsi="Arial" w:cs="Arial"/>
                  <w:bCs/>
                  <w:sz w:val="20"/>
                  <w:szCs w:val="20"/>
                </w:rPr>
                <w:t> </w:t>
              </w:r>
            </w:ins>
            <w:r w:rsidRPr="00B24E47">
              <w:rPr>
                <w:rFonts w:ascii="Arial" w:hAnsi="Arial" w:cs="Arial"/>
                <w:bCs/>
                <w:sz w:val="20"/>
                <w:szCs w:val="20"/>
              </w:rPr>
              <w:t xml:space="preserve">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w:t>
            </w:r>
            <w:del w:id="340" w:author="Autor">
              <w:r w:rsidRPr="00B24E47" w:rsidDel="00036056">
                <w:rPr>
                  <w:rFonts w:ascii="Arial" w:hAnsi="Arial" w:cs="Arial"/>
                  <w:bCs/>
                  <w:sz w:val="20"/>
                  <w:szCs w:val="20"/>
                </w:rPr>
                <w:delText xml:space="preserve"> </w:delText>
              </w:r>
            </w:del>
            <w:ins w:id="341" w:author="Autor">
              <w:r w:rsidR="00036056">
                <w:rPr>
                  <w:rFonts w:ascii="Arial" w:hAnsi="Arial" w:cs="Arial"/>
                  <w:bCs/>
                  <w:sz w:val="20"/>
                  <w:szCs w:val="20"/>
                </w:rPr>
                <w:t> </w:t>
              </w:r>
            </w:ins>
            <w:r w:rsidRPr="00B24E47">
              <w:rPr>
                <w:rFonts w:ascii="Arial" w:hAnsi="Arial" w:cs="Arial"/>
                <w:bCs/>
                <w:sz w:val="20"/>
                <w:szCs w:val="20"/>
              </w:rPr>
              <w:t>súlade s</w:t>
            </w:r>
            <w:del w:id="342" w:author="Autor">
              <w:r w:rsidRPr="00B24E47" w:rsidDel="00036056">
                <w:rPr>
                  <w:rFonts w:ascii="Arial" w:hAnsi="Arial" w:cs="Arial"/>
                  <w:bCs/>
                  <w:sz w:val="20"/>
                  <w:szCs w:val="20"/>
                </w:rPr>
                <w:delText xml:space="preserve"> </w:delText>
              </w:r>
            </w:del>
            <w:ins w:id="343" w:author="Autor">
              <w:r w:rsidR="00036056">
                <w:rPr>
                  <w:rFonts w:ascii="Arial" w:hAnsi="Arial" w:cs="Arial"/>
                  <w:bCs/>
                  <w:sz w:val="20"/>
                  <w:szCs w:val="20"/>
                </w:rPr>
                <w:t> </w:t>
              </w:r>
            </w:ins>
            <w:r w:rsidRPr="00B24E47">
              <w:rPr>
                <w:rFonts w:ascii="Arial" w:hAnsi="Arial" w:cs="Arial"/>
                <w:bCs/>
                <w:sz w:val="20"/>
                <w:szCs w:val="20"/>
              </w:rPr>
              <w:t>podmienkami upravenými v</w:t>
            </w:r>
            <w:del w:id="344" w:author="Autor">
              <w:r w:rsidRPr="00B24E47" w:rsidDel="00036056">
                <w:rPr>
                  <w:rFonts w:ascii="Arial" w:hAnsi="Arial" w:cs="Arial"/>
                  <w:bCs/>
                  <w:sz w:val="20"/>
                  <w:szCs w:val="20"/>
                </w:rPr>
                <w:delText xml:space="preserve"> </w:delText>
              </w:r>
            </w:del>
            <w:ins w:id="345" w:author="Autor">
              <w:r w:rsidR="00036056">
                <w:rPr>
                  <w:rFonts w:ascii="Arial" w:hAnsi="Arial" w:cs="Arial"/>
                  <w:bCs/>
                  <w:sz w:val="20"/>
                  <w:szCs w:val="20"/>
                </w:rPr>
                <w:t> </w:t>
              </w:r>
            </w:ins>
            <w:r w:rsidRPr="00B24E47">
              <w:rPr>
                <w:rFonts w:ascii="Arial" w:hAnsi="Arial" w:cs="Arial"/>
                <w:bCs/>
                <w:sz w:val="20"/>
                <w:szCs w:val="20"/>
              </w:rPr>
              <w:t>zmluve o</w:t>
            </w:r>
            <w:del w:id="346" w:author="Autor">
              <w:r w:rsidRPr="00B24E47" w:rsidDel="00036056">
                <w:rPr>
                  <w:rFonts w:ascii="Arial" w:hAnsi="Arial" w:cs="Arial"/>
                  <w:bCs/>
                  <w:sz w:val="20"/>
                  <w:szCs w:val="20"/>
                </w:rPr>
                <w:delText xml:space="preserve"> </w:delText>
              </w:r>
            </w:del>
            <w:ins w:id="347" w:author="Autor">
              <w:r w:rsidR="00036056">
                <w:rPr>
                  <w:rFonts w:ascii="Arial" w:hAnsi="Arial" w:cs="Arial"/>
                  <w:bCs/>
                  <w:sz w:val="20"/>
                  <w:szCs w:val="20"/>
                </w:rPr>
                <w:t> </w:t>
              </w:r>
            </w:ins>
            <w:r w:rsidRPr="00B24E47">
              <w:rPr>
                <w:rFonts w:ascii="Arial" w:hAnsi="Arial" w:cs="Arial"/>
                <w:bCs/>
                <w:sz w:val="20"/>
                <w:szCs w:val="20"/>
              </w:rPr>
              <w:t>príspevku. Uvedené nemá vplyv na postup MAS pri identifikácii nedostatkov vo verejnom obstarávaní, ktorého výsledkom bola zmluva s</w:t>
            </w:r>
            <w:del w:id="348" w:author="Autor">
              <w:r w:rsidRPr="00B24E47" w:rsidDel="00036056">
                <w:rPr>
                  <w:rFonts w:ascii="Arial" w:hAnsi="Arial" w:cs="Arial"/>
                  <w:bCs/>
                  <w:sz w:val="20"/>
                  <w:szCs w:val="20"/>
                </w:rPr>
                <w:delText xml:space="preserve"> </w:delText>
              </w:r>
            </w:del>
            <w:ins w:id="349" w:author="Autor">
              <w:r w:rsidR="00036056">
                <w:rPr>
                  <w:rFonts w:ascii="Arial" w:hAnsi="Arial" w:cs="Arial"/>
                  <w:bCs/>
                  <w:sz w:val="20"/>
                  <w:szCs w:val="20"/>
                </w:rPr>
                <w:t> </w:t>
              </w:r>
            </w:ins>
            <w:r w:rsidRPr="00B24E47">
              <w:rPr>
                <w:rFonts w:ascii="Arial" w:hAnsi="Arial" w:cs="Arial"/>
                <w:bCs/>
                <w:sz w:val="20"/>
                <w:szCs w:val="20"/>
              </w:rPr>
              <w:t>úspešným uchádzačom a</w:t>
            </w:r>
            <w:del w:id="350" w:author="Autor">
              <w:r w:rsidRPr="00B24E47" w:rsidDel="00036056">
                <w:rPr>
                  <w:rFonts w:ascii="Arial" w:hAnsi="Arial" w:cs="Arial"/>
                  <w:bCs/>
                  <w:sz w:val="20"/>
                  <w:szCs w:val="20"/>
                </w:rPr>
                <w:delText xml:space="preserve"> </w:delText>
              </w:r>
            </w:del>
            <w:ins w:id="351" w:author="Autor">
              <w:r w:rsidR="00036056">
                <w:rPr>
                  <w:rFonts w:ascii="Arial" w:hAnsi="Arial" w:cs="Arial"/>
                  <w:bCs/>
                  <w:sz w:val="20"/>
                  <w:szCs w:val="20"/>
                </w:rPr>
                <w:t> </w:t>
              </w:r>
            </w:ins>
            <w:r w:rsidRPr="00B24E47">
              <w:rPr>
                <w:rFonts w:ascii="Arial" w:hAnsi="Arial" w:cs="Arial"/>
                <w:bCs/>
                <w:sz w:val="20"/>
                <w:szCs w:val="20"/>
              </w:rPr>
              <w:t>na základe ktorej bola stanovená výška príslušného výdavku v</w:t>
            </w:r>
            <w:del w:id="352" w:author="Autor">
              <w:r w:rsidRPr="00B24E47" w:rsidDel="00036056">
                <w:rPr>
                  <w:rFonts w:ascii="Arial" w:hAnsi="Arial" w:cs="Arial"/>
                  <w:bCs/>
                  <w:sz w:val="20"/>
                  <w:szCs w:val="20"/>
                </w:rPr>
                <w:delText xml:space="preserve"> </w:delText>
              </w:r>
            </w:del>
            <w:ins w:id="353" w:author="Autor">
              <w:r w:rsidR="00036056">
                <w:rPr>
                  <w:rFonts w:ascii="Arial" w:hAnsi="Arial" w:cs="Arial"/>
                  <w:bCs/>
                  <w:sz w:val="20"/>
                  <w:szCs w:val="20"/>
                </w:rPr>
                <w:t> </w:t>
              </w:r>
            </w:ins>
            <w:r w:rsidRPr="00B24E47">
              <w:rPr>
                <w:rFonts w:ascii="Arial" w:hAnsi="Arial" w:cs="Arial"/>
                <w:bCs/>
                <w:sz w:val="20"/>
                <w:szCs w:val="20"/>
              </w:rPr>
              <w:t>rozpočte.</w:t>
            </w:r>
          </w:p>
          <w:p w14:paraId="039BA6E9" w14:textId="48305218"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w:t>
            </w:r>
            <w:del w:id="354" w:author="Autor">
              <w:r w:rsidRPr="003D7138" w:rsidDel="00036056">
                <w:rPr>
                  <w:rFonts w:ascii="Arial" w:hAnsi="Arial" w:cs="Arial"/>
                  <w:bCs/>
                  <w:sz w:val="20"/>
                  <w:szCs w:val="20"/>
                </w:rPr>
                <w:delText xml:space="preserve"> </w:delText>
              </w:r>
            </w:del>
            <w:ins w:id="355" w:author="Autor">
              <w:r w:rsidR="00036056">
                <w:rPr>
                  <w:rFonts w:ascii="Arial" w:hAnsi="Arial" w:cs="Arial"/>
                  <w:bCs/>
                  <w:sz w:val="20"/>
                  <w:szCs w:val="20"/>
                </w:rPr>
                <w:t> </w:t>
              </w:r>
            </w:ins>
            <w:r w:rsidRPr="003D7138">
              <w:rPr>
                <w:rFonts w:ascii="Arial" w:hAnsi="Arial" w:cs="Arial"/>
                <w:bCs/>
                <w:sz w:val="20"/>
                <w:szCs w:val="20"/>
              </w:rPr>
              <w:t>prípade kombinácie uvedených spôsobov stanovenia výšky výdavkov, je žiadateľ povinný predložiť všetku súvisiacu dokumentáciu</w:t>
            </w:r>
            <w:r>
              <w:rPr>
                <w:rFonts w:ascii="Arial" w:hAnsi="Arial" w:cs="Arial"/>
                <w:bCs/>
                <w:sz w:val="20"/>
                <w:szCs w:val="20"/>
              </w:rPr>
              <w:t>.</w:t>
            </w:r>
          </w:p>
          <w:p w14:paraId="2433A2D8" w14:textId="4F8E32E9"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w:t>
            </w:r>
            <w:del w:id="356" w:author="Autor">
              <w:r w:rsidDel="00036056">
                <w:rPr>
                  <w:rFonts w:ascii="Arial" w:hAnsi="Arial" w:cs="Arial"/>
                  <w:bCs/>
                  <w:sz w:val="20"/>
                  <w:szCs w:val="20"/>
                </w:rPr>
                <w:delText> </w:delText>
              </w:r>
            </w:del>
            <w:ins w:id="357" w:author="Autor">
              <w:r w:rsidR="00036056">
                <w:rPr>
                  <w:rFonts w:ascii="Arial" w:hAnsi="Arial" w:cs="Arial"/>
                  <w:bCs/>
                  <w:sz w:val="20"/>
                  <w:szCs w:val="20"/>
                </w:rPr>
                <w:t> </w:t>
              </w:r>
            </w:ins>
            <w:r>
              <w:rPr>
                <w:rFonts w:ascii="Arial" w:hAnsi="Arial" w:cs="Arial"/>
                <w:bCs/>
                <w:sz w:val="20"/>
                <w:szCs w:val="20"/>
              </w:rPr>
              <w:t>jeho vyplneniu tvorí súčasť príloh k</w:t>
            </w:r>
            <w:del w:id="358" w:author="Autor">
              <w:r w:rsidDel="00036056">
                <w:rPr>
                  <w:rFonts w:ascii="Arial" w:hAnsi="Arial" w:cs="Arial"/>
                  <w:bCs/>
                  <w:sz w:val="20"/>
                  <w:szCs w:val="20"/>
                </w:rPr>
                <w:delText xml:space="preserve"> </w:delText>
              </w:r>
            </w:del>
            <w:ins w:id="359" w:author="Autor">
              <w:r w:rsidR="00036056">
                <w:rPr>
                  <w:rFonts w:ascii="Arial" w:hAnsi="Arial" w:cs="Arial"/>
                  <w:bCs/>
                  <w:sz w:val="20"/>
                  <w:szCs w:val="20"/>
                </w:rPr>
                <w:t> </w:t>
              </w:r>
            </w:ins>
            <w:proofErr w:type="spellStart"/>
            <w:r>
              <w:rPr>
                <w:rFonts w:ascii="Arial" w:hAnsi="Arial" w:cs="Arial"/>
                <w:bCs/>
                <w:sz w:val="20"/>
                <w:szCs w:val="20"/>
              </w:rPr>
              <w:t>ŽoPr</w:t>
            </w:r>
            <w:proofErr w:type="spellEnd"/>
            <w:r>
              <w:rPr>
                <w:rFonts w:ascii="Arial" w:hAnsi="Arial" w:cs="Arial"/>
                <w:bCs/>
                <w:sz w:val="20"/>
                <w:szCs w:val="20"/>
              </w:rPr>
              <w:t>.</w:t>
            </w:r>
          </w:p>
          <w:p w14:paraId="5193FE37" w14:textId="77777777" w:rsidR="00257A40" w:rsidRDefault="00997F82" w:rsidP="00CD453C">
            <w:pPr>
              <w:widowControl w:val="0"/>
              <w:spacing w:before="120" w:after="120" w:line="240" w:lineRule="auto"/>
              <w:ind w:left="85" w:right="85"/>
              <w:jc w:val="both"/>
              <w:rPr>
                <w:ins w:id="360" w:author="Autor"/>
                <w:rFonts w:ascii="Arial" w:hAnsi="Arial" w:cs="Arial"/>
                <w:bCs/>
                <w:sz w:val="20"/>
                <w:szCs w:val="20"/>
              </w:rPr>
            </w:pPr>
            <w:r>
              <w:rPr>
                <w:rFonts w:ascii="Arial" w:hAnsi="Arial" w:cs="Arial"/>
                <w:bCs/>
                <w:sz w:val="20"/>
                <w:szCs w:val="20"/>
              </w:rPr>
              <w:t>Formulár záznamu z</w:t>
            </w:r>
            <w:del w:id="361" w:author="Autor">
              <w:r w:rsidDel="00036056">
                <w:rPr>
                  <w:rFonts w:ascii="Arial" w:hAnsi="Arial" w:cs="Arial"/>
                  <w:bCs/>
                  <w:sz w:val="20"/>
                  <w:szCs w:val="20"/>
                </w:rPr>
                <w:delText> </w:delText>
              </w:r>
            </w:del>
            <w:ins w:id="362" w:author="Autor">
              <w:r w:rsidR="00036056">
                <w:rPr>
                  <w:rFonts w:ascii="Arial" w:hAnsi="Arial" w:cs="Arial"/>
                  <w:bCs/>
                  <w:sz w:val="20"/>
                  <w:szCs w:val="20"/>
                </w:rPr>
                <w:t> </w:t>
              </w:r>
            </w:ins>
            <w:r>
              <w:rPr>
                <w:rFonts w:ascii="Arial" w:hAnsi="Arial" w:cs="Arial"/>
                <w:bCs/>
                <w:sz w:val="20"/>
                <w:szCs w:val="20"/>
              </w:rPr>
              <w:t xml:space="preserve">prieskumu trhu vrátane požiadaviek na vykonanie prieskumu trhu je uvedený súčasťou </w:t>
            </w:r>
            <w:r w:rsidRPr="00B24E47">
              <w:rPr>
                <w:rFonts w:ascii="Arial" w:hAnsi="Arial" w:cs="Arial"/>
                <w:bCs/>
                <w:sz w:val="20"/>
                <w:szCs w:val="20"/>
              </w:rPr>
              <w:t xml:space="preserve">Príručky </w:t>
            </w:r>
            <w:del w:id="363" w:author="Autor">
              <w:r w:rsidRPr="00B24E47" w:rsidDel="006515B3">
                <w:rPr>
                  <w:rFonts w:ascii="Arial" w:hAnsi="Arial" w:cs="Arial"/>
                  <w:bCs/>
                  <w:sz w:val="20"/>
                  <w:szCs w:val="20"/>
                </w:rPr>
                <w:delText xml:space="preserve">RO pre IROP </w:delText>
              </w:r>
            </w:del>
            <w:r w:rsidRPr="00B24E47">
              <w:rPr>
                <w:rFonts w:ascii="Arial" w:hAnsi="Arial" w:cs="Arial"/>
                <w:bCs/>
                <w:sz w:val="20"/>
                <w:szCs w:val="20"/>
              </w:rPr>
              <w:t>k</w:t>
            </w:r>
            <w:del w:id="364" w:author="Autor">
              <w:r w:rsidRPr="00B24E47" w:rsidDel="00036056">
                <w:rPr>
                  <w:rFonts w:ascii="Arial" w:hAnsi="Arial" w:cs="Arial"/>
                  <w:bCs/>
                  <w:sz w:val="20"/>
                  <w:szCs w:val="20"/>
                </w:rPr>
                <w:delText xml:space="preserve"> </w:delText>
              </w:r>
            </w:del>
            <w:ins w:id="365" w:author="Autor">
              <w:r w:rsidR="00036056">
                <w:rPr>
                  <w:rFonts w:ascii="Arial" w:hAnsi="Arial" w:cs="Arial"/>
                  <w:bCs/>
                  <w:sz w:val="20"/>
                  <w:szCs w:val="20"/>
                </w:rPr>
                <w:t> </w:t>
              </w:r>
            </w:ins>
            <w:r w:rsidRPr="00B24E47">
              <w:rPr>
                <w:rFonts w:ascii="Arial" w:hAnsi="Arial" w:cs="Arial"/>
                <w:bCs/>
                <w:sz w:val="20"/>
                <w:szCs w:val="20"/>
              </w:rPr>
              <w:t>procesu verejného obstarávania, ktorá je dostupná na</w:t>
            </w:r>
          </w:p>
          <w:p w14:paraId="1084CD52" w14:textId="7FE5A819" w:rsidR="00257A40" w:rsidRDefault="00257A40" w:rsidP="00CD453C">
            <w:pPr>
              <w:widowControl w:val="0"/>
              <w:spacing w:before="120" w:after="120" w:line="240" w:lineRule="auto"/>
              <w:ind w:left="85" w:right="85"/>
              <w:jc w:val="both"/>
              <w:rPr>
                <w:ins w:id="366" w:author="Autor"/>
                <w:rFonts w:ascii="Arial" w:hAnsi="Arial" w:cs="Arial"/>
                <w:bCs/>
                <w:sz w:val="20"/>
                <w:szCs w:val="20"/>
              </w:rPr>
            </w:pPr>
            <w:ins w:id="367" w:author="Autor">
              <w:r>
                <w:rPr>
                  <w:rFonts w:ascii="Arial" w:hAnsi="Arial" w:cs="Arial"/>
                  <w:bCs/>
                  <w:sz w:val="20"/>
                  <w:szCs w:val="20"/>
                </w:rPr>
                <w:fldChar w:fldCharType="begin"/>
              </w:r>
              <w:r>
                <w:rPr>
                  <w:rFonts w:ascii="Arial" w:hAnsi="Arial" w:cs="Arial"/>
                  <w:bCs/>
                  <w:sz w:val="20"/>
                  <w:szCs w:val="20"/>
                </w:rPr>
                <w:instrText xml:space="preserve"> HYPERLINK "</w:instrText>
              </w:r>
              <w:r w:rsidRPr="00036056">
                <w:rPr>
                  <w:rFonts w:ascii="Arial" w:hAnsi="Arial" w:cs="Arial"/>
                  <w:bCs/>
                  <w:sz w:val="20"/>
                  <w:szCs w:val="20"/>
                </w:rPr>
                <w:instrText>https://www.mirri.gov.sk/mpsr/irop-programove-obdobie-2014-2020/clld/programove-dokumenty/prirucka-k-procesu-verejneho-obstaravania/index.html</w:instrText>
              </w:r>
              <w:r>
                <w:rPr>
                  <w:rFonts w:ascii="Arial" w:hAnsi="Arial" w:cs="Arial"/>
                  <w:bCs/>
                  <w:sz w:val="20"/>
                  <w:szCs w:val="20"/>
                </w:rPr>
                <w:instrText xml:space="preserve">" </w:instrText>
              </w:r>
              <w:r>
                <w:rPr>
                  <w:rFonts w:ascii="Arial" w:hAnsi="Arial" w:cs="Arial"/>
                  <w:bCs/>
                  <w:sz w:val="20"/>
                  <w:szCs w:val="20"/>
                </w:rPr>
              </w:r>
              <w:r>
                <w:rPr>
                  <w:rFonts w:ascii="Arial" w:hAnsi="Arial" w:cs="Arial"/>
                  <w:bCs/>
                  <w:sz w:val="20"/>
                  <w:szCs w:val="20"/>
                </w:rPr>
                <w:fldChar w:fldCharType="separate"/>
              </w:r>
              <w:r w:rsidRPr="005F6349">
                <w:rPr>
                  <w:rStyle w:val="Hypertextovprepojenie"/>
                  <w:rFonts w:cs="Arial"/>
                  <w:bCs/>
                  <w:sz w:val="20"/>
                  <w:szCs w:val="20"/>
                </w:rPr>
                <w:t>https://www.mirri.gov.sk/mpsr/irop-programove-obdobie-2014-2020/clld/programove-dokumenty/prirucka-k-procesu-verejneho-obstaravania/index.h</w:t>
              </w:r>
              <w:r w:rsidRPr="005F6349">
                <w:rPr>
                  <w:rStyle w:val="Hypertextovprepojenie"/>
                  <w:rFonts w:cs="Arial"/>
                  <w:bCs/>
                  <w:sz w:val="20"/>
                  <w:szCs w:val="20"/>
                </w:rPr>
                <w:t>t</w:t>
              </w:r>
              <w:r w:rsidRPr="005F6349">
                <w:rPr>
                  <w:rStyle w:val="Hypertextovprepojenie"/>
                  <w:rFonts w:cs="Arial"/>
                  <w:bCs/>
                  <w:sz w:val="20"/>
                  <w:szCs w:val="20"/>
                </w:rPr>
                <w:t>ml</w:t>
              </w:r>
              <w:r>
                <w:rPr>
                  <w:rFonts w:ascii="Arial" w:hAnsi="Arial" w:cs="Arial"/>
                  <w:bCs/>
                  <w:sz w:val="20"/>
                  <w:szCs w:val="20"/>
                </w:rPr>
                <w:fldChar w:fldCharType="end"/>
              </w:r>
              <w:r w:rsidRPr="00036056">
                <w:rPr>
                  <w:rFonts w:ascii="Arial" w:hAnsi="Arial" w:cs="Arial"/>
                  <w:bCs/>
                  <w:sz w:val="20"/>
                  <w:szCs w:val="20"/>
                </w:rPr>
                <w:t>.</w:t>
              </w:r>
            </w:ins>
          </w:p>
          <w:p w14:paraId="6BFAF3A9" w14:textId="26E4243D" w:rsidR="00997F82" w:rsidRPr="00B24E47" w:rsidDel="00036056" w:rsidRDefault="006515B3" w:rsidP="00CD453C">
            <w:pPr>
              <w:widowControl w:val="0"/>
              <w:spacing w:before="120" w:after="120" w:line="240" w:lineRule="auto"/>
              <w:ind w:left="85" w:right="85"/>
              <w:jc w:val="both"/>
              <w:rPr>
                <w:del w:id="368" w:author="Autor"/>
                <w:rFonts w:ascii="Arial" w:hAnsi="Arial" w:cs="Arial"/>
                <w:bCs/>
                <w:sz w:val="20"/>
                <w:szCs w:val="20"/>
              </w:rPr>
            </w:pPr>
            <w:ins w:id="369" w:author="Autor">
              <w:del w:id="370" w:author="Autor">
                <w:r w:rsidRPr="006515B3" w:rsidDel="00036056">
                  <w:rPr>
                    <w:rFonts w:ascii="Arial" w:hAnsi="Arial" w:cs="Arial"/>
                    <w:bCs/>
                    <w:sz w:val="20"/>
                    <w:szCs w:val="20"/>
                  </w:rPr>
                  <w:delText>dokumenty/prirucka-k-procesu-verejneho-obstaravania/index.htm</w:delText>
                </w:r>
                <w:r w:rsidDel="00036056">
                  <w:rPr>
                    <w:rFonts w:ascii="Arial" w:hAnsi="Arial" w:cs="Arial"/>
                    <w:bCs/>
                    <w:sz w:val="20"/>
                    <w:szCs w:val="20"/>
                  </w:rPr>
                  <w:delText xml:space="preserve">l </w:delText>
                </w:r>
              </w:del>
            </w:ins>
            <w:del w:id="371" w:author="Autor">
              <w:r w:rsidR="00997F82" w:rsidRPr="00B24E47" w:rsidDel="00036056">
                <w:rPr>
                  <w:rFonts w:ascii="Arial" w:hAnsi="Arial" w:cs="Arial"/>
                  <w:bCs/>
                  <w:sz w:val="20"/>
                  <w:szCs w:val="20"/>
                </w:rPr>
                <w:delText xml:space="preserve"> </w:delText>
              </w:r>
              <w:r w:rsidR="00997F82" w:rsidDel="00036056">
                <w:fldChar w:fldCharType="begin"/>
              </w:r>
              <w:r w:rsidR="00997F82" w:rsidDel="00036056">
                <w:delInstrText xml:space="preserve"> HYPERLINK "http://www.mpsr.sk/index.php?navID=1121&amp;navID2=1121&amp;sID=67&amp;id=10956" </w:delInstrText>
              </w:r>
              <w:r w:rsidR="00997F82" w:rsidDel="00036056">
                <w:fldChar w:fldCharType="separate"/>
              </w:r>
              <w:r w:rsidR="00997F82" w:rsidRPr="00DF0742" w:rsidDel="00036056">
                <w:rPr>
                  <w:rStyle w:val="Hypertextovprepojenie"/>
                  <w:rFonts w:cs="Arial"/>
                  <w:bCs/>
                  <w:sz w:val="20"/>
                  <w:szCs w:val="20"/>
                </w:rPr>
                <w:delText>http://www.mpsr.sk/index.php?navID=1121&amp;navID2=1121&amp;sID=67&amp;id=10956</w:delText>
              </w:r>
              <w:r w:rsidR="00997F82" w:rsidDel="00036056">
                <w:rPr>
                  <w:rStyle w:val="Hypertextovprepojenie"/>
                  <w:rFonts w:cs="Arial"/>
                  <w:bCs/>
                  <w:sz w:val="20"/>
                  <w:szCs w:val="20"/>
                </w:rPr>
                <w:fldChar w:fldCharType="end"/>
              </w:r>
              <w:r w:rsidR="00997F82" w:rsidRPr="00B24E47" w:rsidDel="00036056">
                <w:rPr>
                  <w:rFonts w:ascii="Arial" w:hAnsi="Arial" w:cs="Arial"/>
                  <w:bCs/>
                  <w:sz w:val="20"/>
                  <w:szCs w:val="20"/>
                </w:rPr>
                <w:delText xml:space="preserve">. </w:delText>
              </w:r>
            </w:del>
          </w:p>
          <w:p w14:paraId="7FEC12B1" w14:textId="3EBBE4C2" w:rsidR="00997F82" w:rsidDel="00036056" w:rsidRDefault="00997F82" w:rsidP="00CD453C">
            <w:pPr>
              <w:widowControl w:val="0"/>
              <w:spacing w:before="120" w:after="120" w:line="240" w:lineRule="auto"/>
              <w:ind w:left="85" w:right="85"/>
              <w:jc w:val="both"/>
              <w:rPr>
                <w:del w:id="372" w:author="Autor"/>
                <w:rFonts w:ascii="Arial" w:hAnsi="Arial" w:cs="Arial"/>
                <w:b/>
                <w:bCs/>
                <w:sz w:val="20"/>
                <w:szCs w:val="20"/>
              </w:rPr>
            </w:pPr>
            <w:del w:id="373" w:author="Autor">
              <w:r w:rsidRPr="002C3A60" w:rsidDel="006515B3">
                <w:rPr>
                  <w:rFonts w:ascii="Arial" w:hAnsi="Arial" w:cs="Arial"/>
                  <w:b/>
                  <w:bCs/>
                  <w:sz w:val="20"/>
                  <w:szCs w:val="20"/>
                </w:rPr>
                <w:delText>Forma predloženia prílohy</w:delText>
              </w:r>
            </w:del>
          </w:p>
          <w:p w14:paraId="4943CB54" w14:textId="77777777" w:rsidR="00036056" w:rsidRDefault="00036056" w:rsidP="00CD453C">
            <w:pPr>
              <w:widowControl w:val="0"/>
              <w:spacing w:before="240" w:after="120" w:line="240" w:lineRule="auto"/>
              <w:ind w:left="85" w:right="85"/>
              <w:jc w:val="both"/>
              <w:rPr>
                <w:ins w:id="374" w:author="Autor"/>
                <w:rFonts w:ascii="Arial" w:hAnsi="Arial" w:cs="Arial"/>
                <w:b/>
                <w:bCs/>
                <w:sz w:val="20"/>
                <w:szCs w:val="20"/>
              </w:rPr>
            </w:pPr>
          </w:p>
          <w:p w14:paraId="7D5A5E29" w14:textId="08337760" w:rsidR="00997F82" w:rsidRPr="00B24E47" w:rsidDel="00036056" w:rsidRDefault="00997F82" w:rsidP="007A0CB9">
            <w:pPr>
              <w:widowControl w:val="0"/>
              <w:spacing w:before="120" w:after="120" w:line="240" w:lineRule="auto"/>
              <w:ind w:left="85" w:right="85"/>
              <w:jc w:val="both"/>
              <w:rPr>
                <w:del w:id="375" w:author="Autor"/>
                <w:rFonts w:ascii="Arial" w:hAnsi="Arial" w:cs="Arial"/>
                <w:bCs/>
                <w:sz w:val="20"/>
                <w:szCs w:val="20"/>
              </w:rPr>
            </w:pPr>
            <w:r w:rsidRPr="00B24E47">
              <w:rPr>
                <w:rFonts w:ascii="Arial" w:hAnsi="Arial" w:cs="Arial"/>
                <w:bCs/>
                <w:sz w:val="20"/>
                <w:szCs w:val="20"/>
              </w:rPr>
              <w:t>Rozpočet projektu</w:t>
            </w:r>
            <w:ins w:id="376" w:author="Autor">
              <w:r w:rsidR="006515B3">
                <w:rPr>
                  <w:rFonts w:ascii="Arial" w:hAnsi="Arial" w:cs="Arial"/>
                  <w:bCs/>
                  <w:sz w:val="20"/>
                  <w:szCs w:val="20"/>
                </w:rPr>
                <w:t xml:space="preserve"> sa predkladá</w:t>
              </w:r>
            </w:ins>
            <w:del w:id="377" w:author="Autor">
              <w:r w:rsidRPr="00B24E47" w:rsidDel="00036056">
                <w:rPr>
                  <w:rFonts w:ascii="Arial" w:hAnsi="Arial" w:cs="Arial"/>
                  <w:bCs/>
                  <w:sz w:val="20"/>
                  <w:szCs w:val="20"/>
                </w:rPr>
                <w:delText>:</w:delText>
              </w:r>
            </w:del>
          </w:p>
          <w:p w14:paraId="0EDB579D" w14:textId="457CB027" w:rsidR="00997F82" w:rsidRPr="002C3A60" w:rsidDel="006515B3" w:rsidRDefault="00997F82" w:rsidP="00A204CD">
            <w:pPr>
              <w:widowControl w:val="0"/>
              <w:spacing w:before="120" w:after="120" w:line="240" w:lineRule="auto"/>
              <w:ind w:left="85" w:right="85"/>
              <w:jc w:val="both"/>
              <w:rPr>
                <w:del w:id="378" w:author="Autor"/>
                <w:rFonts w:ascii="Arial" w:hAnsi="Arial" w:cs="Arial"/>
                <w:bCs/>
                <w:sz w:val="20"/>
                <w:szCs w:val="20"/>
              </w:rPr>
            </w:pPr>
            <w:del w:id="379" w:author="Autor">
              <w:r w:rsidRPr="002C3A60" w:rsidDel="006515B3">
                <w:rPr>
                  <w:rFonts w:ascii="Arial" w:hAnsi="Arial" w:cs="Arial"/>
                  <w:bCs/>
                  <w:sz w:val="20"/>
                  <w:szCs w:val="20"/>
                </w:rPr>
                <w:delText>Listinná: Originál</w:delText>
              </w:r>
            </w:del>
          </w:p>
          <w:p w14:paraId="0FBCDA4F" w14:textId="0402FB20" w:rsidR="00997F82" w:rsidDel="007A0CB9" w:rsidRDefault="00997F82" w:rsidP="007A0CB9">
            <w:pPr>
              <w:widowControl w:val="0"/>
              <w:spacing w:after="0" w:line="240" w:lineRule="auto"/>
              <w:ind w:left="85" w:right="85"/>
              <w:jc w:val="both"/>
              <w:rPr>
                <w:del w:id="380" w:author="Autor"/>
                <w:rFonts w:ascii="Arial" w:hAnsi="Arial" w:cs="Arial"/>
                <w:bCs/>
                <w:sz w:val="20"/>
                <w:szCs w:val="20"/>
              </w:rPr>
            </w:pPr>
            <w:del w:id="381"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Excel</w:delText>
              </w:r>
            </w:del>
            <w:r w:rsidRPr="002C3A60">
              <w:rPr>
                <w:rFonts w:ascii="Arial" w:hAnsi="Arial" w:cs="Arial"/>
                <w:bCs/>
                <w:sz w:val="20"/>
                <w:szCs w:val="20"/>
              </w:rPr>
              <w:t xml:space="preserve"> </w:t>
            </w:r>
            <w:del w:id="382" w:author="Autor">
              <w:r w:rsidRPr="002C3A60" w:rsidDel="00036056">
                <w:rPr>
                  <w:rFonts w:ascii="Arial" w:hAnsi="Arial" w:cs="Arial"/>
                  <w:bCs/>
                  <w:sz w:val="20"/>
                  <w:szCs w:val="20"/>
                </w:rPr>
                <w:delText>(</w:delText>
              </w:r>
            </w:del>
            <w:r w:rsidRPr="002C3A60">
              <w:rPr>
                <w:rFonts w:ascii="Arial" w:hAnsi="Arial" w:cs="Arial"/>
                <w:bCs/>
                <w:sz w:val="20"/>
                <w:szCs w:val="20"/>
              </w:rPr>
              <w:t>vo formáte .</w:t>
            </w:r>
            <w:proofErr w:type="spellStart"/>
            <w:r>
              <w:rPr>
                <w:rFonts w:ascii="Arial" w:hAnsi="Arial" w:cs="Arial"/>
                <w:bCs/>
                <w:sz w:val="20"/>
                <w:szCs w:val="20"/>
              </w:rPr>
              <w:t>xls</w:t>
            </w:r>
            <w:proofErr w:type="spellEnd"/>
            <w:del w:id="383" w:author="Autor">
              <w:r w:rsidRPr="002C3A60" w:rsidDel="00036056">
                <w:rPr>
                  <w:rFonts w:ascii="Arial" w:hAnsi="Arial" w:cs="Arial"/>
                  <w:bCs/>
                  <w:sz w:val="20"/>
                  <w:szCs w:val="20"/>
                </w:rPr>
                <w:delText>)</w:delText>
              </w:r>
            </w:del>
            <w:r w:rsidRPr="002C3A60">
              <w:rPr>
                <w:rFonts w:ascii="Arial" w:hAnsi="Arial" w:cs="Arial"/>
                <w:bCs/>
                <w:sz w:val="20"/>
                <w:szCs w:val="20"/>
              </w:rPr>
              <w:t xml:space="preserve"> </w:t>
            </w:r>
            <w:del w:id="384" w:author="Autor">
              <w:r w:rsidRPr="002C3A60" w:rsidDel="006515B3">
                <w:rPr>
                  <w:rFonts w:ascii="Arial" w:hAnsi="Arial" w:cs="Arial"/>
                  <w:bCs/>
                  <w:sz w:val="20"/>
                  <w:szCs w:val="20"/>
                </w:rPr>
                <w:delText>na CD/DVD</w:delText>
              </w:r>
            </w:del>
          </w:p>
          <w:p w14:paraId="081160BC" w14:textId="18A9BEAA" w:rsidR="00997F82" w:rsidDel="006515B3" w:rsidRDefault="00997F82" w:rsidP="00A204CD">
            <w:pPr>
              <w:widowControl w:val="0"/>
              <w:spacing w:before="120" w:after="120" w:line="240" w:lineRule="auto"/>
              <w:ind w:right="85"/>
              <w:jc w:val="both"/>
              <w:rPr>
                <w:del w:id="385" w:author="Autor"/>
                <w:rFonts w:ascii="Arial" w:hAnsi="Arial" w:cs="Arial"/>
                <w:bCs/>
                <w:sz w:val="20"/>
                <w:szCs w:val="20"/>
              </w:rPr>
            </w:pPr>
            <w:del w:id="386" w:author="Autor">
              <w:r w:rsidDel="006515B3">
                <w:rPr>
                  <w:rFonts w:ascii="Arial" w:hAnsi="Arial" w:cs="Arial"/>
                  <w:bCs/>
                  <w:sz w:val="20"/>
                  <w:szCs w:val="20"/>
                </w:rPr>
                <w:delText>Súvisiaca dokumentácia:</w:delText>
              </w:r>
            </w:del>
          </w:p>
          <w:p w14:paraId="1DB8CC23" w14:textId="0EF41D6A" w:rsidR="00997F82" w:rsidRPr="002C3A60" w:rsidDel="006515B3" w:rsidRDefault="00997F82" w:rsidP="00A204CD">
            <w:pPr>
              <w:widowControl w:val="0"/>
              <w:spacing w:before="120" w:after="0" w:line="240" w:lineRule="auto"/>
              <w:ind w:right="85"/>
              <w:jc w:val="both"/>
              <w:rPr>
                <w:del w:id="387" w:author="Autor"/>
                <w:rFonts w:ascii="Arial" w:hAnsi="Arial" w:cs="Arial"/>
                <w:bCs/>
                <w:sz w:val="20"/>
                <w:szCs w:val="20"/>
              </w:rPr>
            </w:pPr>
            <w:del w:id="388" w:author="Autor">
              <w:r w:rsidRPr="002C3A60" w:rsidDel="006515B3">
                <w:rPr>
                  <w:rFonts w:ascii="Arial" w:hAnsi="Arial" w:cs="Arial"/>
                  <w:bCs/>
                  <w:sz w:val="20"/>
                  <w:szCs w:val="20"/>
                </w:rPr>
                <w:delText xml:space="preserve">Listinná: </w:delText>
              </w:r>
              <w:r w:rsidDel="006515B3">
                <w:rPr>
                  <w:rFonts w:ascii="Arial" w:hAnsi="Arial" w:cs="Arial"/>
                  <w:bCs/>
                  <w:sz w:val="20"/>
                  <w:szCs w:val="20"/>
                </w:rPr>
                <w:delText>Kópia</w:delText>
              </w:r>
            </w:del>
          </w:p>
          <w:p w14:paraId="557C2B43" w14:textId="5B0DCE90" w:rsidR="00997F82" w:rsidRPr="002C3A60" w:rsidRDefault="00997F82" w:rsidP="00A204CD">
            <w:pPr>
              <w:widowControl w:val="0"/>
              <w:spacing w:after="0" w:line="240" w:lineRule="auto"/>
              <w:ind w:left="85" w:right="85"/>
              <w:jc w:val="both"/>
              <w:rPr>
                <w:rFonts w:ascii="Arial" w:hAnsi="Arial" w:cs="Arial"/>
                <w:bCs/>
                <w:sz w:val="20"/>
                <w:szCs w:val="20"/>
              </w:rPr>
            </w:pPr>
            <w:del w:id="389"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Sken</w:delText>
              </w:r>
              <w:r w:rsidRPr="002C3A60" w:rsidDel="006515B3">
                <w:rPr>
                  <w:rFonts w:ascii="Arial" w:hAnsi="Arial" w:cs="Arial"/>
                  <w:bCs/>
                  <w:sz w:val="20"/>
                  <w:szCs w:val="20"/>
                </w:rPr>
                <w:delText xml:space="preserve"> (vo formáte .</w:delText>
              </w:r>
              <w:r w:rsidDel="006515B3">
                <w:rPr>
                  <w:rFonts w:ascii="Arial" w:hAnsi="Arial" w:cs="Arial"/>
                  <w:bCs/>
                  <w:sz w:val="20"/>
                  <w:szCs w:val="20"/>
                </w:rPr>
                <w:delText>pdf</w:delText>
              </w:r>
              <w:r w:rsidRPr="002C3A60" w:rsidDel="006515B3">
                <w:rPr>
                  <w:rFonts w:ascii="Arial" w:hAnsi="Arial" w:cs="Arial"/>
                  <w:bCs/>
                  <w:sz w:val="20"/>
                  <w:szCs w:val="20"/>
                </w:rPr>
                <w:delText>) na CD/DVD</w:delText>
              </w:r>
            </w:del>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5D15784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6B4CDCB5"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ins w:id="390" w:author="Autor">
              <w:r w:rsidR="006515B3">
                <w:rPr>
                  <w:rFonts w:ascii="Arial" w:hAnsi="Arial" w:cs="Arial"/>
                  <w:bCs/>
                  <w:sz w:val="20"/>
                  <w:szCs w:val="20"/>
                </w:rPr>
                <w:t xml:space="preserve"> </w:t>
              </w:r>
              <w:r w:rsidR="006515B3" w:rsidRPr="006515B3">
                <w:rPr>
                  <w:rFonts w:ascii="Arial" w:hAnsi="Arial" w:cs="Arial"/>
                  <w:bCs/>
                  <w:sz w:val="20"/>
                  <w:szCs w:val="20"/>
                </w:rPr>
                <w:t>Formulár sa predkladá vo formáte .</w:t>
              </w:r>
              <w:proofErr w:type="spellStart"/>
              <w:r w:rsidR="006515B3" w:rsidRPr="006515B3">
                <w:rPr>
                  <w:rFonts w:ascii="Arial" w:hAnsi="Arial" w:cs="Arial"/>
                  <w:bCs/>
                  <w:sz w:val="20"/>
                  <w:szCs w:val="20"/>
                </w:rPr>
                <w:t>xls</w:t>
              </w:r>
              <w:proofErr w:type="spellEnd"/>
              <w:r w:rsidR="006515B3" w:rsidRPr="006515B3">
                <w:rPr>
                  <w:rFonts w:ascii="Arial" w:hAnsi="Arial" w:cs="Arial"/>
                  <w:bCs/>
                  <w:sz w:val="20"/>
                  <w:szCs w:val="20"/>
                </w:rPr>
                <w:t>.</w:t>
              </w:r>
            </w:ins>
          </w:p>
          <w:p w14:paraId="695442DD" w14:textId="6A55884D" w:rsidR="00D05CF5" w:rsidRPr="000B5096" w:rsidRDefault="00997F82" w:rsidP="000B5096">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770D23A9" w:rsidR="00997F82" w:rsidDel="007A0CB9" w:rsidRDefault="00D05CF5" w:rsidP="007A0CB9">
            <w:pPr>
              <w:pStyle w:val="Default"/>
              <w:ind w:left="25"/>
              <w:jc w:val="both"/>
              <w:rPr>
                <w:del w:id="391" w:author="Autor"/>
                <w:bCs/>
                <w:szCs w:val="20"/>
              </w:rPr>
            </w:pPr>
            <w:r>
              <w:rPr>
                <w:bCs/>
                <w:szCs w:val="20"/>
              </w:rPr>
              <w:t xml:space="preserve">MAS overí údaje uvedené v prílohe na základe údajov účtovnej závierky dostupnej na </w:t>
            </w:r>
            <w:hyperlink r:id="rId14"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predkladá k</w:t>
            </w:r>
            <w:r w:rsidR="00780106">
              <w:rPr>
                <w:bCs/>
                <w:szCs w:val="20"/>
              </w:rPr>
              <w:t> prílohe Vyhlásenie o veľkosti podniku</w:t>
            </w:r>
            <w:r>
              <w:rPr>
                <w:bCs/>
                <w:szCs w:val="20"/>
              </w:rPr>
              <w:t>.</w:t>
            </w:r>
            <w:r w:rsidR="00643184">
              <w:rPr>
                <w:bCs/>
                <w:szCs w:val="20"/>
              </w:rPr>
              <w:t xml:space="preserve"> MAS overí údaje v prípade žiadateľa, ktorý nezostavuje účtovnú závierku</w:t>
            </w:r>
            <w:r>
              <w:rPr>
                <w:bCs/>
                <w:szCs w:val="20"/>
              </w:rPr>
              <w:t xml:space="preserve"> </w:t>
            </w:r>
            <w:r w:rsidR="00643184">
              <w:rPr>
                <w:bCs/>
                <w:szCs w:val="20"/>
              </w:rPr>
              <w:t>na základe daňového priznania.</w:t>
            </w:r>
          </w:p>
          <w:p w14:paraId="5A6EE41E" w14:textId="6A60888D" w:rsidR="00997F82" w:rsidDel="006515B3" w:rsidRDefault="00997F82" w:rsidP="00A204CD">
            <w:pPr>
              <w:spacing w:before="240" w:after="120" w:line="240" w:lineRule="auto"/>
              <w:ind w:right="85"/>
              <w:jc w:val="both"/>
              <w:rPr>
                <w:del w:id="392" w:author="Autor"/>
                <w:rFonts w:ascii="Arial" w:hAnsi="Arial" w:cs="Arial"/>
                <w:b/>
                <w:bCs/>
                <w:sz w:val="20"/>
                <w:szCs w:val="20"/>
              </w:rPr>
            </w:pPr>
            <w:del w:id="393" w:author="Autor">
              <w:r w:rsidRPr="002C3A60" w:rsidDel="006515B3">
                <w:rPr>
                  <w:rFonts w:ascii="Arial" w:hAnsi="Arial" w:cs="Arial"/>
                  <w:b/>
                  <w:bCs/>
                  <w:sz w:val="20"/>
                  <w:szCs w:val="20"/>
                </w:rPr>
                <w:delText>Forma predloženia prílohy</w:delText>
              </w:r>
            </w:del>
          </w:p>
          <w:p w14:paraId="000A9367" w14:textId="47294876" w:rsidR="00997F82" w:rsidRPr="002C3A60" w:rsidDel="006515B3" w:rsidRDefault="00997F82" w:rsidP="00A204CD">
            <w:pPr>
              <w:spacing w:before="120" w:after="0" w:line="240" w:lineRule="auto"/>
              <w:ind w:right="85"/>
              <w:jc w:val="both"/>
              <w:rPr>
                <w:del w:id="394" w:author="Autor"/>
                <w:rFonts w:ascii="Arial" w:hAnsi="Arial" w:cs="Arial"/>
                <w:bCs/>
                <w:sz w:val="20"/>
                <w:szCs w:val="20"/>
              </w:rPr>
            </w:pPr>
            <w:del w:id="395" w:author="Autor">
              <w:r w:rsidRPr="002C3A60" w:rsidDel="006515B3">
                <w:rPr>
                  <w:rFonts w:ascii="Arial" w:hAnsi="Arial" w:cs="Arial"/>
                  <w:bCs/>
                  <w:sz w:val="20"/>
                  <w:szCs w:val="20"/>
                </w:rPr>
                <w:delText>Listinná: Originál.</w:delText>
              </w:r>
            </w:del>
          </w:p>
          <w:p w14:paraId="1ABC3134" w14:textId="7DA9D51B" w:rsidR="00F5202D" w:rsidDel="006515B3" w:rsidRDefault="00997F82" w:rsidP="00A204CD">
            <w:pPr>
              <w:spacing w:after="120" w:line="240" w:lineRule="auto"/>
              <w:ind w:right="85"/>
              <w:jc w:val="both"/>
              <w:rPr>
                <w:del w:id="396" w:author="Autor"/>
                <w:rFonts w:ascii="Arial" w:hAnsi="Arial" w:cs="Arial"/>
                <w:bCs/>
                <w:sz w:val="20"/>
                <w:szCs w:val="20"/>
              </w:rPr>
            </w:pPr>
            <w:del w:id="397"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Excel</w:delText>
              </w:r>
              <w:r w:rsidRPr="002C3A60" w:rsidDel="006515B3">
                <w:rPr>
                  <w:rFonts w:ascii="Arial" w:hAnsi="Arial" w:cs="Arial"/>
                  <w:bCs/>
                  <w:sz w:val="20"/>
                  <w:szCs w:val="20"/>
                </w:rPr>
                <w:delText xml:space="preserve"> (vo formáte .</w:delText>
              </w:r>
              <w:r w:rsidDel="006515B3">
                <w:rPr>
                  <w:rFonts w:ascii="Arial" w:hAnsi="Arial" w:cs="Arial"/>
                  <w:bCs/>
                  <w:sz w:val="20"/>
                  <w:szCs w:val="20"/>
                </w:rPr>
                <w:delText>xls</w:delText>
              </w:r>
              <w:r w:rsidRPr="002C3A60" w:rsidDel="006515B3">
                <w:rPr>
                  <w:rFonts w:ascii="Arial" w:hAnsi="Arial" w:cs="Arial"/>
                  <w:bCs/>
                  <w:sz w:val="20"/>
                  <w:szCs w:val="20"/>
                </w:rPr>
                <w:delText>) na CD/DVD</w:delText>
              </w:r>
            </w:del>
          </w:p>
          <w:p w14:paraId="30C5937C" w14:textId="06C04FA5" w:rsidR="00F5202D" w:rsidRPr="002C3A60" w:rsidRDefault="00F5202D" w:rsidP="00A204CD">
            <w:pPr>
              <w:pStyle w:val="Default"/>
              <w:ind w:left="25"/>
              <w:jc w:val="both"/>
            </w:pP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1456F2B8"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1750AE22" w:rsidR="00997F82" w:rsidDel="00036056" w:rsidRDefault="00997F82" w:rsidP="004948FE">
            <w:pPr>
              <w:widowControl w:val="0"/>
              <w:spacing w:before="120" w:after="120" w:line="240" w:lineRule="auto"/>
              <w:ind w:left="85" w:right="85"/>
              <w:jc w:val="both"/>
              <w:rPr>
                <w:del w:id="398" w:author="Auto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ins w:id="399" w:author="Autor">
              <w:r w:rsidR="006515B3">
                <w:t xml:space="preserve"> </w:t>
              </w:r>
              <w:r w:rsidR="006515B3" w:rsidRPr="006515B3">
                <w:rPr>
                  <w:rFonts w:ascii="Arial" w:hAnsi="Arial" w:cs="Arial"/>
                  <w:bCs/>
                  <w:sz w:val="20"/>
                  <w:szCs w:val="20"/>
                </w:rPr>
                <w:t>Formulár sa predkladá vo formáte .</w:t>
              </w:r>
              <w:proofErr w:type="spellStart"/>
              <w:r w:rsidR="006515B3" w:rsidRPr="006515B3">
                <w:rPr>
                  <w:rFonts w:ascii="Arial" w:hAnsi="Arial" w:cs="Arial"/>
                  <w:bCs/>
                  <w:sz w:val="20"/>
                  <w:szCs w:val="20"/>
                </w:rPr>
                <w:t>xls</w:t>
              </w:r>
              <w:proofErr w:type="spellEnd"/>
              <w:r w:rsidR="006515B3" w:rsidRPr="006515B3">
                <w:rPr>
                  <w:rFonts w:ascii="Arial" w:hAnsi="Arial" w:cs="Arial"/>
                  <w:bCs/>
                  <w:sz w:val="20"/>
                  <w:szCs w:val="20"/>
                </w:rPr>
                <w:t>.</w:t>
              </w:r>
            </w:ins>
          </w:p>
          <w:p w14:paraId="1E690F12" w14:textId="3D354E82" w:rsidR="00997F82" w:rsidDel="006515B3" w:rsidRDefault="00997F82" w:rsidP="00A204CD">
            <w:pPr>
              <w:widowControl w:val="0"/>
              <w:spacing w:before="240" w:after="120" w:line="240" w:lineRule="auto"/>
              <w:ind w:right="85"/>
              <w:jc w:val="both"/>
              <w:rPr>
                <w:del w:id="400" w:author="Autor"/>
                <w:rFonts w:ascii="Arial" w:hAnsi="Arial" w:cs="Arial"/>
                <w:b/>
                <w:bCs/>
                <w:sz w:val="20"/>
                <w:szCs w:val="20"/>
              </w:rPr>
            </w:pPr>
            <w:del w:id="401" w:author="Autor">
              <w:r w:rsidRPr="002C3A60" w:rsidDel="006515B3">
                <w:rPr>
                  <w:rFonts w:ascii="Arial" w:hAnsi="Arial" w:cs="Arial"/>
                  <w:b/>
                  <w:bCs/>
                  <w:sz w:val="20"/>
                  <w:szCs w:val="20"/>
                </w:rPr>
                <w:delText>Forma predloženia prílohy</w:delText>
              </w:r>
            </w:del>
          </w:p>
          <w:p w14:paraId="59C3C6D9" w14:textId="5A4D45D8" w:rsidR="00997F82" w:rsidRPr="002C3A60" w:rsidDel="006515B3" w:rsidRDefault="00997F82" w:rsidP="00A204CD">
            <w:pPr>
              <w:widowControl w:val="0"/>
              <w:spacing w:before="120" w:after="0" w:line="240" w:lineRule="auto"/>
              <w:ind w:right="85"/>
              <w:jc w:val="both"/>
              <w:rPr>
                <w:del w:id="402" w:author="Autor"/>
                <w:rFonts w:ascii="Arial" w:hAnsi="Arial" w:cs="Arial"/>
                <w:bCs/>
                <w:sz w:val="20"/>
                <w:szCs w:val="20"/>
              </w:rPr>
            </w:pPr>
            <w:del w:id="403" w:author="Autor">
              <w:r w:rsidRPr="002C3A60" w:rsidDel="006515B3">
                <w:rPr>
                  <w:rFonts w:ascii="Arial" w:hAnsi="Arial" w:cs="Arial"/>
                  <w:bCs/>
                  <w:sz w:val="20"/>
                  <w:szCs w:val="20"/>
                </w:rPr>
                <w:lastRenderedPageBreak/>
                <w:delText>Listinná: Originál.</w:delText>
              </w:r>
            </w:del>
          </w:p>
          <w:p w14:paraId="46B062B3" w14:textId="64AD9BF1" w:rsidR="00997F82" w:rsidRDefault="00997F82" w:rsidP="00A204CD">
            <w:pPr>
              <w:widowControl w:val="0"/>
              <w:spacing w:before="120" w:after="120" w:line="240" w:lineRule="auto"/>
              <w:ind w:left="85" w:right="85"/>
              <w:jc w:val="both"/>
              <w:rPr>
                <w:rFonts w:ascii="Arial" w:hAnsi="Arial" w:cs="Arial"/>
                <w:bCs/>
                <w:sz w:val="20"/>
                <w:szCs w:val="20"/>
              </w:rPr>
            </w:pPr>
            <w:del w:id="404"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Excel</w:delText>
              </w:r>
              <w:r w:rsidRPr="002C3A60" w:rsidDel="006515B3">
                <w:rPr>
                  <w:rFonts w:ascii="Arial" w:hAnsi="Arial" w:cs="Arial"/>
                  <w:bCs/>
                  <w:sz w:val="20"/>
                  <w:szCs w:val="20"/>
                </w:rPr>
                <w:delText xml:space="preserve"> (vo formáte .</w:delText>
              </w:r>
              <w:r w:rsidDel="006515B3">
                <w:rPr>
                  <w:rFonts w:ascii="Arial" w:hAnsi="Arial" w:cs="Arial"/>
                  <w:bCs/>
                  <w:sz w:val="20"/>
                  <w:szCs w:val="20"/>
                </w:rPr>
                <w:delText>xls</w:delText>
              </w:r>
              <w:r w:rsidRPr="002C3A60" w:rsidDel="006515B3">
                <w:rPr>
                  <w:rFonts w:ascii="Arial" w:hAnsi="Arial" w:cs="Arial"/>
                  <w:bCs/>
                  <w:sz w:val="20"/>
                  <w:szCs w:val="20"/>
                </w:rPr>
                <w:delText>) na CD/DVD</w:delText>
              </w:r>
            </w:del>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Del="00036056" w:rsidRDefault="00997F82" w:rsidP="004948FE">
            <w:pPr>
              <w:spacing w:before="120" w:after="120" w:line="240" w:lineRule="auto"/>
              <w:ind w:left="85" w:right="85"/>
              <w:jc w:val="both"/>
              <w:rPr>
                <w:del w:id="405" w:author="Auto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2F3035FB" w:rsidR="00997F82" w:rsidDel="006515B3" w:rsidRDefault="00997F82" w:rsidP="00A204CD">
            <w:pPr>
              <w:spacing w:before="240" w:after="120" w:line="240" w:lineRule="auto"/>
              <w:ind w:right="85"/>
              <w:jc w:val="both"/>
              <w:rPr>
                <w:del w:id="406" w:author="Autor"/>
                <w:rFonts w:ascii="Arial" w:hAnsi="Arial" w:cs="Arial"/>
                <w:b/>
                <w:bCs/>
                <w:sz w:val="20"/>
                <w:szCs w:val="20"/>
              </w:rPr>
            </w:pPr>
            <w:del w:id="407" w:author="Autor">
              <w:r w:rsidRPr="002C3A60" w:rsidDel="006515B3">
                <w:rPr>
                  <w:rFonts w:ascii="Arial" w:hAnsi="Arial" w:cs="Arial"/>
                  <w:b/>
                  <w:bCs/>
                  <w:sz w:val="20"/>
                  <w:szCs w:val="20"/>
                </w:rPr>
                <w:delText>Forma predloženia prílohy</w:delText>
              </w:r>
            </w:del>
          </w:p>
          <w:p w14:paraId="00F2F907" w14:textId="25221CBB" w:rsidR="00997F82" w:rsidRPr="002C3A60" w:rsidDel="006515B3" w:rsidRDefault="00997F82" w:rsidP="00A204CD">
            <w:pPr>
              <w:spacing w:before="120" w:after="0" w:line="240" w:lineRule="auto"/>
              <w:ind w:right="85"/>
              <w:jc w:val="both"/>
              <w:rPr>
                <w:del w:id="408" w:author="Autor"/>
                <w:rFonts w:ascii="Arial" w:hAnsi="Arial" w:cs="Arial"/>
                <w:bCs/>
                <w:sz w:val="20"/>
                <w:szCs w:val="20"/>
              </w:rPr>
            </w:pPr>
            <w:del w:id="409" w:author="Autor">
              <w:r w:rsidRPr="002C3A60" w:rsidDel="006515B3">
                <w:rPr>
                  <w:rFonts w:ascii="Arial" w:hAnsi="Arial" w:cs="Arial"/>
                  <w:bCs/>
                  <w:sz w:val="20"/>
                  <w:szCs w:val="20"/>
                </w:rPr>
                <w:delText>Listinná: Originál, alebo úradne overená kópia.</w:delText>
              </w:r>
            </w:del>
          </w:p>
          <w:p w14:paraId="04483B3E" w14:textId="5CC26B3C" w:rsidR="00997F82" w:rsidRDefault="00997F82" w:rsidP="00A204CD">
            <w:pPr>
              <w:spacing w:before="120" w:after="120" w:line="240" w:lineRule="auto"/>
              <w:ind w:left="85" w:right="85"/>
              <w:jc w:val="both"/>
              <w:rPr>
                <w:rFonts w:ascii="Arial" w:hAnsi="Arial" w:cs="Arial"/>
                <w:bCs/>
                <w:sz w:val="20"/>
                <w:szCs w:val="20"/>
              </w:rPr>
            </w:pPr>
            <w:del w:id="410"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Sken</w:delText>
              </w:r>
              <w:r w:rsidRPr="002C3A60" w:rsidDel="006515B3">
                <w:rPr>
                  <w:rFonts w:ascii="Arial" w:hAnsi="Arial" w:cs="Arial"/>
                  <w:bCs/>
                  <w:sz w:val="20"/>
                  <w:szCs w:val="20"/>
                </w:rPr>
                <w:delText xml:space="preserve"> (vo formáte .</w:delText>
              </w:r>
              <w:r w:rsidDel="006515B3">
                <w:rPr>
                  <w:rFonts w:ascii="Arial" w:hAnsi="Arial" w:cs="Arial"/>
                  <w:bCs/>
                  <w:sz w:val="20"/>
                  <w:szCs w:val="20"/>
                </w:rPr>
                <w:delText>pdf</w:delText>
              </w:r>
              <w:r w:rsidRPr="002C3A60" w:rsidDel="006515B3">
                <w:rPr>
                  <w:rFonts w:ascii="Arial" w:hAnsi="Arial" w:cs="Arial"/>
                  <w:bCs/>
                  <w:sz w:val="20"/>
                  <w:szCs w:val="20"/>
                </w:rPr>
                <w:delText>) na CD/DVD</w:delText>
              </w:r>
            </w:del>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Del="00036056" w:rsidRDefault="00997F82" w:rsidP="004948FE">
            <w:pPr>
              <w:spacing w:before="120" w:after="120" w:line="240" w:lineRule="auto"/>
              <w:ind w:left="85" w:right="85"/>
              <w:jc w:val="both"/>
              <w:rPr>
                <w:del w:id="411" w:author="Auto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618BA85" w:rsidR="00997F82" w:rsidDel="006515B3" w:rsidRDefault="00997F82" w:rsidP="00A204CD">
            <w:pPr>
              <w:spacing w:before="120" w:after="120" w:line="240" w:lineRule="auto"/>
              <w:ind w:right="85"/>
              <w:jc w:val="both"/>
              <w:rPr>
                <w:del w:id="412" w:author="Autor"/>
                <w:rFonts w:ascii="Arial" w:hAnsi="Arial" w:cs="Arial"/>
                <w:b/>
                <w:bCs/>
                <w:sz w:val="20"/>
                <w:szCs w:val="20"/>
              </w:rPr>
            </w:pPr>
            <w:del w:id="413" w:author="Autor">
              <w:r w:rsidDel="006515B3">
                <w:rPr>
                  <w:rFonts w:ascii="Arial" w:hAnsi="Arial" w:cs="Arial"/>
                  <w:b/>
                  <w:bCs/>
                  <w:sz w:val="20"/>
                  <w:szCs w:val="20"/>
                </w:rPr>
                <w:delText>Forma pr</w:delText>
              </w:r>
              <w:r w:rsidRPr="002C3A60" w:rsidDel="006515B3">
                <w:rPr>
                  <w:rFonts w:ascii="Arial" w:hAnsi="Arial" w:cs="Arial"/>
                  <w:b/>
                  <w:bCs/>
                  <w:sz w:val="20"/>
                  <w:szCs w:val="20"/>
                </w:rPr>
                <w:delText>edloženia prílohy</w:delText>
              </w:r>
            </w:del>
          </w:p>
          <w:p w14:paraId="38C12C84" w14:textId="188672E5" w:rsidR="00997F82" w:rsidRPr="002C3A60" w:rsidDel="006515B3" w:rsidRDefault="00997F82" w:rsidP="00A204CD">
            <w:pPr>
              <w:spacing w:before="120" w:after="0" w:line="240" w:lineRule="auto"/>
              <w:ind w:right="85"/>
              <w:jc w:val="both"/>
              <w:rPr>
                <w:del w:id="414" w:author="Autor"/>
                <w:rFonts w:ascii="Arial" w:hAnsi="Arial" w:cs="Arial"/>
                <w:bCs/>
                <w:sz w:val="20"/>
                <w:szCs w:val="20"/>
              </w:rPr>
            </w:pPr>
            <w:del w:id="415" w:author="Autor">
              <w:r w:rsidRPr="002C3A60" w:rsidDel="006515B3">
                <w:rPr>
                  <w:rFonts w:ascii="Arial" w:hAnsi="Arial" w:cs="Arial"/>
                  <w:bCs/>
                  <w:sz w:val="20"/>
                  <w:szCs w:val="20"/>
                </w:rPr>
                <w:delText>Listinná: Originál, alebo úradne overená kópia.</w:delText>
              </w:r>
            </w:del>
          </w:p>
          <w:p w14:paraId="65D5860A" w14:textId="14AEBE8B" w:rsidR="00997F82" w:rsidRPr="00A12177" w:rsidRDefault="00997F82" w:rsidP="00A204CD">
            <w:pPr>
              <w:spacing w:before="120" w:after="120" w:line="240" w:lineRule="auto"/>
              <w:ind w:left="85" w:right="85"/>
              <w:jc w:val="both"/>
              <w:rPr>
                <w:rFonts w:ascii="Arial" w:hAnsi="Arial" w:cs="Arial"/>
                <w:b/>
                <w:color w:val="44546A" w:themeColor="text2"/>
                <w:szCs w:val="19"/>
              </w:rPr>
            </w:pPr>
            <w:del w:id="416" w:author="Autor">
              <w:r w:rsidRPr="002C3A60" w:rsidDel="006515B3">
                <w:rPr>
                  <w:rFonts w:ascii="Arial" w:hAnsi="Arial" w:cs="Arial"/>
                  <w:bCs/>
                  <w:sz w:val="20"/>
                  <w:szCs w:val="20"/>
                </w:rPr>
                <w:delText xml:space="preserve">Elektronická: </w:delText>
              </w:r>
              <w:r w:rsidDel="006515B3">
                <w:rPr>
                  <w:rFonts w:ascii="Arial" w:hAnsi="Arial" w:cs="Arial"/>
                  <w:bCs/>
                  <w:sz w:val="20"/>
                  <w:szCs w:val="20"/>
                </w:rPr>
                <w:delText>Sken</w:delText>
              </w:r>
              <w:r w:rsidRPr="002C3A60" w:rsidDel="006515B3">
                <w:rPr>
                  <w:rFonts w:ascii="Arial" w:hAnsi="Arial" w:cs="Arial"/>
                  <w:bCs/>
                  <w:sz w:val="20"/>
                  <w:szCs w:val="20"/>
                </w:rPr>
                <w:delText xml:space="preserve"> (vo formáte .</w:delText>
              </w:r>
              <w:r w:rsidDel="006515B3">
                <w:rPr>
                  <w:rFonts w:ascii="Arial" w:hAnsi="Arial" w:cs="Arial"/>
                  <w:bCs/>
                  <w:sz w:val="20"/>
                  <w:szCs w:val="20"/>
                </w:rPr>
                <w:delText>pdf</w:delText>
              </w:r>
              <w:r w:rsidRPr="002C3A60" w:rsidDel="006515B3">
                <w:rPr>
                  <w:rFonts w:ascii="Arial" w:hAnsi="Arial" w:cs="Arial"/>
                  <w:bCs/>
                  <w:sz w:val="20"/>
                  <w:szCs w:val="20"/>
                </w:rPr>
                <w:delText>) na CD/DVD</w:delText>
              </w:r>
            </w:del>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9014F38"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417" w:author="Autor">
              <w:r w:rsidR="006515B3">
                <w:rPr>
                  <w:rFonts w:ascii="Arial" w:hAnsi="Arial" w:cs="Arial"/>
                  <w:bCs/>
                  <w:sz w:val="20"/>
                  <w:szCs w:val="20"/>
                </w:rPr>
                <w:t xml:space="preserve"> </w:t>
              </w:r>
              <w:r w:rsidR="006515B3" w:rsidRPr="006515B3">
                <w:rPr>
                  <w:rFonts w:ascii="Arial" w:hAnsi="Arial" w:cs="Arial"/>
                  <w:bCs/>
                  <w:sz w:val="20"/>
                  <w:szCs w:val="20"/>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33F1A21A" w:rsidR="00997F82" w:rsidRDefault="00997F82" w:rsidP="00CD453C">
            <w:pPr>
              <w:pStyle w:val="Odsekzoznamu"/>
              <w:widowControl w:val="0"/>
              <w:numPr>
                <w:ilvl w:val="0"/>
                <w:numId w:val="27"/>
              </w:numPr>
              <w:spacing w:before="60" w:after="60" w:line="240" w:lineRule="auto"/>
              <w:ind w:right="85"/>
              <w:contextualSpacing w:val="0"/>
              <w:jc w:val="both"/>
              <w:rPr>
                <w:ins w:id="418" w:author="Autor"/>
                <w:rFonts w:ascii="Arial" w:hAnsi="Arial" w:cs="Arial"/>
                <w:sz w:val="20"/>
                <w:szCs w:val="20"/>
                <w:lang w:eastAsia="en-US"/>
              </w:rPr>
            </w:pPr>
            <w:r w:rsidRPr="00D01EF0">
              <w:rPr>
                <w:rFonts w:ascii="Arial" w:hAnsi="Arial" w:cs="Arial"/>
                <w:sz w:val="20"/>
                <w:szCs w:val="20"/>
                <w:lang w:eastAsia="en-US"/>
              </w:rPr>
              <w:t>v podnájme,</w:t>
            </w:r>
          </w:p>
          <w:p w14:paraId="57E48CFF" w14:textId="40E1F75F" w:rsidR="006515B3" w:rsidRPr="00D01EF0" w:rsidRDefault="006515B3"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419" w:author="Autor">
              <w:r w:rsidRPr="006515B3">
                <w:rPr>
                  <w:rFonts w:ascii="Arial" w:hAnsi="Arial" w:cs="Arial"/>
                  <w:sz w:val="20"/>
                  <w:szCs w:val="20"/>
                  <w:lang w:eastAsia="en-US"/>
                </w:rPr>
                <w:t>užívané na základe iného titulu</w:t>
              </w:r>
            </w:ins>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408DBCC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w:t>
            </w:r>
            <w:r w:rsidRPr="00CD453C">
              <w:rPr>
                <w:rFonts w:ascii="Arial" w:hAnsi="Arial" w:cs="Arial"/>
                <w:sz w:val="20"/>
                <w:szCs w:val="20"/>
                <w:lang w:eastAsia="en-US"/>
              </w:rPr>
              <w:lastRenderedPageBreak/>
              <w:t>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B76FD34"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ins w:id="420" w:author="Autor">
              <w:r w:rsidR="006515B3" w:rsidRPr="006515B3">
                <w:rPr>
                  <w:rFonts w:ascii="Arial" w:hAnsi="Arial" w:cs="Arial"/>
                  <w:bCs/>
                  <w:sz w:val="20"/>
                  <w:szCs w:val="20"/>
                </w:rPr>
                <w:t>ŽoPr</w:t>
              </w:r>
              <w:proofErr w:type="spellEnd"/>
              <w:r w:rsidR="006515B3" w:rsidRPr="006515B3">
                <w:rPr>
                  <w:rFonts w:ascii="Arial" w:hAnsi="Arial" w:cs="Arial"/>
                  <w:bCs/>
                  <w:sz w:val="20"/>
                  <w:szCs w:val="20"/>
                </w:rPr>
                <w:t>, kde v tabuľke 3 uvádza identifikačné znaky</w:t>
              </w:r>
              <w:r w:rsidR="006515B3">
                <w:rPr>
                  <w:rFonts w:ascii="Arial" w:hAnsi="Arial" w:cs="Arial"/>
                  <w:bCs/>
                  <w:sz w:val="20"/>
                  <w:szCs w:val="20"/>
                </w:rPr>
                <w:t xml:space="preserve"> </w:t>
              </w:r>
            </w:ins>
            <w:del w:id="421" w:author="Autor">
              <w:r w:rsidRPr="00AE5DF4" w:rsidDel="006515B3">
                <w:rPr>
                  <w:rFonts w:ascii="Arial" w:hAnsi="Arial" w:cs="Arial"/>
                  <w:bCs/>
                  <w:sz w:val="20"/>
                  <w:szCs w:val="20"/>
                </w:rPr>
                <w:delText xml:space="preserve">výpis z listu vlastníctva </w:delText>
              </w:r>
            </w:del>
            <w:r w:rsidRPr="00AE5DF4">
              <w:rPr>
                <w:rFonts w:ascii="Arial" w:hAnsi="Arial" w:cs="Arial"/>
                <w:bCs/>
                <w:sz w:val="20"/>
                <w:szCs w:val="20"/>
              </w:rPr>
              <w:t>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373D2A99" w:rsidR="00997F82" w:rsidRPr="00D01EF0" w:rsidRDefault="00EB5A25"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22" w:author="Autor">
              <w:r w:rsidRPr="00EB5A25">
                <w:rPr>
                  <w:rFonts w:ascii="Arial" w:hAnsi="Arial" w:cs="Arial"/>
                  <w:bCs/>
                  <w:sz w:val="20"/>
                  <w:szCs w:val="20"/>
                </w:rPr>
                <w:t>ŽoPr</w:t>
              </w:r>
              <w:proofErr w:type="spellEnd"/>
              <w:r w:rsidRPr="00EB5A25">
                <w:rPr>
                  <w:rFonts w:ascii="Arial" w:hAnsi="Arial" w:cs="Arial"/>
                  <w:bCs/>
                  <w:sz w:val="20"/>
                  <w:szCs w:val="20"/>
                </w:rPr>
                <w:t xml:space="preserve">, kde v tabuľke 3 uvádza identifikačné znaky </w:t>
              </w:r>
            </w:ins>
            <w:del w:id="423" w:author="Autor">
              <w:r w:rsidR="00997F82" w:rsidRPr="00D01EF0" w:rsidDel="00EB5A25">
                <w:rPr>
                  <w:rFonts w:ascii="Arial" w:hAnsi="Arial" w:cs="Arial"/>
                  <w:bCs/>
                  <w:sz w:val="20"/>
                  <w:szCs w:val="20"/>
                </w:rPr>
                <w:delText xml:space="preserve">výpis z listu vlastníctva </w:delText>
              </w:r>
            </w:del>
            <w:r w:rsidR="00997F82" w:rsidRPr="00D01EF0">
              <w:rPr>
                <w:rFonts w:ascii="Arial" w:hAnsi="Arial" w:cs="Arial"/>
                <w:bCs/>
                <w:sz w:val="20"/>
                <w:szCs w:val="20"/>
              </w:rPr>
              <w:t>k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232B0E69" w:rsidR="00997F82" w:rsidRPr="00D01EF0" w:rsidRDefault="00EB5A25"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24" w:author="Autor">
              <w:r w:rsidRPr="00EB5A25">
                <w:rPr>
                  <w:rFonts w:ascii="Arial" w:hAnsi="Arial" w:cs="Arial"/>
                  <w:bCs/>
                  <w:sz w:val="20"/>
                  <w:szCs w:val="20"/>
                </w:rPr>
                <w:t>ŽoPr</w:t>
              </w:r>
              <w:proofErr w:type="spellEnd"/>
              <w:r w:rsidRPr="00EB5A25">
                <w:rPr>
                  <w:rFonts w:ascii="Arial" w:hAnsi="Arial" w:cs="Arial"/>
                  <w:bCs/>
                  <w:sz w:val="20"/>
                  <w:szCs w:val="20"/>
                </w:rPr>
                <w:t xml:space="preserve">, kde v tabuľke 3 uvádza identifikačné znaky </w:t>
              </w:r>
            </w:ins>
            <w:del w:id="425" w:author="Autor">
              <w:r w:rsidR="00997F82" w:rsidRPr="00D01EF0" w:rsidDel="00EB5A25">
                <w:rPr>
                  <w:rFonts w:ascii="Arial" w:hAnsi="Arial" w:cs="Arial"/>
                  <w:bCs/>
                  <w:sz w:val="20"/>
                  <w:szCs w:val="20"/>
                </w:rPr>
                <w:delText xml:space="preserve">výpis z listu vlastníctva </w:delText>
              </w:r>
            </w:del>
            <w:r w:rsidR="00997F82" w:rsidRPr="00D01EF0">
              <w:rPr>
                <w:rFonts w:ascii="Arial" w:hAnsi="Arial" w:cs="Arial"/>
                <w:bCs/>
                <w:sz w:val="20"/>
                <w:szCs w:val="20"/>
              </w:rPr>
              <w:t>k 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3AB64A5D" w:rsidR="00997F82" w:rsidRPr="00D01EF0" w:rsidRDefault="00EB5A25"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26" w:author="Autor">
              <w:r w:rsidRPr="00EB5A25">
                <w:rPr>
                  <w:rFonts w:ascii="Arial" w:hAnsi="Arial" w:cs="Arial"/>
                  <w:bCs/>
                  <w:sz w:val="20"/>
                  <w:szCs w:val="20"/>
                </w:rPr>
                <w:t>ŽoPr</w:t>
              </w:r>
              <w:proofErr w:type="spellEnd"/>
              <w:r w:rsidRPr="00EB5A25">
                <w:rPr>
                  <w:rFonts w:ascii="Arial" w:hAnsi="Arial" w:cs="Arial"/>
                  <w:bCs/>
                  <w:sz w:val="20"/>
                  <w:szCs w:val="20"/>
                </w:rPr>
                <w:t xml:space="preserve">, kde v tabuľke 3 uvádza identifikačné znaky </w:t>
              </w:r>
            </w:ins>
            <w:del w:id="427" w:author="Autor">
              <w:r w:rsidR="00997F82" w:rsidRPr="00D01EF0" w:rsidDel="00EB5A25">
                <w:rPr>
                  <w:rFonts w:ascii="Arial" w:hAnsi="Arial" w:cs="Arial"/>
                  <w:bCs/>
                  <w:sz w:val="20"/>
                  <w:szCs w:val="20"/>
                </w:rPr>
                <w:delText xml:space="preserve">výpis z listu vlastníctva </w:delText>
              </w:r>
            </w:del>
            <w:r w:rsidR="00997F82" w:rsidRPr="00D01EF0">
              <w:rPr>
                <w:rFonts w:ascii="Arial" w:hAnsi="Arial" w:cs="Arial"/>
                <w:bCs/>
                <w:sz w:val="20"/>
                <w:szCs w:val="20"/>
              </w:rPr>
              <w:t>k 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4AF6655" w:rsidR="00997F82" w:rsidRPr="00D01EF0" w:rsidRDefault="00EB5A25"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ins w:id="428" w:author="Autor">
              <w:r w:rsidRPr="00EB5A25">
                <w:rPr>
                  <w:rFonts w:ascii="Arial" w:hAnsi="Arial" w:cs="Arial"/>
                  <w:bCs/>
                  <w:sz w:val="20"/>
                  <w:szCs w:val="20"/>
                </w:rPr>
                <w:t>ŽoPr</w:t>
              </w:r>
              <w:proofErr w:type="spellEnd"/>
              <w:r w:rsidRPr="00EB5A25">
                <w:rPr>
                  <w:rFonts w:ascii="Arial" w:hAnsi="Arial" w:cs="Arial"/>
                  <w:bCs/>
                  <w:sz w:val="20"/>
                  <w:szCs w:val="20"/>
                </w:rPr>
                <w:t xml:space="preserve">, kde v tabuľke 3 uvádza identifikačné znaky </w:t>
              </w:r>
            </w:ins>
            <w:del w:id="429" w:author="Autor">
              <w:r w:rsidR="00997F82" w:rsidRPr="00D01EF0" w:rsidDel="00EB5A25">
                <w:rPr>
                  <w:rFonts w:ascii="Arial" w:hAnsi="Arial" w:cs="Arial"/>
                  <w:bCs/>
                  <w:sz w:val="20"/>
                  <w:szCs w:val="20"/>
                </w:rPr>
                <w:delText xml:space="preserve">výpis z listu vlastníctva </w:delText>
              </w:r>
            </w:del>
            <w:r w:rsidR="00997F82" w:rsidRPr="00D01EF0">
              <w:rPr>
                <w:rFonts w:ascii="Arial" w:hAnsi="Arial" w:cs="Arial"/>
                <w:bCs/>
                <w:sz w:val="20"/>
                <w:szCs w:val="20"/>
              </w:rPr>
              <w:t>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DB61AEB"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007F55F5">
              <w:rPr>
                <w:rFonts w:ascii="Arial" w:hAnsi="Arial" w:cs="Arial"/>
                <w:bCs/>
                <w:sz w:val="20"/>
                <w:szCs w:val="20"/>
              </w:rPr>
              <w:t xml:space="preserve"> </w:t>
            </w:r>
            <w:r w:rsidRPr="00D01EF0">
              <w:rPr>
                <w:rFonts w:ascii="Arial" w:hAnsi="Arial" w:cs="Arial"/>
                <w:bCs/>
                <w:sz w:val="20"/>
                <w:szCs w:val="20"/>
              </w:rPr>
              <w:t xml:space="preserve">rokov, po finančnom ukončení projektu. </w:t>
            </w:r>
          </w:p>
          <w:p w14:paraId="7C11E1C9" w14:textId="2294362D" w:rsidR="00997F82" w:rsidDel="00036056" w:rsidRDefault="00997F82" w:rsidP="004948FE">
            <w:pPr>
              <w:rPr>
                <w:del w:id="430" w:author="Autor"/>
                <w:rFonts w:ascii="Arial" w:hAnsi="Arial" w:cs="Arial"/>
                <w:bCs/>
                <w:sz w:val="20"/>
                <w:szCs w:val="20"/>
              </w:rPr>
            </w:pPr>
            <w:del w:id="431" w:author="Autor">
              <w:r w:rsidRPr="00A204CD" w:rsidDel="00EB5A25">
                <w:rPr>
                  <w:rFonts w:ascii="Arial" w:hAnsi="Arial" w:cs="Arial"/>
                  <w:bCs/>
                  <w:sz w:val="20"/>
                  <w:szCs w:val="20"/>
                </w:rPr>
                <w:delText xml:space="preserve">Výpis z listu vlastníctva: </w:delText>
              </w:r>
            </w:del>
          </w:p>
          <w:p w14:paraId="2AEF1E70" w14:textId="77777777" w:rsidR="00036056" w:rsidRPr="00036056" w:rsidRDefault="00036056" w:rsidP="004948FE">
            <w:pPr>
              <w:rPr>
                <w:ins w:id="432" w:author="Autor"/>
                <w:rFonts w:ascii="Arial" w:hAnsi="Arial" w:cs="Arial"/>
                <w:bCs/>
                <w:sz w:val="20"/>
                <w:szCs w:val="20"/>
              </w:rPr>
            </w:pPr>
          </w:p>
          <w:p w14:paraId="550FE224" w14:textId="61B96F5F" w:rsidR="00997F82" w:rsidRPr="00A204CD" w:rsidDel="00EB5A25" w:rsidRDefault="00997F82" w:rsidP="00A204CD">
            <w:pPr>
              <w:rPr>
                <w:del w:id="433" w:author="Autor"/>
                <w:rFonts w:ascii="Arial" w:hAnsi="Arial" w:cs="Arial"/>
                <w:sz w:val="20"/>
                <w:szCs w:val="20"/>
              </w:rPr>
            </w:pPr>
            <w:del w:id="434" w:author="Autor">
              <w:r w:rsidRPr="00A204CD" w:rsidDel="00EB5A25">
                <w:rPr>
                  <w:rFonts w:ascii="Arial" w:hAnsi="Arial" w:cs="Arial"/>
                  <w:sz w:val="20"/>
                  <w:szCs w:val="20"/>
                </w:rPr>
                <w:delText xml:space="preserve">môže byť čiastočný, </w:delText>
              </w:r>
            </w:del>
          </w:p>
          <w:p w14:paraId="5D635E4F" w14:textId="1BBAB0FF" w:rsidR="00997F82" w:rsidRPr="00A204CD" w:rsidDel="00EB5A25" w:rsidRDefault="00997F82" w:rsidP="00A204CD">
            <w:pPr>
              <w:rPr>
                <w:del w:id="435" w:author="Autor"/>
                <w:rFonts w:ascii="Arial" w:hAnsi="Arial" w:cs="Arial"/>
                <w:sz w:val="20"/>
                <w:szCs w:val="20"/>
              </w:rPr>
            </w:pPr>
            <w:del w:id="436" w:author="Autor">
              <w:r w:rsidRPr="00A204CD" w:rsidDel="00EB5A25">
                <w:rPr>
                  <w:rFonts w:ascii="Arial" w:hAnsi="Arial" w:cs="Arial"/>
                  <w:sz w:val="20"/>
                  <w:szCs w:val="20"/>
                </w:rPr>
                <w:delText xml:space="preserve">preukazuje vlastnícke práva ku všetkým nehnuteľnostiam, ktoré sa majú zhodnotiť z prostriedkov príspevku, </w:delText>
              </w:r>
            </w:del>
          </w:p>
          <w:p w14:paraId="4825F7BB" w14:textId="64AFBC29" w:rsidR="00997F82" w:rsidRPr="00A204CD" w:rsidDel="00EB5A25" w:rsidRDefault="00997F82" w:rsidP="00A204CD">
            <w:pPr>
              <w:rPr>
                <w:del w:id="437" w:author="Autor"/>
                <w:rFonts w:ascii="Arial" w:hAnsi="Arial" w:cs="Arial"/>
                <w:sz w:val="20"/>
                <w:szCs w:val="20"/>
              </w:rPr>
            </w:pPr>
            <w:del w:id="438" w:author="Autor">
              <w:r w:rsidRPr="00A204CD" w:rsidDel="00EB5A25">
                <w:rPr>
                  <w:rFonts w:ascii="Arial" w:hAnsi="Arial" w:cs="Arial"/>
                  <w:sz w:val="20"/>
                  <w:szCs w:val="20"/>
                </w:rPr>
                <w:delText xml:space="preserve">je postačujúce vytlačený výpis z listu vlastníctva z portálu </w:delText>
              </w:r>
              <w:r w:rsidRPr="00036056" w:rsidDel="00EB5A25">
                <w:rPr>
                  <w:rFonts w:ascii="Arial" w:hAnsi="Arial" w:cs="Arial"/>
                  <w:sz w:val="20"/>
                  <w:szCs w:val="20"/>
                  <w:rPrChange w:id="439" w:author="Autor">
                    <w:rPr/>
                  </w:rPrChange>
                </w:rPr>
                <w:fldChar w:fldCharType="begin"/>
              </w:r>
              <w:r w:rsidRPr="00A204CD" w:rsidDel="00EB5A25">
                <w:rPr>
                  <w:rFonts w:ascii="Arial" w:hAnsi="Arial" w:cs="Arial"/>
                  <w:sz w:val="20"/>
                  <w:szCs w:val="20"/>
                </w:rPr>
                <w:delInstrText xml:space="preserve"> HYPERLINK "http://www.katasterportal.sk" </w:delInstrText>
              </w:r>
              <w:r w:rsidRPr="00257A40" w:rsidDel="00EB5A25">
                <w:rPr>
                  <w:rFonts w:ascii="Arial" w:hAnsi="Arial" w:cs="Arial"/>
                  <w:sz w:val="20"/>
                  <w:szCs w:val="20"/>
                </w:rPr>
              </w:r>
              <w:r w:rsidRPr="00036056" w:rsidDel="00EB5A25">
                <w:rPr>
                  <w:rPrChange w:id="440" w:author="Autor">
                    <w:rPr>
                      <w:rStyle w:val="Hypertextovprepojenie"/>
                      <w:rFonts w:cs="Arial"/>
                      <w:bCs/>
                      <w:sz w:val="20"/>
                      <w:szCs w:val="20"/>
                    </w:rPr>
                  </w:rPrChange>
                </w:rPr>
                <w:fldChar w:fldCharType="separate"/>
              </w:r>
              <w:r w:rsidRPr="00036056" w:rsidDel="00EB5A25">
                <w:rPr>
                  <w:rStyle w:val="Hypertextovprepojenie"/>
                  <w:rFonts w:cs="Arial"/>
                  <w:bCs/>
                  <w:sz w:val="20"/>
                  <w:szCs w:val="20"/>
                </w:rPr>
                <w:delText>www.katasterportal.sk</w:delText>
              </w:r>
              <w:r w:rsidRPr="00036056" w:rsidDel="00EB5A25">
                <w:rPr>
                  <w:rStyle w:val="Hypertextovprepojenie"/>
                  <w:rFonts w:cs="Arial"/>
                  <w:bCs/>
                  <w:sz w:val="20"/>
                  <w:szCs w:val="20"/>
                </w:rPr>
                <w:fldChar w:fldCharType="end"/>
              </w:r>
              <w:r w:rsidRPr="00A204CD" w:rsidDel="00EB5A25">
                <w:rPr>
                  <w:rFonts w:ascii="Arial" w:hAnsi="Arial" w:cs="Arial"/>
                  <w:sz w:val="20"/>
                  <w:szCs w:val="20"/>
                </w:rPr>
                <w:delText xml:space="preserve">, </w:delText>
              </w:r>
            </w:del>
          </w:p>
          <w:p w14:paraId="739DA483" w14:textId="2F1482E4" w:rsidR="00997F82" w:rsidRPr="00A204CD" w:rsidDel="00EB5A25" w:rsidRDefault="00997F82" w:rsidP="00A204CD">
            <w:pPr>
              <w:rPr>
                <w:del w:id="441" w:author="Autor"/>
                <w:rFonts w:ascii="Arial" w:hAnsi="Arial" w:cs="Arial"/>
                <w:sz w:val="20"/>
                <w:szCs w:val="20"/>
              </w:rPr>
            </w:pPr>
            <w:del w:id="442" w:author="Autor">
              <w:r w:rsidRPr="00A204CD" w:rsidDel="00EB5A25">
                <w:rPr>
                  <w:rFonts w:ascii="Arial" w:hAnsi="Arial" w:cs="Arial"/>
                  <w:sz w:val="20"/>
                  <w:szCs w:val="20"/>
                </w:rPr>
                <w:delText>nie je starší ako 3 mesiace ku dňu predloženia ŽoPr,</w:delText>
              </w:r>
            </w:del>
          </w:p>
          <w:p w14:paraId="01BD1ECB" w14:textId="1E15FEA0" w:rsidR="00997F82" w:rsidRPr="00A204CD" w:rsidRDefault="00997F82" w:rsidP="00A204CD">
            <w:pPr>
              <w:rPr>
                <w:rFonts w:ascii="Arial" w:hAnsi="Arial" w:cs="Arial"/>
                <w:sz w:val="20"/>
                <w:szCs w:val="20"/>
              </w:rPr>
            </w:pPr>
            <w:del w:id="443" w:author="Autor">
              <w:r w:rsidRPr="00A204CD" w:rsidDel="00EB5A25">
                <w:rPr>
                  <w:rFonts w:ascii="Arial" w:hAnsi="Arial" w:cs="Arial"/>
                  <w:sz w:val="20"/>
                  <w:szCs w:val="20"/>
                </w:rPr>
                <w:delText>s vyznačenou p</w:delText>
              </w:r>
            </w:del>
            <w:ins w:id="444" w:author="Autor">
              <w:r w:rsidR="00EB5A25" w:rsidRPr="00A204CD">
                <w:rPr>
                  <w:rFonts w:ascii="Arial" w:hAnsi="Arial" w:cs="Arial"/>
                  <w:sz w:val="20"/>
                  <w:szCs w:val="20"/>
                </w:rPr>
                <w:t>P</w:t>
              </w:r>
            </w:ins>
            <w:r w:rsidRPr="00A204CD">
              <w:rPr>
                <w:rFonts w:ascii="Arial" w:hAnsi="Arial" w:cs="Arial"/>
                <w:sz w:val="20"/>
                <w:szCs w:val="20"/>
              </w:rPr>
              <w:t>lomb</w:t>
            </w:r>
            <w:ins w:id="445" w:author="Autor">
              <w:r w:rsidR="00EB5A25" w:rsidRPr="00A204CD">
                <w:rPr>
                  <w:rFonts w:ascii="Arial" w:hAnsi="Arial" w:cs="Arial"/>
                  <w:sz w:val="20"/>
                  <w:szCs w:val="20"/>
                </w:rPr>
                <w:t>a</w:t>
              </w:r>
            </w:ins>
            <w:del w:id="446" w:author="Autor">
              <w:r w:rsidRPr="00A204CD" w:rsidDel="00EB5A25">
                <w:rPr>
                  <w:rFonts w:ascii="Arial" w:hAnsi="Arial" w:cs="Arial"/>
                  <w:sz w:val="20"/>
                  <w:szCs w:val="20"/>
                </w:rPr>
                <w:delText>ou</w:delText>
              </w:r>
            </w:del>
            <w:r w:rsidRPr="00A204CD">
              <w:rPr>
                <w:rFonts w:ascii="Arial" w:hAnsi="Arial" w:cs="Arial"/>
                <w:sz w:val="20"/>
                <w:szCs w:val="20"/>
              </w:rPr>
              <w:t xml:space="preserve"> </w:t>
            </w:r>
            <w:ins w:id="447" w:author="Autor">
              <w:r w:rsidR="00EB5A25" w:rsidRPr="00A204CD">
                <w:rPr>
                  <w:rFonts w:ascii="Arial" w:hAnsi="Arial" w:cs="Arial"/>
                  <w:sz w:val="20"/>
                  <w:szCs w:val="20"/>
                </w:rPr>
                <w:t xml:space="preserve">na liste vlastníctva </w:t>
              </w:r>
            </w:ins>
            <w:r w:rsidRPr="00A204CD">
              <w:rPr>
                <w:rFonts w:ascii="Arial" w:hAnsi="Arial" w:cs="Arial"/>
                <w:sz w:val="20"/>
                <w:szCs w:val="20"/>
              </w:rPr>
              <w:t>je prípustn</w:t>
            </w:r>
            <w:ins w:id="448" w:author="Autor">
              <w:r w:rsidR="00EB5A25" w:rsidRPr="00A204CD">
                <w:rPr>
                  <w:rFonts w:ascii="Arial" w:hAnsi="Arial" w:cs="Arial"/>
                  <w:sz w:val="20"/>
                  <w:szCs w:val="20"/>
                </w:rPr>
                <w:t>á</w:t>
              </w:r>
            </w:ins>
            <w:del w:id="449" w:author="Autor">
              <w:r w:rsidRPr="00A204CD" w:rsidDel="00EB5A25">
                <w:rPr>
                  <w:rFonts w:ascii="Arial" w:hAnsi="Arial" w:cs="Arial"/>
                  <w:sz w:val="20"/>
                  <w:szCs w:val="20"/>
                </w:rPr>
                <w:delText>ý</w:delText>
              </w:r>
            </w:del>
            <w:r w:rsidRPr="00A204CD">
              <w:rPr>
                <w:rFonts w:ascii="Arial" w:hAnsi="Arial" w:cs="Arial"/>
                <w:sz w:val="20"/>
                <w:szCs w:val="20"/>
              </w:rPr>
              <w:t xml:space="preserve"> iba za podmienky, že žiadateľ predloží </w:t>
            </w:r>
            <w:del w:id="450" w:author="Autor">
              <w:r w:rsidRPr="00A204CD" w:rsidDel="00EB5A25">
                <w:rPr>
                  <w:rFonts w:ascii="Arial" w:hAnsi="Arial" w:cs="Arial"/>
                  <w:sz w:val="20"/>
                  <w:szCs w:val="20"/>
                </w:rPr>
                <w:delText xml:space="preserve">spolu s výpisom listu vlastníctva aj </w:delText>
              </w:r>
            </w:del>
            <w:r w:rsidRPr="00A204CD">
              <w:rPr>
                <w:rFonts w:ascii="Arial" w:hAnsi="Arial" w:cs="Arial"/>
                <w:sz w:val="20"/>
                <w:szCs w:val="20"/>
              </w:rPr>
              <w:t>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 xml:space="preserve">všetkým vyššie uvedeným prílohám predložiť dokumenty, ktoré preukážu, že štatutárny orgán pozemkového spoločenstva </w:t>
            </w:r>
            <w:r w:rsidR="00997F82" w:rsidRPr="00D01EF0">
              <w:rPr>
                <w:szCs w:val="20"/>
              </w:rPr>
              <w:lastRenderedPageBreak/>
              <w:t>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Del="00242461" w:rsidRDefault="00997F82" w:rsidP="004948FE">
            <w:pPr>
              <w:pStyle w:val="Odsekzoznamu"/>
              <w:widowControl w:val="0"/>
              <w:spacing w:before="240" w:after="120" w:line="240" w:lineRule="auto"/>
              <w:ind w:left="85" w:right="85"/>
              <w:contextualSpacing w:val="0"/>
              <w:jc w:val="both"/>
              <w:rPr>
                <w:del w:id="451" w:author="Auto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0FD3AE61" w:rsidR="00997F82" w:rsidRPr="00D01EF0" w:rsidDel="00EB5A25" w:rsidRDefault="00997F82" w:rsidP="00A204CD">
            <w:pPr>
              <w:widowControl w:val="0"/>
              <w:spacing w:before="240" w:after="120" w:line="240" w:lineRule="auto"/>
              <w:ind w:right="85"/>
              <w:jc w:val="both"/>
              <w:rPr>
                <w:del w:id="452" w:author="Autor"/>
                <w:rFonts w:ascii="Arial" w:hAnsi="Arial" w:cs="Arial"/>
                <w:b/>
                <w:bCs/>
                <w:sz w:val="20"/>
                <w:szCs w:val="20"/>
              </w:rPr>
            </w:pPr>
            <w:del w:id="453" w:author="Autor">
              <w:r w:rsidRPr="00D01EF0" w:rsidDel="00EB5A25">
                <w:rPr>
                  <w:rFonts w:ascii="Arial" w:hAnsi="Arial" w:cs="Arial"/>
                  <w:b/>
                  <w:bCs/>
                  <w:sz w:val="20"/>
                  <w:szCs w:val="20"/>
                </w:rPr>
                <w:delText>Forma predloženia prílohy</w:delText>
              </w:r>
            </w:del>
          </w:p>
          <w:p w14:paraId="4C25854A" w14:textId="07DD8E4A" w:rsidR="00997F82" w:rsidRPr="00D01EF0" w:rsidDel="00EB5A25" w:rsidRDefault="00997F82" w:rsidP="00A204CD">
            <w:pPr>
              <w:widowControl w:val="0"/>
              <w:spacing w:before="120" w:after="0" w:line="240" w:lineRule="auto"/>
              <w:ind w:right="85"/>
              <w:jc w:val="both"/>
              <w:rPr>
                <w:del w:id="454" w:author="Autor"/>
                <w:rFonts w:ascii="Arial" w:hAnsi="Arial" w:cs="Arial"/>
                <w:bCs/>
                <w:sz w:val="20"/>
                <w:szCs w:val="20"/>
              </w:rPr>
            </w:pPr>
            <w:del w:id="455" w:author="Autor">
              <w:r w:rsidRPr="00D01EF0" w:rsidDel="00EB5A25">
                <w:rPr>
                  <w:rFonts w:ascii="Arial" w:hAnsi="Arial" w:cs="Arial"/>
                  <w:bCs/>
                  <w:sz w:val="20"/>
                  <w:szCs w:val="20"/>
                </w:rPr>
                <w:delText>Listinná: Originál, alebo úradne overená kópia.</w:delText>
              </w:r>
            </w:del>
          </w:p>
          <w:p w14:paraId="567753EE" w14:textId="59A873B0" w:rsidR="00997F82" w:rsidRPr="00476864" w:rsidRDefault="00997F82" w:rsidP="00A204CD">
            <w:pPr>
              <w:pStyle w:val="Odsekzoznamu"/>
              <w:widowControl w:val="0"/>
              <w:spacing w:before="240" w:after="120" w:line="240" w:lineRule="auto"/>
              <w:ind w:left="85" w:right="85"/>
              <w:contextualSpacing w:val="0"/>
              <w:jc w:val="both"/>
              <w:rPr>
                <w:rFonts w:ascii="Arial Narrow" w:hAnsi="Arial Narrow"/>
                <w:sz w:val="22"/>
              </w:rPr>
            </w:pPr>
            <w:del w:id="456" w:author="Autor">
              <w:r w:rsidRPr="00D01EF0" w:rsidDel="00EB5A25">
                <w:delText>Elektronická: Sken (vo formáte .pdf) na CD/DVD</w:delText>
              </w:r>
            </w:del>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5"/>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4E7718">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4EFE52A5"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4E7718">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21017E37" w14:textId="33C8C03E" w:rsidR="00997F82" w:rsidRPr="00017B59" w:rsidDel="00242461" w:rsidRDefault="00997F82" w:rsidP="004948FE">
            <w:pPr>
              <w:spacing w:before="120" w:after="120" w:line="240" w:lineRule="auto"/>
              <w:ind w:left="85" w:right="85"/>
              <w:jc w:val="both"/>
              <w:rPr>
                <w:del w:id="457" w:author="Auto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ins w:id="458" w:author="Autor">
              <w:r w:rsidR="00EB5A25">
                <w:t xml:space="preserve"> </w:t>
              </w:r>
              <w:r w:rsidR="00EB5A25" w:rsidRPr="00EB5A25">
                <w:rPr>
                  <w:rFonts w:ascii="Arial" w:hAnsi="Arial" w:cs="Arial"/>
                  <w:bCs/>
                  <w:sz w:val="20"/>
                  <w:szCs w:val="20"/>
                </w:rPr>
                <w:t>Formulár sa predkladá vo formáte</w:t>
              </w:r>
              <w:r w:rsidR="00EB5A25">
                <w:rPr>
                  <w:rFonts w:ascii="Arial" w:hAnsi="Arial" w:cs="Arial"/>
                  <w:bCs/>
                  <w:sz w:val="20"/>
                  <w:szCs w:val="20"/>
                </w:rPr>
                <w:t xml:space="preserve"> .</w:t>
              </w:r>
              <w:proofErr w:type="spellStart"/>
              <w:r w:rsidR="00EB5A25">
                <w:rPr>
                  <w:rFonts w:ascii="Arial" w:hAnsi="Arial" w:cs="Arial"/>
                  <w:bCs/>
                  <w:sz w:val="20"/>
                  <w:szCs w:val="20"/>
                </w:rPr>
                <w:t>docx</w:t>
              </w:r>
              <w:proofErr w:type="spellEnd"/>
              <w:r w:rsidR="00EB5A25">
                <w:rPr>
                  <w:rFonts w:ascii="Arial" w:hAnsi="Arial" w:cs="Arial"/>
                  <w:bCs/>
                  <w:sz w:val="20"/>
                  <w:szCs w:val="20"/>
                </w:rPr>
                <w:t>.</w:t>
              </w:r>
            </w:ins>
          </w:p>
          <w:p w14:paraId="17358CB3" w14:textId="33524B47" w:rsidR="00997F82" w:rsidRPr="00D01EF0" w:rsidDel="00EB5A25" w:rsidRDefault="00997F82" w:rsidP="00A204CD">
            <w:pPr>
              <w:spacing w:before="240" w:after="120" w:line="240" w:lineRule="auto"/>
              <w:ind w:right="85"/>
              <w:jc w:val="both"/>
              <w:rPr>
                <w:del w:id="459" w:author="Autor"/>
                <w:rFonts w:ascii="Arial" w:hAnsi="Arial" w:cs="Arial"/>
                <w:b/>
                <w:bCs/>
                <w:sz w:val="20"/>
                <w:szCs w:val="20"/>
              </w:rPr>
            </w:pPr>
            <w:del w:id="460" w:author="Autor">
              <w:r w:rsidRPr="00D01EF0" w:rsidDel="00EB5A25">
                <w:rPr>
                  <w:rFonts w:ascii="Arial" w:hAnsi="Arial" w:cs="Arial"/>
                  <w:b/>
                  <w:bCs/>
                  <w:sz w:val="20"/>
                  <w:szCs w:val="20"/>
                </w:rPr>
                <w:delText>Forma predloženia prílohy</w:delText>
              </w:r>
            </w:del>
          </w:p>
          <w:p w14:paraId="7C637083" w14:textId="6F20BC93" w:rsidR="00997F82" w:rsidRPr="00D01EF0" w:rsidDel="00EB5A25" w:rsidRDefault="00997F82" w:rsidP="00A204CD">
            <w:pPr>
              <w:spacing w:before="120" w:after="0" w:line="240" w:lineRule="auto"/>
              <w:ind w:right="85"/>
              <w:jc w:val="both"/>
              <w:rPr>
                <w:del w:id="461" w:author="Autor"/>
                <w:rFonts w:ascii="Arial" w:hAnsi="Arial" w:cs="Arial"/>
                <w:bCs/>
                <w:sz w:val="20"/>
                <w:szCs w:val="20"/>
              </w:rPr>
            </w:pPr>
            <w:del w:id="462" w:author="Autor">
              <w:r w:rsidRPr="00D01EF0" w:rsidDel="00EB5A25">
                <w:rPr>
                  <w:rFonts w:ascii="Arial" w:hAnsi="Arial" w:cs="Arial"/>
                  <w:bCs/>
                  <w:sz w:val="20"/>
                  <w:szCs w:val="20"/>
                </w:rPr>
                <w:delText>Listinná: Originál</w:delText>
              </w:r>
            </w:del>
          </w:p>
          <w:p w14:paraId="0DE0485B" w14:textId="59393520" w:rsidR="00997F82" w:rsidRPr="00476864" w:rsidRDefault="00997F82" w:rsidP="00A204CD">
            <w:pPr>
              <w:spacing w:before="120" w:after="120" w:line="240" w:lineRule="auto"/>
              <w:ind w:left="85" w:right="85"/>
              <w:jc w:val="both"/>
              <w:rPr>
                <w:rFonts w:ascii="Arial Narrow" w:hAnsi="Arial Narrow" w:cs="Arial"/>
                <w:bCs/>
                <w:sz w:val="22"/>
              </w:rPr>
            </w:pPr>
            <w:del w:id="463" w:author="Autor">
              <w:r w:rsidRPr="00D01EF0" w:rsidDel="00EB5A25">
                <w:rPr>
                  <w:rFonts w:ascii="Arial" w:hAnsi="Arial" w:cs="Arial"/>
                  <w:bCs/>
                  <w:sz w:val="20"/>
                  <w:szCs w:val="20"/>
                </w:rPr>
                <w:delText>Elektronická: Word (vo formáte .doc) na CD/DVD</w:delText>
              </w:r>
            </w:del>
          </w:p>
        </w:tc>
      </w:tr>
      <w:tr w:rsidR="007D58CE" w:rsidRPr="00603E9E" w:rsidDel="00EB5A25" w14:paraId="6E79CCC1" w14:textId="34291199" w:rsidTr="007D58CE">
        <w:tblPrEx>
          <w:tblCellMar>
            <w:left w:w="108" w:type="dxa"/>
            <w:right w:w="108" w:type="dxa"/>
          </w:tblCellMar>
        </w:tblPrEx>
        <w:trPr>
          <w:del w:id="464" w:author="Autor"/>
        </w:trPr>
        <w:tc>
          <w:tcPr>
            <w:tcW w:w="9776" w:type="dxa"/>
            <w:shd w:val="clear" w:color="auto" w:fill="F2F2F2" w:themeFill="background1" w:themeFillShade="F2"/>
          </w:tcPr>
          <w:p w14:paraId="447C4542" w14:textId="22F88C3F" w:rsidR="007D58CE" w:rsidRPr="00603E9E" w:rsidDel="00EB5A25" w:rsidRDefault="007D58CE" w:rsidP="007D58CE">
            <w:pPr>
              <w:pStyle w:val="Odsekzoznamu"/>
              <w:keepNext/>
              <w:numPr>
                <w:ilvl w:val="1"/>
                <w:numId w:val="23"/>
              </w:numPr>
              <w:spacing w:before="120" w:after="120" w:line="240" w:lineRule="auto"/>
              <w:ind w:left="936" w:hanging="709"/>
              <w:rPr>
                <w:del w:id="465" w:author="Autor"/>
                <w:rFonts w:ascii="Arial" w:hAnsi="Arial" w:cs="Arial"/>
                <w:b/>
                <w:color w:val="44546A" w:themeColor="text2"/>
                <w:szCs w:val="19"/>
              </w:rPr>
            </w:pPr>
            <w:del w:id="466" w:author="Autor">
              <w:r w:rsidRPr="00A22728" w:rsidDel="00EB5A25">
                <w:rPr>
                  <w:rFonts w:ascii="Arial" w:hAnsi="Arial" w:cs="Arial"/>
                  <w:b/>
                  <w:color w:val="44546A" w:themeColor="text2"/>
                  <w:szCs w:val="19"/>
                </w:rPr>
                <w:lastRenderedPageBreak/>
                <w:delText xml:space="preserve">Doklady preukazujúce </w:delText>
              </w:r>
              <w:r w:rsidDel="00EB5A25">
                <w:rPr>
                  <w:rFonts w:ascii="Arial" w:hAnsi="Arial" w:cs="Arial"/>
                  <w:b/>
                  <w:color w:val="44546A" w:themeColor="text2"/>
                  <w:szCs w:val="19"/>
                </w:rPr>
                <w:delText>s</w:delText>
              </w:r>
              <w:r w:rsidRPr="004A5C82" w:rsidDel="00EB5A25">
                <w:rPr>
                  <w:rFonts w:ascii="Arial" w:hAnsi="Arial" w:cs="Arial"/>
                  <w:b/>
                  <w:color w:val="44546A" w:themeColor="text2"/>
                  <w:szCs w:val="19"/>
                </w:rPr>
                <w:delText>úlad s požiadavkami v oblasti dopadu projektu na územia sústavy NATURA 2000</w:delText>
              </w:r>
            </w:del>
          </w:p>
        </w:tc>
      </w:tr>
      <w:tr w:rsidR="007D58CE" w:rsidRPr="006A79F0" w:rsidDel="00EB5A25" w14:paraId="70C34CE1" w14:textId="407D2BDF" w:rsidTr="007D58CE">
        <w:tblPrEx>
          <w:tblCellMar>
            <w:left w:w="108" w:type="dxa"/>
            <w:right w:w="108" w:type="dxa"/>
          </w:tblCellMar>
        </w:tblPrEx>
        <w:trPr>
          <w:del w:id="467" w:author="Autor"/>
        </w:trPr>
        <w:tc>
          <w:tcPr>
            <w:tcW w:w="9776" w:type="dxa"/>
          </w:tcPr>
          <w:p w14:paraId="51B0ED1E" w14:textId="0279F40F" w:rsidR="007D58CE" w:rsidRPr="006F5281" w:rsidDel="00EB5A25" w:rsidRDefault="007D58CE" w:rsidP="004B6729">
            <w:pPr>
              <w:pStyle w:val="Odsekzoznamu"/>
              <w:spacing w:before="120" w:after="120" w:line="240" w:lineRule="auto"/>
              <w:ind w:left="85" w:right="85"/>
              <w:contextualSpacing w:val="0"/>
              <w:jc w:val="both"/>
              <w:rPr>
                <w:del w:id="468" w:author="Autor"/>
                <w:rFonts w:ascii="Arial" w:hAnsi="Arial" w:cs="Arial"/>
                <w:bCs/>
                <w:sz w:val="20"/>
                <w:szCs w:val="20"/>
              </w:rPr>
            </w:pPr>
            <w:del w:id="469" w:author="Autor">
              <w:r w:rsidRPr="006F5281" w:rsidDel="00EB5A25">
                <w:rPr>
                  <w:rFonts w:ascii="Arial" w:hAnsi="Arial" w:cs="Arial"/>
                  <w:bCs/>
                  <w:sz w:val="20"/>
                  <w:szCs w:val="20"/>
                </w:rPr>
                <w:delText>V rámci tejto prílohy ŽoPr žiadateľ predkladá pri projekte, pri ktorom realizácia aktivít:</w:delText>
              </w:r>
            </w:del>
          </w:p>
          <w:p w14:paraId="0B856C0C" w14:textId="2DD849D6" w:rsidR="007D58CE" w:rsidRPr="006F5281" w:rsidDel="00EB5A25" w:rsidRDefault="007D58CE" w:rsidP="006F5281">
            <w:pPr>
              <w:pStyle w:val="Odsekzoznamu"/>
              <w:numPr>
                <w:ilvl w:val="0"/>
                <w:numId w:val="55"/>
              </w:numPr>
              <w:spacing w:before="60" w:after="60" w:line="240" w:lineRule="auto"/>
              <w:ind w:left="522" w:right="85"/>
              <w:jc w:val="both"/>
              <w:rPr>
                <w:del w:id="470" w:author="Autor"/>
                <w:rFonts w:ascii="Arial" w:hAnsi="Arial" w:cs="Arial"/>
                <w:bCs/>
                <w:sz w:val="20"/>
                <w:szCs w:val="20"/>
              </w:rPr>
            </w:pPr>
            <w:del w:id="471" w:author="Autor">
              <w:r w:rsidRPr="006F5281" w:rsidDel="00EB5A25">
                <w:rPr>
                  <w:rFonts w:ascii="Arial" w:hAnsi="Arial" w:cs="Arial"/>
                  <w:bCs/>
                  <w:sz w:val="20"/>
                  <w:szCs w:val="20"/>
                </w:rPr>
                <w:delText xml:space="preserve">priamo zasahuje na územie patriace do európskej sústavy chránených území Natura 2000, alebo pri ktorom je pravdepodobné, že môže mať samostatne alebo s iným projektom alebo plánom na tieto územia významný vplyv, </w:delText>
              </w:r>
              <w:r w:rsidRPr="006F5281" w:rsidDel="00EB5A25">
                <w:rPr>
                  <w:rFonts w:ascii="Arial" w:hAnsi="Arial" w:cs="Arial"/>
                  <w:b/>
                  <w:bCs/>
                  <w:sz w:val="20"/>
                  <w:szCs w:val="20"/>
                </w:rPr>
                <w:delText>odborné stanovisko</w:delText>
              </w:r>
              <w:r w:rsidRPr="006F5281" w:rsidDel="00EB5A25">
                <w:rPr>
                  <w:rFonts w:ascii="Arial" w:hAnsi="Arial" w:cs="Arial"/>
                  <w:bCs/>
                  <w:sz w:val="20"/>
                  <w:szCs w:val="20"/>
                </w:rPr>
                <w:delText xml:space="preserve"> (formou právoplatného rozhodnutia) </w:delText>
              </w:r>
              <w:r w:rsidRPr="006F5281" w:rsidDel="00EB5A25">
                <w:rPr>
                  <w:rFonts w:ascii="Arial" w:hAnsi="Arial" w:cs="Arial"/>
                  <w:b/>
                  <w:bCs/>
                  <w:sz w:val="20"/>
                  <w:szCs w:val="20"/>
                </w:rPr>
                <w:delText>okresného úradu v sídle kraja</w:delText>
              </w:r>
              <w:r w:rsidRPr="006F5281" w:rsidDel="00EB5A25">
                <w:rPr>
                  <w:rFonts w:ascii="Arial" w:hAnsi="Arial" w:cs="Arial"/>
                  <w:bCs/>
                  <w:sz w:val="20"/>
                  <w:szCs w:val="20"/>
                </w:rPr>
                <w:delText xml:space="preserve"> vydané </w:delText>
              </w:r>
              <w:r w:rsidRPr="006F5281" w:rsidDel="00EB5A25">
                <w:rPr>
                  <w:rFonts w:ascii="Arial" w:hAnsi="Arial" w:cs="Arial"/>
                  <w:b/>
                  <w:bCs/>
                  <w:sz w:val="20"/>
                  <w:szCs w:val="20"/>
                </w:rPr>
                <w:delText>podľa § 28 zákona č. 543/2002 Z. z. o ochrane prírody a krajiny</w:delText>
              </w:r>
              <w:r w:rsidRPr="006F5281" w:rsidDel="00EB5A25">
                <w:rPr>
                  <w:rFonts w:ascii="Arial" w:hAnsi="Arial" w:cs="Arial"/>
                  <w:bCs/>
                  <w:sz w:val="20"/>
                  <w:szCs w:val="20"/>
                </w:rPr>
                <w:delText xml:space="preserve"> </w:delText>
              </w:r>
              <w:r w:rsidRPr="006F5281" w:rsidDel="00EB5A25">
                <w:rPr>
                  <w:rFonts w:ascii="Arial" w:hAnsi="Arial" w:cs="Arial"/>
                  <w:b/>
                  <w:bCs/>
                  <w:sz w:val="20"/>
                  <w:szCs w:val="20"/>
                </w:rPr>
                <w:delText>k možnosti významného vplyvu projektu na územia patriace do európskej sústavy chránených území Natura 2000</w:delText>
              </w:r>
              <w:r w:rsidRPr="006F5281" w:rsidDel="00EB5A25">
                <w:rPr>
                  <w:rFonts w:ascii="Arial" w:hAnsi="Arial" w:cs="Arial"/>
                  <w:bCs/>
                  <w:sz w:val="20"/>
                  <w:szCs w:val="20"/>
                </w:rPr>
                <w:delText>, pričom zo stanoviska musí byť zrejmé, že aktivity projektu, resp. projekt pravdepodobne nebude mať významný nepriaznivý vplyv na územia patriace do európskej sústavy chránených území Natura 2000;</w:delText>
              </w:r>
            </w:del>
          </w:p>
          <w:p w14:paraId="188EBB2A" w14:textId="1F9726F4" w:rsidR="007D58CE" w:rsidRPr="006F5281" w:rsidDel="00EB5A25" w:rsidRDefault="007D58CE" w:rsidP="006F5281">
            <w:pPr>
              <w:pStyle w:val="Odsekzoznamu"/>
              <w:numPr>
                <w:ilvl w:val="0"/>
                <w:numId w:val="55"/>
              </w:numPr>
              <w:spacing w:before="60" w:after="60" w:line="240" w:lineRule="auto"/>
              <w:ind w:left="522" w:right="85"/>
              <w:jc w:val="both"/>
              <w:rPr>
                <w:del w:id="472" w:author="Autor"/>
                <w:rFonts w:ascii="Arial" w:hAnsi="Arial" w:cs="Arial"/>
                <w:bCs/>
                <w:sz w:val="20"/>
                <w:szCs w:val="20"/>
              </w:rPr>
            </w:pPr>
            <w:del w:id="473" w:author="Autor">
              <w:r w:rsidRPr="006F5281" w:rsidDel="00EB5A25">
                <w:rPr>
                  <w:rFonts w:ascii="Arial" w:hAnsi="Arial" w:cs="Arial"/>
                  <w:bCs/>
                  <w:sz w:val="20"/>
                  <w:szCs w:val="20"/>
                </w:rPr>
                <w:delText xml:space="preserve">nezasahuje na územia patriace do európskej sústavy chránených území Natura 2000, resp. pri ktorom je pravdepodobné, že realizácia aktivít nemôže mať samostatne alebo v kombinácii s iným projektom alebo plánom na tieto územia významný vplyv, </w:delText>
              </w:r>
              <w:r w:rsidRPr="006F5281" w:rsidDel="00EB5A25">
                <w:rPr>
                  <w:rFonts w:ascii="Arial" w:hAnsi="Arial" w:cs="Arial"/>
                  <w:b/>
                  <w:bCs/>
                  <w:sz w:val="20"/>
                  <w:szCs w:val="20"/>
                </w:rPr>
                <w:delText>vyjadrenie okresného úradu podľa § 9 zákona o ochrane prírody a krajiny k plánovanej činnosti</w:delText>
              </w:r>
              <w:r w:rsidRPr="006F5281" w:rsidDel="00EB5A25">
                <w:rPr>
                  <w:rFonts w:ascii="Arial" w:hAnsi="Arial" w:cs="Arial"/>
                  <w:bCs/>
                  <w:sz w:val="20"/>
                  <w:szCs w:val="20"/>
                </w:rPr>
                <w:delText>,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ktorá bola predmetom vyjadrenia, lokalizáciu navrhovanej činnosti (projektu), a</w:delText>
              </w:r>
              <w:r w:rsidR="003154B9" w:rsidRPr="006F5281" w:rsidDel="00EB5A25">
                <w:rPr>
                  <w:rFonts w:ascii="Arial" w:hAnsi="Arial" w:cs="Arial"/>
                  <w:bCs/>
                  <w:sz w:val="20"/>
                  <w:szCs w:val="20"/>
                </w:rPr>
                <w:delText> </w:delText>
              </w:r>
              <w:r w:rsidRPr="006F5281" w:rsidDel="00EB5A25">
                <w:rPr>
                  <w:rFonts w:ascii="Arial" w:hAnsi="Arial" w:cs="Arial"/>
                  <w:bCs/>
                  <w:sz w:val="20"/>
                  <w:szCs w:val="20"/>
                </w:rPr>
                <w:delText>to až na úrovni parciel, ak je to potrebné pre posúdenie navrhovanej činnosti (projektu) a vyjadrenie príslušného orgánu k navrhovanej činnosti (projektu).</w:delText>
              </w:r>
            </w:del>
          </w:p>
          <w:p w14:paraId="6EF0A015" w14:textId="2E8FF10D" w:rsidR="007D58CE" w:rsidDel="00EB5A25" w:rsidRDefault="007D58CE" w:rsidP="004B6729">
            <w:pPr>
              <w:pStyle w:val="Odsekzoznamu"/>
              <w:spacing w:before="240" w:after="120" w:line="240" w:lineRule="auto"/>
              <w:ind w:left="142" w:right="85"/>
              <w:contextualSpacing w:val="0"/>
              <w:jc w:val="both"/>
              <w:rPr>
                <w:del w:id="474" w:author="Autor"/>
                <w:rFonts w:ascii="Arial" w:hAnsi="Arial" w:cs="Arial"/>
                <w:bCs/>
                <w:sz w:val="20"/>
                <w:szCs w:val="20"/>
              </w:rPr>
            </w:pPr>
            <w:del w:id="475" w:author="Autor">
              <w:r w:rsidRPr="006F5281" w:rsidDel="00EB5A25">
                <w:rPr>
                  <w:rFonts w:ascii="Arial" w:hAnsi="Arial" w:cs="Arial"/>
                  <w:bCs/>
                  <w:sz w:val="20"/>
                  <w:szCs w:val="20"/>
                </w:rPr>
                <w:delText xml:space="preserve">Predloženie prílohy sa netýka žiadateľov, ktorí v rámci </w:delText>
              </w:r>
              <w:r w:rsidRPr="006F5281" w:rsidDel="00EB5A25">
                <w:rPr>
                  <w:rFonts w:ascii="Arial" w:hAnsi="Arial" w:cs="Arial"/>
                  <w:bCs/>
                  <w:i/>
                  <w:sz w:val="20"/>
                  <w:szCs w:val="20"/>
                </w:rPr>
                <w:delText>Dokladov preukazujúcich plnenie požiadaviek v oblasti posudzovania vplyvov na životné prostredie</w:delText>
              </w:r>
              <w:r w:rsidRPr="006F5281" w:rsidDel="00EB5A25">
                <w:rPr>
                  <w:rFonts w:ascii="Arial" w:hAnsi="Arial" w:cs="Arial"/>
                  <w:bCs/>
                  <w:sz w:val="20"/>
                  <w:szCs w:val="20"/>
                </w:rPr>
                <w:delText xml:space="preserve"> predkladajú platné záverečné stanovisko alebo rozhodnutie zo zisťovacieho konania, nakoľko vyjadrenie príslušného orgánu bolo vydané v rámci zisťovacieho konania, resp. povinného hodnotenia.</w:delText>
              </w:r>
            </w:del>
          </w:p>
          <w:p w14:paraId="36AEF394" w14:textId="631F3D3D" w:rsidR="00CB08D8" w:rsidRPr="00D01EF0" w:rsidDel="00EB5A25" w:rsidRDefault="00CB08D8" w:rsidP="006F5281">
            <w:pPr>
              <w:pStyle w:val="Odsekzoznamu"/>
              <w:spacing w:before="240" w:after="120" w:line="240" w:lineRule="auto"/>
              <w:ind w:left="142" w:right="85"/>
              <w:contextualSpacing w:val="0"/>
              <w:jc w:val="both"/>
              <w:rPr>
                <w:del w:id="476" w:author="Autor"/>
                <w:rFonts w:ascii="Arial" w:hAnsi="Arial" w:cs="Arial"/>
                <w:bCs/>
                <w:sz w:val="20"/>
                <w:szCs w:val="20"/>
              </w:rPr>
            </w:pPr>
          </w:p>
        </w:tc>
      </w:tr>
      <w:tr w:rsidR="00997F82" w:rsidRPr="00603E9E" w:rsidDel="00EB5A25" w14:paraId="187D5CE9" w14:textId="48D778A4" w:rsidTr="004461E5">
        <w:tblPrEx>
          <w:tblCellMar>
            <w:left w:w="108" w:type="dxa"/>
            <w:right w:w="108" w:type="dxa"/>
          </w:tblCellMar>
        </w:tblPrEx>
        <w:trPr>
          <w:del w:id="477" w:author="Autor"/>
        </w:trPr>
        <w:tc>
          <w:tcPr>
            <w:tcW w:w="9776" w:type="dxa"/>
            <w:shd w:val="clear" w:color="auto" w:fill="F2F2F2" w:themeFill="background1" w:themeFillShade="F2"/>
          </w:tcPr>
          <w:p w14:paraId="0E2765E9" w14:textId="6600D425" w:rsidR="00997F82" w:rsidRPr="00603E9E" w:rsidDel="00EB5A25" w:rsidRDefault="00997F82" w:rsidP="00997F82">
            <w:pPr>
              <w:pStyle w:val="Odsekzoznamu"/>
              <w:keepNext/>
              <w:numPr>
                <w:ilvl w:val="1"/>
                <w:numId w:val="23"/>
              </w:numPr>
              <w:spacing w:before="120" w:after="120" w:line="240" w:lineRule="auto"/>
              <w:ind w:left="936" w:hanging="709"/>
              <w:rPr>
                <w:del w:id="478" w:author="Autor"/>
                <w:rFonts w:ascii="Arial" w:hAnsi="Arial" w:cs="Arial"/>
                <w:b/>
                <w:color w:val="44546A" w:themeColor="text2"/>
                <w:szCs w:val="19"/>
              </w:rPr>
            </w:pPr>
            <w:del w:id="479" w:author="Autor">
              <w:r w:rsidRPr="00A22728" w:rsidDel="00EB5A25">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EB5A25" w14:paraId="5C096CCA" w14:textId="5718BAB7" w:rsidTr="004461E5">
        <w:tblPrEx>
          <w:tblCellMar>
            <w:left w:w="108" w:type="dxa"/>
            <w:right w:w="108" w:type="dxa"/>
          </w:tblCellMar>
        </w:tblPrEx>
        <w:trPr>
          <w:del w:id="480" w:author="Autor"/>
        </w:trPr>
        <w:tc>
          <w:tcPr>
            <w:tcW w:w="9776" w:type="dxa"/>
            <w:tcBorders>
              <w:bottom w:val="single" w:sz="4" w:space="0" w:color="auto"/>
            </w:tcBorders>
          </w:tcPr>
          <w:p w14:paraId="795EAB18" w14:textId="52C4BF56" w:rsidR="00997F82" w:rsidRPr="00CE0A9F" w:rsidDel="00EB5A25" w:rsidRDefault="00997F82" w:rsidP="004E7718">
            <w:pPr>
              <w:pStyle w:val="Odsekzoznamu"/>
              <w:spacing w:before="120" w:after="120" w:line="240" w:lineRule="auto"/>
              <w:ind w:left="0" w:right="85"/>
              <w:contextualSpacing w:val="0"/>
              <w:jc w:val="both"/>
              <w:rPr>
                <w:del w:id="481" w:author="Autor"/>
                <w:rFonts w:ascii="Arial" w:hAnsi="Arial" w:cs="Arial"/>
                <w:bCs/>
                <w:sz w:val="20"/>
                <w:szCs w:val="20"/>
              </w:rPr>
            </w:pPr>
            <w:del w:id="482" w:author="Autor">
              <w:r w:rsidRPr="00D01EF0" w:rsidDel="00EB5A25">
                <w:rPr>
                  <w:rFonts w:ascii="Arial" w:hAnsi="Arial" w:cs="Arial"/>
                  <w:bCs/>
                  <w:sz w:val="20"/>
                  <w:szCs w:val="20"/>
                </w:rPr>
                <w:delText xml:space="preserve">V rámci tejto prílohy žiadateľ predkladá </w:delText>
              </w:r>
              <w:r w:rsidRPr="00F86B47" w:rsidDel="00EB5A25">
                <w:rPr>
                  <w:rFonts w:ascii="Arial" w:hAnsi="Arial" w:cs="Arial"/>
                  <w:bCs/>
                  <w:sz w:val="20"/>
                  <w:szCs w:val="20"/>
                </w:rPr>
                <w:delText>jed</w:delText>
              </w:r>
              <w:r w:rsidDel="00EB5A25">
                <w:rPr>
                  <w:rFonts w:ascii="Arial" w:hAnsi="Arial" w:cs="Arial"/>
                  <w:bCs/>
                  <w:sz w:val="20"/>
                  <w:szCs w:val="20"/>
                </w:rPr>
                <w:delText>e</w:delText>
              </w:r>
              <w:r w:rsidRPr="00F86B47" w:rsidDel="00EB5A25">
                <w:rPr>
                  <w:rFonts w:ascii="Arial" w:hAnsi="Arial" w:cs="Arial"/>
                  <w:bCs/>
                  <w:sz w:val="20"/>
                  <w:szCs w:val="20"/>
                </w:rPr>
                <w:delText>n z</w:delText>
              </w:r>
              <w:r w:rsidDel="00EB5A25">
                <w:rPr>
                  <w:rFonts w:ascii="Arial" w:hAnsi="Arial" w:cs="Arial"/>
                  <w:bCs/>
                  <w:sz w:val="20"/>
                  <w:szCs w:val="20"/>
                </w:rPr>
                <w:delText> </w:delText>
              </w:r>
              <w:r w:rsidRPr="00F86B47" w:rsidDel="00EB5A25">
                <w:rPr>
                  <w:rFonts w:ascii="Arial" w:hAnsi="Arial" w:cs="Arial"/>
                  <w:bCs/>
                  <w:sz w:val="20"/>
                  <w:szCs w:val="20"/>
                </w:rPr>
                <w:delText>nasledovných</w:delText>
              </w:r>
              <w:r w:rsidDel="00EB5A25">
                <w:rPr>
                  <w:rFonts w:ascii="Arial" w:hAnsi="Arial" w:cs="Arial"/>
                  <w:bCs/>
                  <w:sz w:val="20"/>
                  <w:szCs w:val="20"/>
                </w:rPr>
                <w:delText xml:space="preserve"> dokladov: </w:delText>
              </w:r>
            </w:del>
          </w:p>
          <w:p w14:paraId="3FD6A484" w14:textId="6B0A685E" w:rsidR="00997F82" w:rsidRPr="00CE0A9F" w:rsidDel="00EB5A25" w:rsidRDefault="00997F82" w:rsidP="00FF6C9B">
            <w:pPr>
              <w:pStyle w:val="Odsekzoznamu"/>
              <w:numPr>
                <w:ilvl w:val="0"/>
                <w:numId w:val="54"/>
              </w:numPr>
              <w:spacing w:before="60" w:after="60" w:line="240" w:lineRule="auto"/>
              <w:ind w:left="664" w:right="85"/>
              <w:contextualSpacing w:val="0"/>
              <w:jc w:val="both"/>
              <w:rPr>
                <w:del w:id="483" w:author="Autor"/>
                <w:rFonts w:ascii="Arial" w:hAnsi="Arial" w:cs="Arial"/>
                <w:bCs/>
                <w:sz w:val="20"/>
                <w:szCs w:val="20"/>
              </w:rPr>
            </w:pPr>
            <w:del w:id="484" w:author="Autor">
              <w:r w:rsidRPr="00CE0A9F" w:rsidDel="00EB5A25">
                <w:rPr>
                  <w:rFonts w:ascii="Arial" w:hAnsi="Arial" w:cs="Arial"/>
                  <w:bCs/>
                  <w:sz w:val="20"/>
                  <w:szCs w:val="20"/>
                </w:rPr>
                <w:delText>platné záverečné stanovisko z posúdenia vplyvov navrhovanej činnosti, resp. jej zmeny na životné</w:delText>
              </w:r>
              <w:r w:rsidDel="00EB5A25">
                <w:rPr>
                  <w:rFonts w:ascii="Arial" w:hAnsi="Arial" w:cs="Arial"/>
                  <w:bCs/>
                  <w:sz w:val="20"/>
                  <w:szCs w:val="20"/>
                </w:rPr>
                <w:delText xml:space="preserve"> </w:delText>
              </w:r>
              <w:r w:rsidRPr="00CE0A9F" w:rsidDel="00EB5A25">
                <w:rPr>
                  <w:rFonts w:ascii="Arial" w:hAnsi="Arial" w:cs="Arial"/>
                  <w:bCs/>
                  <w:sz w:val="20"/>
                  <w:szCs w:val="20"/>
                </w:rPr>
                <w:delText>prostredie podľa zákona o posudzovaní vplyvov (v prípade zmeny navrhovanej činnosti je žiadateľ povinný</w:delText>
              </w:r>
              <w:r w:rsidDel="00EB5A25">
                <w:rPr>
                  <w:rFonts w:ascii="Arial" w:hAnsi="Arial" w:cs="Arial"/>
                  <w:bCs/>
                  <w:sz w:val="20"/>
                  <w:szCs w:val="20"/>
                </w:rPr>
                <w:delText xml:space="preserve"> </w:delText>
              </w:r>
              <w:r w:rsidRPr="00CE0A9F" w:rsidDel="00EB5A25">
                <w:rPr>
                  <w:rFonts w:ascii="Arial" w:hAnsi="Arial" w:cs="Arial"/>
                  <w:bCs/>
                  <w:sz w:val="20"/>
                  <w:szCs w:val="20"/>
                </w:rPr>
                <w:delText>predložiť pôvodné záverečné stanovisko z posúdenia vplyvov na životné prostredie, ako aj záverečné</w:delText>
              </w:r>
              <w:r w:rsidDel="00EB5A25">
                <w:rPr>
                  <w:rFonts w:ascii="Arial" w:hAnsi="Arial" w:cs="Arial"/>
                  <w:bCs/>
                  <w:sz w:val="20"/>
                  <w:szCs w:val="20"/>
                </w:rPr>
                <w:delText xml:space="preserve"> </w:delText>
              </w:r>
              <w:r w:rsidRPr="00CE0A9F" w:rsidDel="00EB5A25">
                <w:rPr>
                  <w:rFonts w:ascii="Arial" w:hAnsi="Arial" w:cs="Arial"/>
                  <w:bCs/>
                  <w:sz w:val="20"/>
                  <w:szCs w:val="20"/>
                </w:rPr>
                <w:delText>stanovisko z posúdenia zmeny navrhovanej činnosti, ak zmena činnosti podliehala povinnému hodnoteniu</w:delText>
              </w:r>
              <w:r w:rsidDel="00EB5A25">
                <w:rPr>
                  <w:rFonts w:ascii="Arial" w:hAnsi="Arial" w:cs="Arial"/>
                  <w:bCs/>
                  <w:sz w:val="20"/>
                  <w:szCs w:val="20"/>
                </w:rPr>
                <w:delText xml:space="preserve"> </w:delText>
              </w:r>
              <w:r w:rsidRPr="00CE0A9F" w:rsidDel="00EB5A25">
                <w:rPr>
                  <w:rFonts w:ascii="Arial" w:hAnsi="Arial" w:cs="Arial"/>
                  <w:bCs/>
                  <w:sz w:val="20"/>
                  <w:szCs w:val="20"/>
                </w:rPr>
                <w:delText>alebo z rozhodnutia zo zisťovacieho konania vyplynulo, že sa navrhovaná zmena činnosti bude ďalej</w:delText>
              </w:r>
              <w:r w:rsidDel="00EB5A25">
                <w:rPr>
                  <w:rFonts w:ascii="Arial" w:hAnsi="Arial" w:cs="Arial"/>
                  <w:bCs/>
                  <w:sz w:val="20"/>
                  <w:szCs w:val="20"/>
                </w:rPr>
                <w:delText xml:space="preserve"> </w:delText>
              </w:r>
              <w:r w:rsidRPr="00CE0A9F" w:rsidDel="00EB5A25">
                <w:rPr>
                  <w:rFonts w:ascii="Arial" w:hAnsi="Arial" w:cs="Arial"/>
                  <w:bCs/>
                  <w:sz w:val="20"/>
                  <w:szCs w:val="20"/>
                </w:rPr>
                <w:delText>posudzovať). Záverečné stanovisko musí okrem povinných náležitostí, celkového hodnotenia vplyvov</w:delText>
              </w:r>
              <w:r w:rsidDel="00EB5A25">
                <w:rPr>
                  <w:rFonts w:ascii="Arial" w:hAnsi="Arial" w:cs="Arial"/>
                  <w:bCs/>
                  <w:sz w:val="20"/>
                  <w:szCs w:val="20"/>
                </w:rPr>
                <w:delText xml:space="preserve"> </w:delText>
              </w:r>
              <w:r w:rsidRPr="00CE0A9F" w:rsidDel="00EB5A25">
                <w:rPr>
                  <w:rFonts w:ascii="Arial" w:hAnsi="Arial" w:cs="Arial"/>
                  <w:bCs/>
                  <w:sz w:val="20"/>
                  <w:szCs w:val="20"/>
                </w:rPr>
                <w:delText>navrhovanej činnosti, alebo jej zmeny na životné prostredie obsahovať aj informáciu, že príslušný orgán</w:delText>
              </w:r>
              <w:r w:rsidDel="00EB5A25">
                <w:rPr>
                  <w:rFonts w:ascii="Arial" w:hAnsi="Arial" w:cs="Arial"/>
                  <w:bCs/>
                  <w:sz w:val="20"/>
                  <w:szCs w:val="20"/>
                </w:rPr>
                <w:delText xml:space="preserve"> </w:delText>
              </w:r>
              <w:r w:rsidRPr="00CE0A9F" w:rsidDel="00EB5A25">
                <w:rPr>
                  <w:rFonts w:ascii="Arial" w:hAnsi="Arial" w:cs="Arial"/>
                  <w:bCs/>
                  <w:sz w:val="20"/>
                  <w:szCs w:val="20"/>
                </w:rPr>
                <w:delText>súhlasí s navrhovanou činnosťou alebo jej zmenou, alebo</w:delText>
              </w:r>
            </w:del>
          </w:p>
          <w:p w14:paraId="28722BE7" w14:textId="713B114E" w:rsidR="00997F82" w:rsidRPr="000752CD" w:rsidDel="00EB5A25" w:rsidRDefault="00997F82" w:rsidP="00FF6C9B">
            <w:pPr>
              <w:pStyle w:val="Odsekzoznamu"/>
              <w:numPr>
                <w:ilvl w:val="0"/>
                <w:numId w:val="54"/>
              </w:numPr>
              <w:spacing w:before="60" w:after="60" w:line="240" w:lineRule="auto"/>
              <w:ind w:left="664" w:right="85"/>
              <w:contextualSpacing w:val="0"/>
              <w:jc w:val="both"/>
              <w:rPr>
                <w:del w:id="485" w:author="Autor"/>
                <w:rFonts w:ascii="Arial" w:hAnsi="Arial" w:cs="Arial"/>
                <w:bCs/>
                <w:sz w:val="20"/>
                <w:szCs w:val="20"/>
              </w:rPr>
            </w:pPr>
            <w:del w:id="486" w:author="Autor">
              <w:r w:rsidRPr="00CE0A9F" w:rsidDel="00EB5A25">
                <w:rPr>
                  <w:rFonts w:ascii="Arial" w:hAnsi="Arial" w:cs="Arial"/>
                  <w:bCs/>
                  <w:sz w:val="20"/>
                  <w:szCs w:val="20"/>
                </w:rPr>
                <w:delText>rozhodnutie zo zisťovacieho konania o tom, že navrhovaná činnosť, resp. zmena navrhovanej činnosti</w:delText>
              </w:r>
              <w:r w:rsidDel="00EB5A25">
                <w:rPr>
                  <w:rFonts w:ascii="Arial" w:hAnsi="Arial" w:cs="Arial"/>
                  <w:bCs/>
                  <w:sz w:val="20"/>
                  <w:szCs w:val="20"/>
                </w:rPr>
                <w:delText xml:space="preserve"> </w:delText>
              </w:r>
              <w:r w:rsidRPr="000752CD" w:rsidDel="00EB5A25">
                <w:rPr>
                  <w:rFonts w:ascii="Arial" w:hAnsi="Arial" w:cs="Arial"/>
                  <w:bCs/>
                  <w:sz w:val="20"/>
                  <w:szCs w:val="20"/>
                </w:rPr>
                <w:delText>nepodlieha posudzovaniu vplyvov na životné prostredie podľa zákona o posudzovaní vplyvov (v prípade</w:delText>
              </w:r>
              <w:r w:rsidDel="00EB5A25">
                <w:rPr>
                  <w:rFonts w:ascii="Arial" w:hAnsi="Arial" w:cs="Arial"/>
                  <w:bCs/>
                  <w:sz w:val="20"/>
                  <w:szCs w:val="20"/>
                </w:rPr>
                <w:delText xml:space="preserve"> </w:delText>
              </w:r>
              <w:r w:rsidRPr="000752CD" w:rsidDel="00EB5A25">
                <w:rPr>
                  <w:rFonts w:ascii="Arial" w:hAnsi="Arial" w:cs="Arial"/>
                  <w:bCs/>
                  <w:sz w:val="20"/>
                  <w:szCs w:val="20"/>
                </w:rPr>
                <w:delText>zmeny navrhovanej činnosti je žiadateľ povinný súčasne predložiť aj relevantný doklad k</w:delText>
              </w:r>
              <w:r w:rsidDel="00EB5A25">
                <w:rPr>
                  <w:rFonts w:ascii="Arial" w:hAnsi="Arial" w:cs="Arial"/>
                  <w:bCs/>
                  <w:sz w:val="20"/>
                  <w:szCs w:val="20"/>
                </w:rPr>
                <w:delText> </w:delText>
              </w:r>
              <w:r w:rsidRPr="000752CD" w:rsidDel="00EB5A25">
                <w:rPr>
                  <w:rFonts w:ascii="Arial" w:hAnsi="Arial" w:cs="Arial"/>
                  <w:bCs/>
                  <w:sz w:val="20"/>
                  <w:szCs w:val="20"/>
                </w:rPr>
                <w:delText>pôvodne</w:delText>
              </w:r>
              <w:r w:rsidDel="00EB5A25">
                <w:rPr>
                  <w:rFonts w:ascii="Arial" w:hAnsi="Arial" w:cs="Arial"/>
                  <w:bCs/>
                  <w:sz w:val="20"/>
                  <w:szCs w:val="20"/>
                </w:rPr>
                <w:delText xml:space="preserve"> </w:delText>
              </w:r>
              <w:r w:rsidRPr="000752CD" w:rsidDel="00EB5A25">
                <w:rPr>
                  <w:rFonts w:ascii="Arial" w:hAnsi="Arial" w:cs="Arial"/>
                  <w:bCs/>
                  <w:sz w:val="20"/>
                  <w:szCs w:val="20"/>
                </w:rPr>
                <w:delText>navrhovanej činnosti), alebo</w:delText>
              </w:r>
            </w:del>
          </w:p>
          <w:p w14:paraId="3F0B0F7D" w14:textId="2A558FBC" w:rsidR="00997F82" w:rsidDel="00EB5A25" w:rsidRDefault="00997F82" w:rsidP="00FF6C9B">
            <w:pPr>
              <w:pStyle w:val="Odsekzoznamu"/>
              <w:numPr>
                <w:ilvl w:val="0"/>
                <w:numId w:val="54"/>
              </w:numPr>
              <w:spacing w:before="60" w:after="60" w:line="240" w:lineRule="auto"/>
              <w:ind w:left="664" w:right="85"/>
              <w:contextualSpacing w:val="0"/>
              <w:jc w:val="both"/>
              <w:rPr>
                <w:del w:id="487" w:author="Autor"/>
                <w:rFonts w:ascii="Arial" w:hAnsi="Arial" w:cs="Arial"/>
                <w:bCs/>
                <w:sz w:val="20"/>
                <w:szCs w:val="20"/>
              </w:rPr>
            </w:pPr>
            <w:del w:id="488" w:author="Autor">
              <w:r w:rsidRPr="00CE0A9F" w:rsidDel="00EB5A25">
                <w:rPr>
                  <w:rFonts w:ascii="Arial" w:hAnsi="Arial" w:cs="Arial"/>
                  <w:bCs/>
                  <w:sz w:val="20"/>
                  <w:szCs w:val="20"/>
                </w:rPr>
                <w:delText>rozhodnutie príslušného orgánu podľa § 19 ods. 1 zákona o posudzovaní vplyvov o tom, že</w:delText>
              </w:r>
              <w:r w:rsidDel="00EB5A25">
                <w:rPr>
                  <w:rFonts w:ascii="Arial" w:hAnsi="Arial" w:cs="Arial"/>
                  <w:bCs/>
                  <w:sz w:val="20"/>
                  <w:szCs w:val="20"/>
                </w:rPr>
                <w:delText xml:space="preserve"> </w:delText>
              </w:r>
              <w:r w:rsidRPr="000752CD" w:rsidDel="00EB5A25">
                <w:rPr>
                  <w:rFonts w:ascii="Arial" w:hAnsi="Arial" w:cs="Arial"/>
                  <w:bCs/>
                  <w:sz w:val="20"/>
                  <w:szCs w:val="20"/>
                </w:rPr>
                <w:delText>navrhovaná činnosť alebo jej zmena nepodlieha posudzovaniu vplyvov na životné prostredie podľa zákona</w:delText>
              </w:r>
              <w:r w:rsidDel="00EB5A25">
                <w:rPr>
                  <w:rFonts w:ascii="Arial" w:hAnsi="Arial" w:cs="Arial"/>
                  <w:bCs/>
                  <w:sz w:val="20"/>
                  <w:szCs w:val="20"/>
                </w:rPr>
                <w:delText xml:space="preserve"> </w:delText>
              </w:r>
              <w:r w:rsidRPr="000752CD" w:rsidDel="00EB5A25">
                <w:rPr>
                  <w:rFonts w:ascii="Arial" w:hAnsi="Arial" w:cs="Arial"/>
                  <w:bCs/>
                  <w:sz w:val="20"/>
                  <w:szCs w:val="20"/>
                </w:rPr>
                <w:delText>o posudzovaní vplyvov, alebo</w:delText>
              </w:r>
            </w:del>
          </w:p>
          <w:p w14:paraId="265E0EB2" w14:textId="30BD2928" w:rsidR="00997F82" w:rsidRPr="005C5863" w:rsidDel="00EB5A25" w:rsidRDefault="00997F82" w:rsidP="00FF6C9B">
            <w:pPr>
              <w:pStyle w:val="Odsekzoznamu"/>
              <w:numPr>
                <w:ilvl w:val="0"/>
                <w:numId w:val="54"/>
              </w:numPr>
              <w:spacing w:before="60" w:after="60" w:line="240" w:lineRule="auto"/>
              <w:ind w:left="664" w:right="85"/>
              <w:contextualSpacing w:val="0"/>
              <w:jc w:val="both"/>
              <w:rPr>
                <w:del w:id="489" w:author="Autor"/>
                <w:rFonts w:ascii="Arial" w:hAnsi="Arial" w:cs="Arial"/>
                <w:bCs/>
                <w:sz w:val="20"/>
                <w:szCs w:val="20"/>
              </w:rPr>
            </w:pPr>
            <w:del w:id="490" w:author="Autor">
              <w:r w:rsidRPr="000752CD" w:rsidDel="00EB5A25">
                <w:rPr>
                  <w:rFonts w:ascii="Arial" w:hAnsi="Arial" w:cs="Arial"/>
                  <w:bCs/>
                  <w:sz w:val="20"/>
                  <w:szCs w:val="20"/>
                </w:rPr>
                <w:delText>vyjadrenie príslušného orgánu o tom, že navrhovaná činnosť, resp. zmena navrhovanej činnosti</w:delText>
              </w:r>
              <w:r w:rsidDel="00EB5A25">
                <w:rPr>
                  <w:rFonts w:ascii="Arial" w:hAnsi="Arial" w:cs="Arial"/>
                  <w:bCs/>
                  <w:sz w:val="20"/>
                  <w:szCs w:val="20"/>
                </w:rPr>
                <w:delText xml:space="preserve"> </w:delText>
              </w:r>
              <w:r w:rsidRPr="000752CD" w:rsidDel="00EB5A25">
                <w:rPr>
                  <w:rFonts w:ascii="Arial" w:hAnsi="Arial" w:cs="Arial"/>
                  <w:bCs/>
                  <w:sz w:val="20"/>
                  <w:szCs w:val="20"/>
                </w:rPr>
                <w:delText>nepodlieha posudzovaniu vplyvov na životné prostredie podľa zákona o posudzovaní vplyvov. Z</w:delText>
              </w:r>
              <w:r w:rsidDel="00EB5A25">
                <w:rPr>
                  <w:rFonts w:ascii="Arial" w:hAnsi="Arial" w:cs="Arial"/>
                  <w:bCs/>
                  <w:sz w:val="20"/>
                  <w:szCs w:val="20"/>
                </w:rPr>
                <w:delText> </w:delText>
              </w:r>
              <w:r w:rsidRPr="005C5863" w:rsidDel="00EB5A25">
                <w:rPr>
                  <w:rFonts w:ascii="Arial" w:hAnsi="Arial" w:cs="Arial"/>
                  <w:bCs/>
                  <w:sz w:val="20"/>
                  <w:szCs w:val="20"/>
                </w:rPr>
                <w:delText>vyjadrenia musí byť jednoznačne identifikovateľné, že je</w:delText>
              </w:r>
              <w:r w:rsidDel="00EB5A25">
                <w:rPr>
                  <w:rFonts w:ascii="Arial" w:hAnsi="Arial" w:cs="Arial"/>
                  <w:bCs/>
                  <w:sz w:val="20"/>
                  <w:szCs w:val="20"/>
                </w:rPr>
                <w:delText xml:space="preserve"> </w:delText>
              </w:r>
              <w:r w:rsidRPr="005C5863" w:rsidDel="00EB5A25">
                <w:rPr>
                  <w:rFonts w:ascii="Arial" w:hAnsi="Arial" w:cs="Arial"/>
                  <w:bCs/>
                  <w:sz w:val="20"/>
                  <w:szCs w:val="20"/>
                </w:rPr>
                <w:delText>vydané k navrhovanej činnosti</w:delText>
              </w:r>
              <w:r w:rsidDel="00EB5A25">
                <w:rPr>
                  <w:rFonts w:ascii="Arial" w:hAnsi="Arial" w:cs="Arial"/>
                  <w:bCs/>
                  <w:sz w:val="20"/>
                  <w:szCs w:val="20"/>
                </w:rPr>
                <w:delText xml:space="preserve">, resp. </w:delText>
              </w:r>
              <w:r w:rsidRPr="005C5863" w:rsidDel="00EB5A25">
                <w:rPr>
                  <w:rFonts w:ascii="Arial" w:hAnsi="Arial" w:cs="Arial"/>
                  <w:bCs/>
                  <w:sz w:val="20"/>
                  <w:szCs w:val="20"/>
                </w:rPr>
                <w:delText>zmene navrhovanej činnosti, ktorá je predmetom ŽoP</w:delText>
              </w:r>
              <w:r w:rsidDel="00EB5A25">
                <w:rPr>
                  <w:rFonts w:ascii="Arial" w:hAnsi="Arial" w:cs="Arial"/>
                  <w:bCs/>
                  <w:sz w:val="20"/>
                  <w:szCs w:val="20"/>
                </w:rPr>
                <w:delText>r</w:delText>
              </w:r>
              <w:r w:rsidRPr="005C5863" w:rsidDel="00EB5A25">
                <w:rPr>
                  <w:rFonts w:ascii="Arial" w:hAnsi="Arial" w:cs="Arial"/>
                  <w:bCs/>
                  <w:sz w:val="20"/>
                  <w:szCs w:val="20"/>
                </w:rPr>
                <w:delText xml:space="preserve"> (t. j. musí</w:delText>
              </w:r>
              <w:r w:rsidDel="00EB5A25">
                <w:rPr>
                  <w:rFonts w:ascii="Arial" w:hAnsi="Arial" w:cs="Arial"/>
                  <w:bCs/>
                  <w:sz w:val="20"/>
                  <w:szCs w:val="20"/>
                </w:rPr>
                <w:delText xml:space="preserve"> </w:delText>
              </w:r>
              <w:r w:rsidRPr="005C5863" w:rsidDel="00EB5A25">
                <w:rPr>
                  <w:rFonts w:ascii="Arial" w:hAnsi="Arial" w:cs="Arial"/>
                  <w:bCs/>
                  <w:sz w:val="20"/>
                  <w:szCs w:val="20"/>
                </w:rPr>
                <w:delText>obsahovať identifikáciu navrhovanej činnosti</w:delText>
              </w:r>
              <w:r w:rsidDel="00EB5A25">
                <w:rPr>
                  <w:rFonts w:ascii="Arial" w:hAnsi="Arial" w:cs="Arial"/>
                  <w:bCs/>
                  <w:sz w:val="20"/>
                  <w:szCs w:val="20"/>
                </w:rPr>
                <w:delText xml:space="preserve">, resp. </w:delText>
              </w:r>
              <w:r w:rsidRPr="005C5863" w:rsidDel="00EB5A25">
                <w:rPr>
                  <w:rFonts w:ascii="Arial" w:hAnsi="Arial" w:cs="Arial"/>
                  <w:bCs/>
                  <w:sz w:val="20"/>
                  <w:szCs w:val="20"/>
                </w:rPr>
                <w:delText>zmeny navrhovanej činnosti (projektu), parametre</w:delText>
              </w:r>
              <w:r w:rsidDel="00EB5A25">
                <w:rPr>
                  <w:rFonts w:ascii="Arial" w:hAnsi="Arial" w:cs="Arial"/>
                  <w:bCs/>
                  <w:sz w:val="20"/>
                  <w:szCs w:val="20"/>
                </w:rPr>
                <w:delText xml:space="preserve"> </w:delText>
              </w:r>
              <w:r w:rsidRPr="005C5863" w:rsidDel="00EB5A25">
                <w:rPr>
                  <w:rFonts w:ascii="Arial" w:hAnsi="Arial" w:cs="Arial"/>
                  <w:bCs/>
                  <w:sz w:val="20"/>
                  <w:szCs w:val="20"/>
                </w:rPr>
                <w:delText>navrhovanej činnosti (príp. popis aktivít projektu), ktoré boli predmetom posúdenia, lokalizáciu</w:delText>
              </w:r>
              <w:r w:rsidDel="00EB5A25">
                <w:rPr>
                  <w:rFonts w:ascii="Arial" w:hAnsi="Arial" w:cs="Arial"/>
                  <w:bCs/>
                  <w:sz w:val="20"/>
                  <w:szCs w:val="20"/>
                </w:rPr>
                <w:delText xml:space="preserve"> </w:delText>
              </w:r>
              <w:r w:rsidRPr="005C5863" w:rsidDel="00EB5A25">
                <w:rPr>
                  <w:rFonts w:ascii="Arial" w:hAnsi="Arial" w:cs="Arial"/>
                  <w:bCs/>
                  <w:sz w:val="20"/>
                  <w:szCs w:val="20"/>
                </w:rPr>
                <w:delText>navrhovanej činnosti (projektu)</w:delText>
              </w:r>
              <w:r w:rsidDel="00EB5A25">
                <w:rPr>
                  <w:rFonts w:ascii="Arial" w:hAnsi="Arial" w:cs="Arial"/>
                  <w:bCs/>
                  <w:sz w:val="20"/>
                  <w:szCs w:val="20"/>
                </w:rPr>
                <w:delText>.</w:delText>
              </w:r>
            </w:del>
          </w:p>
          <w:p w14:paraId="5527D9B8" w14:textId="34071F10" w:rsidR="00997F82" w:rsidRPr="00D01EF0" w:rsidDel="00EB5A25" w:rsidRDefault="00997F82" w:rsidP="00FF6C9B">
            <w:pPr>
              <w:pStyle w:val="Odsekzoznamu"/>
              <w:spacing w:before="240" w:after="120" w:line="240" w:lineRule="auto"/>
              <w:ind w:left="85" w:right="85"/>
              <w:contextualSpacing w:val="0"/>
              <w:jc w:val="both"/>
              <w:rPr>
                <w:del w:id="491" w:author="Autor"/>
                <w:rFonts w:ascii="Arial" w:hAnsi="Arial" w:cs="Arial"/>
                <w:bCs/>
                <w:sz w:val="20"/>
                <w:szCs w:val="20"/>
              </w:rPr>
            </w:pPr>
            <w:del w:id="492" w:author="Autor">
              <w:r w:rsidRPr="00CE0A9F" w:rsidDel="00EB5A25">
                <w:rPr>
                  <w:rFonts w:ascii="Arial" w:hAnsi="Arial" w:cs="Arial"/>
                  <w:bCs/>
                  <w:sz w:val="20"/>
                  <w:szCs w:val="20"/>
                </w:rPr>
                <w:delText>Vo vzťahu k zmene navrhovanej činnosti, ktorá bola posudzovaná podľa zákona o posudzovaní vplyvov účinného</w:delText>
              </w:r>
              <w:r w:rsidDel="00EB5A25">
                <w:rPr>
                  <w:rFonts w:ascii="Arial" w:hAnsi="Arial" w:cs="Arial"/>
                  <w:bCs/>
                  <w:sz w:val="20"/>
                  <w:szCs w:val="20"/>
                </w:rPr>
                <w:delText xml:space="preserve"> </w:delText>
              </w:r>
              <w:r w:rsidRPr="00CE0A9F" w:rsidDel="00EB5A25">
                <w:rPr>
                  <w:rFonts w:ascii="Arial" w:hAnsi="Arial" w:cs="Arial"/>
                  <w:bCs/>
                  <w:sz w:val="20"/>
                  <w:szCs w:val="20"/>
                </w:rPr>
                <w:delText xml:space="preserve">do 31.12.2014, je žiadateľ v prípade, ak bolo rozhodnuté o tom, že zmena navrhovanej činnosti </w:delText>
              </w:r>
              <w:r w:rsidRPr="00CE0A9F" w:rsidDel="00EB5A25">
                <w:rPr>
                  <w:rFonts w:ascii="Arial" w:hAnsi="Arial" w:cs="Arial"/>
                  <w:bCs/>
                  <w:sz w:val="20"/>
                  <w:szCs w:val="20"/>
                </w:rPr>
                <w:lastRenderedPageBreak/>
                <w:delText>nepodlieha</w:delText>
              </w:r>
              <w:r w:rsidDel="00EB5A25">
                <w:rPr>
                  <w:rFonts w:ascii="Arial" w:hAnsi="Arial" w:cs="Arial"/>
                  <w:bCs/>
                  <w:sz w:val="20"/>
                  <w:szCs w:val="20"/>
                </w:rPr>
                <w:delText xml:space="preserve"> </w:delText>
              </w:r>
              <w:r w:rsidRPr="00CE0A9F" w:rsidDel="00EB5A25">
                <w:rPr>
                  <w:rFonts w:ascii="Arial" w:hAnsi="Arial" w:cs="Arial"/>
                  <w:bCs/>
                  <w:sz w:val="20"/>
                  <w:szCs w:val="20"/>
                </w:rPr>
                <w:delText>posudzovania vplyvov na životné prostredie, povinný predložiť vyjadrenie príslušného orgánu podľa § 18 ods. 4</w:delText>
              </w:r>
              <w:r w:rsidDel="00EB5A25">
                <w:rPr>
                  <w:rFonts w:ascii="Arial" w:hAnsi="Arial" w:cs="Arial"/>
                  <w:bCs/>
                  <w:sz w:val="20"/>
                  <w:szCs w:val="20"/>
                </w:rPr>
                <w:delText xml:space="preserve"> </w:delText>
              </w:r>
              <w:r w:rsidRPr="00CE0A9F" w:rsidDel="00EB5A25">
                <w:rPr>
                  <w:rFonts w:ascii="Arial" w:hAnsi="Arial" w:cs="Arial"/>
                  <w:bCs/>
                  <w:sz w:val="20"/>
                  <w:szCs w:val="20"/>
                </w:rPr>
                <w:delText>alebo ods. 5 zákona o posudzovaní vplyvov v znení účinnom do 31.12.2014. Aj v tomto prípade platí, že žiadateľ</w:delText>
              </w:r>
              <w:r w:rsidDel="00EB5A25">
                <w:rPr>
                  <w:rFonts w:ascii="Arial" w:hAnsi="Arial" w:cs="Arial"/>
                  <w:bCs/>
                  <w:sz w:val="20"/>
                  <w:szCs w:val="20"/>
                </w:rPr>
                <w:delText xml:space="preserve"> </w:delText>
              </w:r>
              <w:r w:rsidRPr="002F79A9" w:rsidDel="00EB5A25">
                <w:rPr>
                  <w:rFonts w:ascii="Arial" w:hAnsi="Arial" w:cs="Arial"/>
                  <w:bCs/>
                  <w:sz w:val="20"/>
                  <w:szCs w:val="20"/>
                </w:rPr>
                <w:delText>je povinný</w:delText>
              </w:r>
              <w:r w:rsidDel="00EB5A25">
                <w:rPr>
                  <w:rFonts w:ascii="Arial" w:hAnsi="Arial" w:cs="Arial"/>
                  <w:bCs/>
                  <w:sz w:val="20"/>
                  <w:szCs w:val="20"/>
                </w:rPr>
                <w:delText xml:space="preserve"> </w:delText>
              </w:r>
              <w:r w:rsidRPr="002F79A9" w:rsidDel="00EB5A25">
                <w:rPr>
                  <w:rFonts w:ascii="Arial" w:hAnsi="Arial" w:cs="Arial"/>
                  <w:bCs/>
                  <w:sz w:val="20"/>
                  <w:szCs w:val="20"/>
                </w:rPr>
                <w:delText>predložiť aj pôvodný dokument z procesu posudzovania vplyvov na životné prostredie, ktorý bol vydaný k</w:delText>
              </w:r>
              <w:r w:rsidDel="00EB5A25">
                <w:rPr>
                  <w:rFonts w:ascii="Arial" w:hAnsi="Arial" w:cs="Arial"/>
                  <w:bCs/>
                  <w:sz w:val="20"/>
                  <w:szCs w:val="20"/>
                </w:rPr>
                <w:delText> </w:delText>
              </w:r>
              <w:r w:rsidRPr="002F79A9" w:rsidDel="00EB5A25">
                <w:rPr>
                  <w:rFonts w:ascii="Arial" w:hAnsi="Arial" w:cs="Arial"/>
                  <w:bCs/>
                  <w:sz w:val="20"/>
                  <w:szCs w:val="20"/>
                </w:rPr>
                <w:delText>pôvodne</w:delText>
              </w:r>
              <w:r w:rsidDel="00EB5A25">
                <w:rPr>
                  <w:rFonts w:ascii="Arial" w:hAnsi="Arial" w:cs="Arial"/>
                  <w:bCs/>
                  <w:sz w:val="20"/>
                  <w:szCs w:val="20"/>
                </w:rPr>
                <w:delText xml:space="preserve"> </w:delText>
              </w:r>
              <w:r w:rsidRPr="005C5863" w:rsidDel="00EB5A25">
                <w:rPr>
                  <w:rFonts w:ascii="Arial" w:hAnsi="Arial" w:cs="Arial"/>
                  <w:bCs/>
                  <w:sz w:val="20"/>
                  <w:szCs w:val="20"/>
                </w:rPr>
                <w:delText>navrhovanej činnosti pred jej zmenou.</w:delText>
              </w:r>
            </w:del>
          </w:p>
          <w:p w14:paraId="74D85649" w14:textId="6C0EBA2B" w:rsidR="00997F82" w:rsidRPr="00D01EF0" w:rsidDel="00EB5A25" w:rsidRDefault="00997F82" w:rsidP="00FF6C9B">
            <w:pPr>
              <w:keepNext/>
              <w:spacing w:before="240" w:after="120" w:line="240" w:lineRule="auto"/>
              <w:ind w:left="85" w:right="85"/>
              <w:jc w:val="both"/>
              <w:rPr>
                <w:del w:id="493" w:author="Autor"/>
                <w:rFonts w:ascii="Arial" w:hAnsi="Arial" w:cs="Arial"/>
                <w:b/>
                <w:bCs/>
                <w:sz w:val="20"/>
                <w:szCs w:val="20"/>
              </w:rPr>
            </w:pPr>
            <w:del w:id="494" w:author="Autor">
              <w:r w:rsidRPr="00D01EF0" w:rsidDel="00EB5A25">
                <w:rPr>
                  <w:rFonts w:ascii="Arial" w:hAnsi="Arial" w:cs="Arial"/>
                  <w:b/>
                  <w:bCs/>
                  <w:sz w:val="20"/>
                  <w:szCs w:val="20"/>
                </w:rPr>
                <w:delText>Forma predloženia prílohy</w:delText>
              </w:r>
            </w:del>
          </w:p>
          <w:p w14:paraId="2A733026" w14:textId="489EEC42" w:rsidR="00997F82" w:rsidRPr="00D01EF0" w:rsidDel="00EB5A25" w:rsidRDefault="00997F82" w:rsidP="00FF6C9B">
            <w:pPr>
              <w:spacing w:before="120" w:after="0" w:line="240" w:lineRule="auto"/>
              <w:ind w:left="85" w:right="85"/>
              <w:jc w:val="both"/>
              <w:rPr>
                <w:del w:id="495" w:author="Autor"/>
                <w:rFonts w:ascii="Arial" w:hAnsi="Arial" w:cs="Arial"/>
                <w:bCs/>
                <w:sz w:val="20"/>
                <w:szCs w:val="20"/>
              </w:rPr>
            </w:pPr>
            <w:del w:id="496" w:author="Autor">
              <w:r w:rsidRPr="00D01EF0" w:rsidDel="00EB5A25">
                <w:rPr>
                  <w:rFonts w:ascii="Arial" w:hAnsi="Arial" w:cs="Arial"/>
                  <w:bCs/>
                  <w:sz w:val="20"/>
                  <w:szCs w:val="20"/>
                </w:rPr>
                <w:delText>Listinná: Originál</w:delText>
              </w:r>
              <w:r w:rsidDel="00EB5A25">
                <w:rPr>
                  <w:rFonts w:ascii="Arial" w:hAnsi="Arial" w:cs="Arial"/>
                  <w:bCs/>
                  <w:sz w:val="20"/>
                  <w:szCs w:val="20"/>
                </w:rPr>
                <w:delText xml:space="preserve"> alebo úradne osvedčená kópia</w:delText>
              </w:r>
            </w:del>
          </w:p>
          <w:p w14:paraId="200ADE93" w14:textId="6524FD5D" w:rsidR="00997F82" w:rsidRPr="00D01EF0" w:rsidDel="00EB5A25" w:rsidRDefault="00997F82" w:rsidP="00FF6C9B">
            <w:pPr>
              <w:pStyle w:val="Odsekzoznamu"/>
              <w:spacing w:after="120" w:line="240" w:lineRule="auto"/>
              <w:ind w:left="85" w:right="85"/>
              <w:contextualSpacing w:val="0"/>
              <w:jc w:val="both"/>
              <w:rPr>
                <w:del w:id="497" w:author="Autor"/>
                <w:rFonts w:ascii="Arial" w:hAnsi="Arial" w:cs="Arial"/>
                <w:bCs/>
                <w:sz w:val="20"/>
                <w:szCs w:val="20"/>
              </w:rPr>
            </w:pPr>
            <w:del w:id="498" w:author="Autor">
              <w:r w:rsidRPr="00D01EF0" w:rsidDel="00EB5A25">
                <w:rPr>
                  <w:rFonts w:ascii="Arial" w:hAnsi="Arial" w:cs="Arial"/>
                  <w:bCs/>
                  <w:sz w:val="20"/>
                  <w:szCs w:val="20"/>
                </w:rPr>
                <w:delText xml:space="preserve">Elektronická: </w:delText>
              </w:r>
              <w:r w:rsidDel="00EB5A25">
                <w:rPr>
                  <w:rFonts w:ascii="Arial" w:hAnsi="Arial" w:cs="Arial"/>
                  <w:bCs/>
                  <w:sz w:val="20"/>
                  <w:szCs w:val="20"/>
                </w:rPr>
                <w:delText xml:space="preserve">Sken </w:delText>
              </w:r>
              <w:r w:rsidRPr="00D01EF0" w:rsidDel="00EB5A25">
                <w:rPr>
                  <w:rFonts w:ascii="Arial" w:hAnsi="Arial" w:cs="Arial"/>
                  <w:bCs/>
                  <w:sz w:val="20"/>
                  <w:szCs w:val="20"/>
                </w:rPr>
                <w:delText>(vo formáte .</w:delText>
              </w:r>
              <w:r w:rsidDel="00EB5A25">
                <w:rPr>
                  <w:rFonts w:ascii="Arial" w:hAnsi="Arial" w:cs="Arial"/>
                  <w:bCs/>
                  <w:sz w:val="20"/>
                  <w:szCs w:val="20"/>
                </w:rPr>
                <w:delText>pdf</w:delText>
              </w:r>
              <w:r w:rsidRPr="00D01EF0" w:rsidDel="00EB5A25">
                <w:rPr>
                  <w:rFonts w:ascii="Arial" w:hAnsi="Arial" w:cs="Arial"/>
                  <w:bCs/>
                  <w:sz w:val="20"/>
                  <w:szCs w:val="20"/>
                </w:rPr>
                <w:delText>) na CD/DVD</w:delText>
              </w:r>
            </w:del>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317880C6"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ins w:id="499" w:author="Autor">
        <w:r w:rsidR="00EB5A25" w:rsidRPr="00EB5A25">
          <w:t xml:space="preserve">(prílohy sa predkladajú ako obyčajné kópie originálov, pričom žiadateľ uchováva originály u seba pre účely prípadných kontrol) </w:t>
        </w:r>
      </w:ins>
      <w:r w:rsidRPr="003F3414">
        <w:t xml:space="preserve">a uloží elektronické verzie formulára </w:t>
      </w:r>
      <w:proofErr w:type="spellStart"/>
      <w:r w:rsidRPr="003F3414">
        <w:t>ŽoPr</w:t>
      </w:r>
      <w:proofErr w:type="spellEnd"/>
      <w:r w:rsidRPr="003F3414">
        <w:t xml:space="preserve"> a príloh na elektronické neprepisovateľné médium (CD/DVD).</w:t>
      </w:r>
      <w:ins w:id="500" w:author="Autor">
        <w:r w:rsidR="00EB5A25" w:rsidRPr="00EB5A25">
          <w:t xml:space="preserve"> Elektronické verzie predstavujú </w:t>
        </w:r>
        <w:proofErr w:type="spellStart"/>
        <w:r w:rsidR="00EB5A25" w:rsidRPr="00EB5A25">
          <w:t>skeny</w:t>
        </w:r>
        <w:proofErr w:type="spellEnd"/>
        <w:r w:rsidR="00EB5A25" w:rsidRPr="00EB5A25">
          <w:t xml:space="preserve"> originálnych dokumentov vo formáte </w:t>
        </w:r>
        <w:proofErr w:type="spellStart"/>
        <w:r w:rsidR="00EB5A25" w:rsidRPr="00EB5A25">
          <w:t>pdf</w:t>
        </w:r>
        <w:proofErr w:type="spellEnd"/>
        <w:r w:rsidR="00EB5A25" w:rsidRPr="00EB5A25">
          <w:t>. ak nie je v kapitole 3 pri niektorej z príloh uvedené inak</w:t>
        </w:r>
        <w:r w:rsidR="00EB5A25">
          <w:t>.</w:t>
        </w:r>
      </w:ins>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4C563DC4"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lastRenderedPageBreak/>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ins w:id="501" w:author="Autor">
        <w:r w:rsidR="00EB5A25" w:rsidRPr="00EB5A25">
          <w:rPr>
            <w:rFonts w:ascii="Arial" w:hAnsi="Arial" w:cs="Arial"/>
            <w:b/>
            <w:bCs/>
            <w:color w:val="000000"/>
            <w:sz w:val="20"/>
            <w:szCs w:val="20"/>
          </w:rPr>
          <w:t>v zmysle predchádzajúcej kapitoly</w:t>
        </w:r>
        <w:r w:rsidR="00EB5A25" w:rsidRPr="00EB5A25" w:rsidDel="00EB5A25">
          <w:rPr>
            <w:rFonts w:ascii="Arial" w:hAnsi="Arial" w:cs="Arial"/>
            <w:b/>
            <w:bCs/>
            <w:color w:val="000000"/>
            <w:sz w:val="20"/>
            <w:szCs w:val="20"/>
          </w:rPr>
          <w:t xml:space="preserve"> </w:t>
        </w:r>
      </w:ins>
      <w:del w:id="502" w:author="Autor">
        <w:r w:rsidDel="00EB5A25">
          <w:rPr>
            <w:rFonts w:ascii="Arial" w:hAnsi="Arial" w:cs="Arial"/>
            <w:b/>
            <w:bCs/>
            <w:color w:val="000000"/>
            <w:sz w:val="20"/>
            <w:szCs w:val="20"/>
          </w:rPr>
          <w:delText>v listinnej forme</w:delText>
        </w:r>
        <w:r w:rsidRPr="00AE5DF4" w:rsidDel="00EB5A25">
          <w:rPr>
            <w:rFonts w:ascii="Arial" w:hAnsi="Arial" w:cs="Arial"/>
            <w:b/>
            <w:bCs/>
            <w:color w:val="000000"/>
            <w:sz w:val="20"/>
            <w:szCs w:val="20"/>
          </w:rPr>
          <w:delText xml:space="preserve"> a na dátovom </w:delText>
        </w:r>
        <w:r w:rsidRPr="003F3414" w:rsidDel="00EB5A25">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20B9BBCE" w14:textId="7C25B873" w:rsidR="008A680D" w:rsidRDefault="008A680D" w:rsidP="008A680D">
      <w:pPr>
        <w:spacing w:before="120" w:after="120" w:line="240" w:lineRule="auto"/>
        <w:jc w:val="both"/>
        <w:rPr>
          <w:rFonts w:ascii="Arial" w:hAnsi="Arial" w:cs="Arial"/>
          <w:sz w:val="20"/>
          <w:szCs w:val="20"/>
        </w:rPr>
      </w:pPr>
      <w:r>
        <w:rPr>
          <w:rFonts w:ascii="Arial" w:hAnsi="Arial" w:cs="Arial"/>
          <w:sz w:val="20"/>
          <w:szCs w:val="20"/>
        </w:rPr>
        <w:tab/>
      </w:r>
      <w:r w:rsidRPr="008A680D">
        <w:rPr>
          <w:rFonts w:ascii="Arial" w:hAnsi="Arial" w:cs="Arial"/>
          <w:sz w:val="20"/>
          <w:szCs w:val="20"/>
        </w:rPr>
        <w:t xml:space="preserve">Združenie obcí </w:t>
      </w:r>
      <w:proofErr w:type="spellStart"/>
      <w:r w:rsidRPr="008A680D">
        <w:rPr>
          <w:rFonts w:ascii="Arial" w:hAnsi="Arial" w:cs="Arial"/>
          <w:sz w:val="20"/>
          <w:szCs w:val="20"/>
        </w:rPr>
        <w:t>Bielokarpatsko</w:t>
      </w:r>
      <w:proofErr w:type="spellEnd"/>
      <w:r w:rsidRPr="008A680D">
        <w:rPr>
          <w:rFonts w:ascii="Arial" w:hAnsi="Arial" w:cs="Arial"/>
          <w:sz w:val="20"/>
          <w:szCs w:val="20"/>
        </w:rPr>
        <w:t xml:space="preserve"> - trenčianskeho mikroregiónu</w:t>
      </w:r>
      <w:r>
        <w:rPr>
          <w:rFonts w:ascii="Arial" w:hAnsi="Arial" w:cs="Arial"/>
          <w:sz w:val="20"/>
          <w:szCs w:val="20"/>
        </w:rPr>
        <w:t xml:space="preserve"> </w:t>
      </w:r>
      <w:r w:rsidRPr="008A680D">
        <w:rPr>
          <w:rFonts w:ascii="Arial" w:hAnsi="Arial" w:cs="Arial"/>
          <w:sz w:val="20"/>
          <w:szCs w:val="20"/>
        </w:rPr>
        <w:t xml:space="preserve">a Mikroregiónu </w:t>
      </w:r>
      <w:proofErr w:type="spellStart"/>
      <w:r w:rsidRPr="008A680D">
        <w:rPr>
          <w:rFonts w:ascii="Arial" w:hAnsi="Arial" w:cs="Arial"/>
          <w:sz w:val="20"/>
          <w:szCs w:val="20"/>
        </w:rPr>
        <w:t>Bošáčka</w:t>
      </w:r>
      <w:proofErr w:type="spellEnd"/>
    </w:p>
    <w:p w14:paraId="481F845D" w14:textId="4E221DB8" w:rsidR="008A680D" w:rsidRDefault="008A680D" w:rsidP="008A680D">
      <w:pPr>
        <w:spacing w:before="120" w:after="120" w:line="240" w:lineRule="auto"/>
        <w:jc w:val="both"/>
        <w:rPr>
          <w:rFonts w:ascii="Arial" w:hAnsi="Arial" w:cs="Arial"/>
          <w:sz w:val="20"/>
          <w:szCs w:val="20"/>
        </w:rPr>
      </w:pPr>
      <w:r>
        <w:rPr>
          <w:rFonts w:ascii="Arial" w:hAnsi="Arial" w:cs="Arial"/>
          <w:sz w:val="20"/>
          <w:szCs w:val="20"/>
        </w:rPr>
        <w:tab/>
      </w:r>
      <w:r w:rsidRPr="008A680D">
        <w:rPr>
          <w:rFonts w:ascii="Arial" w:hAnsi="Arial" w:cs="Arial"/>
          <w:sz w:val="20"/>
          <w:szCs w:val="20"/>
        </w:rPr>
        <w:t xml:space="preserve">Štvrtok 1, </w:t>
      </w:r>
    </w:p>
    <w:p w14:paraId="178A2B5E" w14:textId="0DDB051F" w:rsidR="008A680D" w:rsidRPr="00DD2835" w:rsidRDefault="008A680D" w:rsidP="008A680D">
      <w:pPr>
        <w:spacing w:before="120" w:after="120" w:line="240" w:lineRule="auto"/>
        <w:jc w:val="both"/>
        <w:rPr>
          <w:rFonts w:ascii="Arial" w:hAnsi="Arial" w:cs="Arial"/>
          <w:sz w:val="20"/>
          <w:szCs w:val="20"/>
        </w:rPr>
      </w:pPr>
      <w:r>
        <w:rPr>
          <w:rFonts w:ascii="Arial" w:hAnsi="Arial" w:cs="Arial"/>
          <w:sz w:val="20"/>
          <w:szCs w:val="20"/>
        </w:rPr>
        <w:tab/>
      </w:r>
      <w:r w:rsidRPr="008A680D">
        <w:rPr>
          <w:rFonts w:ascii="Arial" w:hAnsi="Arial" w:cs="Arial"/>
          <w:sz w:val="20"/>
          <w:szCs w:val="20"/>
        </w:rPr>
        <w:t xml:space="preserve">91305 Melčice-Lieskové </w:t>
      </w:r>
    </w:p>
    <w:p w14:paraId="63538579" w14:textId="1B72A0A9" w:rsidR="00997F82" w:rsidRPr="00DD2835" w:rsidRDefault="00997F82" w:rsidP="00C04A44">
      <w:pPr>
        <w:spacing w:before="120" w:after="120" w:line="240" w:lineRule="auto"/>
        <w:jc w:val="both"/>
        <w:rPr>
          <w:rFonts w:ascii="Arial" w:hAnsi="Arial" w:cs="Arial"/>
          <w:sz w:val="20"/>
          <w:szCs w:val="20"/>
        </w:rPr>
      </w:pPr>
      <w:proofErr w:type="spellStart"/>
      <w:r w:rsidRPr="00DD2835">
        <w:rPr>
          <w:rFonts w:ascii="Arial" w:hAnsi="Arial" w:cs="Arial"/>
          <w:sz w:val="20"/>
          <w:szCs w:val="20"/>
        </w:rPr>
        <w:t>ŽoPr</w:t>
      </w:r>
      <w:proofErr w:type="spellEnd"/>
      <w:r w:rsidRPr="00DD2835">
        <w:rPr>
          <w:rFonts w:ascii="Arial" w:hAnsi="Arial" w:cs="Arial"/>
          <w:sz w:val="20"/>
          <w:szCs w:val="20"/>
        </w:rPr>
        <w:t xml:space="preserve"> je možné predložiť na vyššie uvedenú adresu jedným z nasledovných spôsobov: </w:t>
      </w:r>
    </w:p>
    <w:p w14:paraId="163462AE" w14:textId="1267840E" w:rsidR="00997F82" w:rsidRPr="00DD2835" w:rsidRDefault="00997F82" w:rsidP="007F55F5">
      <w:pPr>
        <w:pStyle w:val="Odsekzoznamu"/>
        <w:numPr>
          <w:ilvl w:val="0"/>
          <w:numId w:val="3"/>
        </w:numPr>
        <w:rPr>
          <w:rFonts w:ascii="Arial" w:hAnsi="Arial" w:cs="Arial"/>
          <w:sz w:val="20"/>
          <w:szCs w:val="20"/>
        </w:rPr>
      </w:pPr>
      <w:r w:rsidRPr="00DD2835">
        <w:rPr>
          <w:rFonts w:ascii="Arial" w:hAnsi="Arial" w:cs="Arial"/>
          <w:sz w:val="20"/>
          <w:szCs w:val="20"/>
        </w:rPr>
        <w:t>osobne (</w:t>
      </w:r>
      <w:r w:rsidR="007F55F5" w:rsidRPr="00DD2835">
        <w:rPr>
          <w:rFonts w:ascii="Arial" w:hAnsi="Arial" w:cs="Arial"/>
          <w:sz w:val="20"/>
          <w:szCs w:val="20"/>
        </w:rPr>
        <w:t>v pracovných dňoch od 07:</w:t>
      </w:r>
      <w:r w:rsidR="00DD2835" w:rsidRPr="00DD2835">
        <w:rPr>
          <w:rFonts w:ascii="Arial" w:hAnsi="Arial" w:cs="Arial"/>
          <w:sz w:val="20"/>
          <w:szCs w:val="20"/>
        </w:rPr>
        <w:t>0</w:t>
      </w:r>
      <w:r w:rsidR="007F55F5" w:rsidRPr="00DD2835">
        <w:rPr>
          <w:rFonts w:ascii="Arial" w:hAnsi="Arial" w:cs="Arial"/>
          <w:sz w:val="20"/>
          <w:szCs w:val="20"/>
        </w:rPr>
        <w:t>0 do 1</w:t>
      </w:r>
      <w:r w:rsidR="00DD2835" w:rsidRPr="00DD2835">
        <w:rPr>
          <w:rFonts w:ascii="Arial" w:hAnsi="Arial" w:cs="Arial"/>
          <w:sz w:val="20"/>
          <w:szCs w:val="20"/>
        </w:rPr>
        <w:t>5</w:t>
      </w:r>
      <w:r w:rsidR="007F55F5" w:rsidRPr="00DD2835">
        <w:rPr>
          <w:rFonts w:ascii="Arial" w:hAnsi="Arial" w:cs="Arial"/>
          <w:sz w:val="20"/>
          <w:szCs w:val="20"/>
        </w:rPr>
        <w:t>:</w:t>
      </w:r>
      <w:r w:rsidR="00DD2835" w:rsidRPr="00DD2835">
        <w:rPr>
          <w:rFonts w:ascii="Arial" w:hAnsi="Arial" w:cs="Arial"/>
          <w:sz w:val="20"/>
          <w:szCs w:val="20"/>
        </w:rPr>
        <w:t>3</w:t>
      </w:r>
      <w:r w:rsidR="007F55F5" w:rsidRPr="00DD2835">
        <w:rPr>
          <w:rFonts w:ascii="Arial" w:hAnsi="Arial" w:cs="Arial"/>
          <w:sz w:val="20"/>
          <w:szCs w:val="20"/>
        </w:rPr>
        <w:t>0</w:t>
      </w:r>
      <w:r w:rsidRPr="00DD2835">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43AA0484"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ins w:id="503" w:author="Autor">
        <w:r w:rsidR="00EB5A25">
          <w:rPr>
            <w:rFonts w:ascii="Arial" w:eastAsia="Calibri" w:hAnsi="Arial" w:cs="Arial"/>
            <w:sz w:val="20"/>
            <w:szCs w:val="20"/>
          </w:rPr>
          <w:t xml:space="preserve">alebo českom </w:t>
        </w:r>
      </w:ins>
      <w:r w:rsidRPr="003F3414">
        <w:rPr>
          <w:rFonts w:ascii="Arial" w:eastAsia="Calibri" w:hAnsi="Arial" w:cs="Arial"/>
          <w:sz w:val="20"/>
          <w:szCs w:val="20"/>
        </w:rPr>
        <w:t xml:space="preserve">jazyku, </w:t>
      </w:r>
      <w:del w:id="504" w:author="Autor">
        <w:r w:rsidRPr="003F3414" w:rsidDel="00EB5A25">
          <w:rPr>
            <w:rFonts w:ascii="Arial" w:eastAsia="Calibri" w:hAnsi="Arial" w:cs="Arial"/>
            <w:sz w:val="20"/>
            <w:szCs w:val="20"/>
          </w:rPr>
          <w:delText xml:space="preserve">alebo jazyku určenom vo výzve ako akceptovateľným </w:delText>
        </w:r>
      </w:del>
      <w:r w:rsidRPr="003F3414">
        <w:rPr>
          <w:rFonts w:ascii="Arial" w:eastAsia="Calibri" w:hAnsi="Arial" w:cs="Arial"/>
          <w:sz w:val="20"/>
          <w:szCs w:val="20"/>
        </w:rPr>
        <w:t>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lastRenderedPageBreak/>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151117D"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6"/>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CF7638B"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bookmarkStart w:id="505" w:name="_Hlk65576137"/>
      <w:r w:rsidR="00800A80">
        <w:rPr>
          <w:rFonts w:ascii="Arial" w:hAnsi="Arial" w:cs="Arial"/>
          <w:sz w:val="20"/>
        </w:rPr>
        <w:fldChar w:fldCharType="begin"/>
      </w:r>
      <w:r w:rsidR="00800A80">
        <w:rPr>
          <w:rFonts w:ascii="Arial" w:hAnsi="Arial" w:cs="Arial"/>
          <w:sz w:val="20"/>
        </w:rPr>
        <w:instrText xml:space="preserve"> HYPERLINK "</w:instrText>
      </w:r>
      <w:r w:rsidR="00800A80" w:rsidRPr="00800A80">
        <w:rPr>
          <w:rFonts w:ascii="Arial" w:hAnsi="Arial" w:cs="Arial"/>
          <w:sz w:val="20"/>
        </w:rPr>
        <w:instrText>https://mas-btmmb.webnode.sk</w:instrText>
      </w:r>
      <w:r w:rsidR="00800A80">
        <w:rPr>
          <w:rFonts w:ascii="Arial" w:hAnsi="Arial" w:cs="Arial"/>
          <w:sz w:val="20"/>
        </w:rPr>
        <w:instrText xml:space="preserve">" </w:instrText>
      </w:r>
      <w:r w:rsidR="00800A80">
        <w:rPr>
          <w:rFonts w:ascii="Arial" w:hAnsi="Arial" w:cs="Arial"/>
          <w:sz w:val="20"/>
        </w:rPr>
      </w:r>
      <w:r w:rsidR="00800A80">
        <w:rPr>
          <w:rFonts w:ascii="Arial" w:hAnsi="Arial" w:cs="Arial"/>
          <w:sz w:val="20"/>
        </w:rPr>
        <w:fldChar w:fldCharType="separate"/>
      </w:r>
      <w:r w:rsidR="00800A80" w:rsidRPr="004C4530">
        <w:rPr>
          <w:rStyle w:val="Hypertextovprepojenie"/>
          <w:rFonts w:cs="Arial"/>
          <w:sz w:val="20"/>
        </w:rPr>
        <w:t>https://mas-btmmb.webnode.sk</w:t>
      </w:r>
      <w:r w:rsidR="00800A80">
        <w:rPr>
          <w:rFonts w:ascii="Arial" w:hAnsi="Arial" w:cs="Arial"/>
          <w:sz w:val="20"/>
        </w:rPr>
        <w:fldChar w:fldCharType="end"/>
      </w:r>
      <w:bookmarkEnd w:id="505"/>
      <w:r w:rsidR="00800A80">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lastRenderedPageBreak/>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7DE36CAB"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ins w:id="506" w:author="Autor">
        <w:r w:rsidR="00EB5A25" w:rsidRPr="00EB5A25">
          <w:rPr>
            <w:color w:val="auto"/>
            <w:szCs w:val="22"/>
          </w:rPr>
          <w:t xml:space="preserve">pričom zmena sa nesmie týkať hodnotiaceho kola, v rámci ktorého už MAS vydala oznámenia o schválení alebo neschválení </w:t>
        </w:r>
        <w:proofErr w:type="spellStart"/>
        <w:r w:rsidR="00EB5A25" w:rsidRPr="00EB5A25">
          <w:rPr>
            <w:color w:val="auto"/>
            <w:szCs w:val="22"/>
          </w:rPr>
          <w:t>ŽoPr</w:t>
        </w:r>
        <w:proofErr w:type="spellEnd"/>
        <w:r w:rsidR="00EB5A25" w:rsidRPr="00EB5A25">
          <w:rPr>
            <w:color w:val="auto"/>
            <w:szCs w:val="22"/>
          </w:rPr>
          <w:t>.</w:t>
        </w:r>
        <w:r w:rsidR="00EB5A25">
          <w:rPr>
            <w:color w:val="auto"/>
            <w:szCs w:val="22"/>
          </w:rPr>
          <w:t xml:space="preserve"> </w:t>
        </w:r>
      </w:ins>
      <w:del w:id="507" w:author="Autor">
        <w:r w:rsidRPr="003F3414" w:rsidDel="00EB5A25">
          <w:rPr>
            <w:color w:val="auto"/>
            <w:szCs w:val="22"/>
          </w:rPr>
          <w:delText xml:space="preserve">ak sa podstatným spôsobom nezmenia podmienky poskytnutia príspevku určené vo výzve (povolenou zmenou je napr. zmena formy preukazovania podmienky poskytnutia príspevku, bez samotnej zmeny podmienky poskytnutia príspevku). </w:delText>
        </w:r>
      </w:del>
      <w:r w:rsidRPr="003F3414">
        <w:rPr>
          <w:color w:val="auto"/>
          <w:szCs w:val="22"/>
        </w:rPr>
        <w:t>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D44502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508" w:author="Autor">
        <w:r w:rsidRPr="003F3414" w:rsidDel="00EB5A25">
          <w:rPr>
            <w:rFonts w:ascii="Arial" w:hAnsi="Arial" w:cs="Arial"/>
            <w:color w:val="000000"/>
            <w:sz w:val="20"/>
          </w:rPr>
          <w:delText xml:space="preserve">dôjde k podstatnej zmene podmienok poskytnutia príspevku, alebo ak </w:delText>
        </w:r>
      </w:del>
      <w:r w:rsidRPr="003F3414">
        <w:rPr>
          <w:rFonts w:ascii="Arial" w:hAnsi="Arial" w:cs="Arial"/>
          <w:color w:val="000000"/>
          <w:sz w:val="20"/>
        </w:rPr>
        <w:t xml:space="preserve">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10CE830"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4A5468">
        <w:rPr>
          <w:rFonts w:ascii="Arial" w:hAnsi="Arial" w:cs="Arial"/>
          <w:spacing w:val="-3"/>
          <w:sz w:val="20"/>
          <w:szCs w:val="20"/>
        </w:rPr>
        <w:t xml:space="preserve"> </w:t>
      </w:r>
      <w:hyperlink r:id="rId15" w:history="1">
        <w:r w:rsidR="004A5468" w:rsidRPr="004C4530">
          <w:rPr>
            <w:rStyle w:val="Hypertextovprepojenie"/>
            <w:rFonts w:cs="Arial"/>
            <w:spacing w:val="-3"/>
            <w:sz w:val="20"/>
            <w:szCs w:val="20"/>
          </w:rPr>
          <w:t>https://mas-btmmb.webnode.sk</w:t>
        </w:r>
      </w:hyperlink>
      <w:r w:rsidR="004A5468">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4BB71E2D" w:rsidR="00997F82" w:rsidRPr="00F73037" w:rsidRDefault="00997F82" w:rsidP="00F73037">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4A5468">
        <w:rPr>
          <w:rFonts w:ascii="Arial" w:hAnsi="Arial" w:cs="Arial"/>
          <w:spacing w:val="-3"/>
          <w:sz w:val="20"/>
          <w:szCs w:val="20"/>
        </w:rPr>
        <w:t xml:space="preserve"> </w:t>
      </w:r>
      <w:hyperlink r:id="rId16" w:history="1">
        <w:r w:rsidR="00F73037" w:rsidRPr="008323FC">
          <w:rPr>
            <w:rStyle w:val="Hypertextovprepojenie"/>
            <w:rFonts w:cs="Arial"/>
            <w:spacing w:val="-3"/>
            <w:sz w:val="20"/>
            <w:szCs w:val="20"/>
          </w:rPr>
          <w:t>zo.btmmb@gmail.com</w:t>
        </w:r>
      </w:hyperlink>
      <w:r w:rsidR="00F73037">
        <w:rPr>
          <w:rFonts w:ascii="Arial" w:hAnsi="Arial" w:cs="Arial"/>
          <w:spacing w:val="-3"/>
          <w:sz w:val="20"/>
          <w:szCs w:val="20"/>
        </w:rPr>
        <w:t>,</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408E8F0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ins w:id="509" w:author="Autor">
        <w:r w:rsidR="00CA30EE">
          <w:rPr>
            <w:rFonts w:ascii="Arial" w:hAnsi="Arial" w:cs="Arial"/>
            <w:bCs/>
            <w:iCs/>
            <w:sz w:val="20"/>
            <w:szCs w:val="19"/>
          </w:rPr>
          <w:t>ej</w:t>
        </w:r>
      </w:ins>
      <w:del w:id="510" w:author="Autor">
        <w:r w:rsidRPr="003F3414" w:rsidDel="00CA30EE">
          <w:rPr>
            <w:rFonts w:ascii="Arial" w:hAnsi="Arial" w:cs="Arial"/>
            <w:bCs/>
            <w:iCs/>
            <w:sz w:val="20"/>
            <w:szCs w:val="19"/>
          </w:rPr>
          <w:delText>ých</w:delText>
        </w:r>
      </w:del>
      <w:r w:rsidRPr="003F3414">
        <w:rPr>
          <w:rFonts w:ascii="Arial" w:hAnsi="Arial" w:cs="Arial"/>
          <w:bCs/>
          <w:iCs/>
          <w:sz w:val="20"/>
          <w:szCs w:val="19"/>
        </w:rPr>
        <w:t xml:space="preserve"> aktiv</w:t>
      </w:r>
      <w:ins w:id="511" w:author="Autor">
        <w:r w:rsidR="00CA30EE">
          <w:rPr>
            <w:rFonts w:ascii="Arial" w:hAnsi="Arial" w:cs="Arial"/>
            <w:bCs/>
            <w:iCs/>
            <w:sz w:val="20"/>
            <w:szCs w:val="19"/>
          </w:rPr>
          <w:t>i</w:t>
        </w:r>
      </w:ins>
      <w:del w:id="512" w:author="Autor">
        <w:r w:rsidRPr="003F3414" w:rsidDel="00CA30EE">
          <w:rPr>
            <w:rFonts w:ascii="Arial" w:hAnsi="Arial" w:cs="Arial"/>
            <w:bCs/>
            <w:iCs/>
            <w:sz w:val="20"/>
            <w:szCs w:val="19"/>
          </w:rPr>
          <w:delText>í</w:delText>
        </w:r>
      </w:del>
      <w:r w:rsidRPr="003F3414">
        <w:rPr>
          <w:rFonts w:ascii="Arial" w:hAnsi="Arial" w:cs="Arial"/>
          <w:bCs/>
          <w:iCs/>
          <w:sz w:val="20"/>
          <w:szCs w:val="19"/>
        </w:rPr>
        <w:t>t</w:t>
      </w:r>
      <w:ins w:id="513" w:author="Autor">
        <w:r w:rsidR="00CA30EE">
          <w:rPr>
            <w:rFonts w:ascii="Arial" w:hAnsi="Arial" w:cs="Arial"/>
            <w:bCs/>
            <w:iCs/>
            <w:sz w:val="20"/>
            <w:szCs w:val="19"/>
          </w:rPr>
          <w:t>y</w:t>
        </w:r>
      </w:ins>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7"/>
      <w:headerReference w:type="first" r:id="rId18"/>
      <w:footerReference w:type="first" r:id="rId19"/>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BF7D1" w14:textId="77777777" w:rsidR="00AF35EA" w:rsidRDefault="00AF35EA" w:rsidP="00997F82">
      <w:pPr>
        <w:spacing w:after="0" w:line="240" w:lineRule="auto"/>
      </w:pPr>
      <w:r>
        <w:separator/>
      </w:r>
    </w:p>
  </w:endnote>
  <w:endnote w:type="continuationSeparator" w:id="0">
    <w:p w14:paraId="2E49BACB" w14:textId="77777777" w:rsidR="00AF35EA" w:rsidRDefault="00AF35E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793D401" w:rsidR="002F683F" w:rsidRPr="000B630C" w:rsidRDefault="002F683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1E348A">
          <w:rPr>
            <w:rFonts w:ascii="Arial" w:hAnsi="Arial" w:cs="Arial"/>
            <w:noProof/>
            <w:sz w:val="20"/>
            <w:szCs w:val="20"/>
          </w:rPr>
          <w:t>32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2F683F" w:rsidRDefault="002F683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2F683F" w:rsidRDefault="002F6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EDE53" w14:textId="77777777" w:rsidR="00AF35EA" w:rsidRDefault="00AF35EA" w:rsidP="00997F82">
      <w:pPr>
        <w:spacing w:after="0" w:line="240" w:lineRule="auto"/>
      </w:pPr>
      <w:r>
        <w:separator/>
      </w:r>
    </w:p>
  </w:footnote>
  <w:footnote w:type="continuationSeparator" w:id="0">
    <w:p w14:paraId="68D78A5B" w14:textId="77777777" w:rsidR="00AF35EA" w:rsidRDefault="00AF35EA" w:rsidP="00997F82">
      <w:pPr>
        <w:spacing w:after="0" w:line="240" w:lineRule="auto"/>
      </w:pPr>
      <w:r>
        <w:continuationSeparator/>
      </w:r>
    </w:p>
  </w:footnote>
  <w:footnote w:id="1">
    <w:p w14:paraId="502E0AD3" w14:textId="1BCD6C70" w:rsidR="002F683F" w:rsidRDefault="002F683F" w:rsidP="00A204CD">
      <w:pPr>
        <w:pStyle w:val="Textpoznmkypodiarou"/>
        <w:jc w:val="both"/>
      </w:pPr>
      <w:ins w:id="48" w:author="Autor">
        <w:r>
          <w:rPr>
            <w:rStyle w:val="Odkaznapoznmkupodiarou"/>
          </w:rPr>
          <w:footnoteRef/>
        </w:r>
        <w:r>
          <w:t xml:space="preserve"> </w:t>
        </w:r>
        <w:r w:rsidRPr="009C25CF">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9C25CF">
          <w:t>predfinancovania</w:t>
        </w:r>
        <w:proofErr w:type="spellEnd"/>
        <w:r w:rsidRPr="009C25CF">
          <w:t xml:space="preserve">, nie žiadosť o platbu – zúčtovanie </w:t>
        </w:r>
        <w:proofErr w:type="spellStart"/>
        <w:r w:rsidRPr="009C25CF">
          <w:t>predfinancovania</w:t>
        </w:r>
        <w:proofErr w:type="spellEnd"/>
        <w:r w:rsidRPr="009C25CF">
          <w:t>, ktorá v takom prípade plní úlohu záverečnej žiadosti o platbu.</w:t>
        </w:r>
      </w:ins>
    </w:p>
  </w:footnote>
  <w:footnote w:id="2">
    <w:p w14:paraId="2D71C0E7" w14:textId="7675BE7E" w:rsidR="002F683F" w:rsidRPr="00B33449" w:rsidRDefault="002F683F"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3">
    <w:p w14:paraId="0002355D" w14:textId="5D5EFE9D" w:rsidR="002F683F" w:rsidRPr="008D12FA" w:rsidRDefault="002F683F" w:rsidP="003B171B">
      <w:pPr>
        <w:pStyle w:val="Textpoznmkypodiarou"/>
        <w:ind w:left="284"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 xml:space="preserve">fungovaní Európskej únie na pomoc de </w:t>
      </w:r>
      <w:proofErr w:type="spellStart"/>
      <w:r w:rsidRPr="008D12FA">
        <w:rPr>
          <w:rFonts w:ascii="Arial" w:hAnsi="Arial" w:cs="Arial"/>
          <w:i/>
          <w:sz w:val="16"/>
          <w:szCs w:val="16"/>
        </w:rPr>
        <w:t>minimis</w:t>
      </w:r>
      <w:proofErr w:type="spellEnd"/>
      <w:r w:rsidRPr="008D12FA">
        <w:rPr>
          <w:rFonts w:ascii="Arial" w:hAnsi="Arial" w:cs="Arial"/>
          <w:sz w:val="16"/>
          <w:szCs w:val="16"/>
        </w:rPr>
        <w:t xml:space="preserve"> a v súlade so </w:t>
      </w:r>
      <w:r w:rsidRPr="008D12FA">
        <w:rPr>
          <w:rFonts w:ascii="Arial" w:hAnsi="Arial" w:cs="Arial"/>
          <w:i/>
          <w:sz w:val="16"/>
          <w:szCs w:val="16"/>
        </w:rPr>
        <w:t xml:space="preserve">Schémou minimálnej pomoci na podporu </w:t>
      </w:r>
      <w:proofErr w:type="spellStart"/>
      <w:r w:rsidRPr="008D12FA">
        <w:rPr>
          <w:rFonts w:ascii="Arial" w:hAnsi="Arial" w:cs="Arial"/>
          <w:i/>
          <w:sz w:val="16"/>
          <w:szCs w:val="16"/>
        </w:rPr>
        <w:t>mikro</w:t>
      </w:r>
      <w:proofErr w:type="spellEnd"/>
      <w:r w:rsidRPr="008D12FA">
        <w:rPr>
          <w:rFonts w:ascii="Arial" w:hAnsi="Arial" w:cs="Arial"/>
          <w:i/>
          <w:sz w:val="16"/>
          <w:szCs w:val="16"/>
        </w:rPr>
        <w:t xml:space="preserve">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2F683F" w:rsidRPr="008D12FA" w:rsidRDefault="002F683F"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2F683F" w:rsidRPr="008D12FA" w:rsidRDefault="002F683F"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2F683F" w:rsidRPr="008D12FA" w:rsidRDefault="002F683F" w:rsidP="003A5D92">
      <w:pPr>
        <w:pStyle w:val="Textpoznmkypodiarou"/>
        <w:numPr>
          <w:ilvl w:val="0"/>
          <w:numId w:val="51"/>
        </w:numPr>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2F683F" w:rsidRDefault="002F683F" w:rsidP="003A5D92">
      <w:pPr>
        <w:pStyle w:val="Textpoznmkypodiarou"/>
        <w:numPr>
          <w:ilvl w:val="0"/>
          <w:numId w:val="51"/>
        </w:numPr>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4">
    <w:p w14:paraId="39E21627" w14:textId="2F4D7060" w:rsidR="002F683F" w:rsidRPr="00726901" w:rsidDel="004019C7" w:rsidRDefault="002F683F" w:rsidP="00726901">
      <w:pPr>
        <w:pStyle w:val="Textpoznmkypodiarou"/>
        <w:jc w:val="both"/>
        <w:rPr>
          <w:del w:id="196" w:author="Autor"/>
          <w:bCs/>
        </w:rPr>
      </w:pPr>
      <w:del w:id="197" w:author="Autor">
        <w:r w:rsidDel="004019C7">
          <w:rPr>
            <w:rStyle w:val="Odkaznapoznmkupodiarou"/>
          </w:rPr>
          <w:footnoteRef/>
        </w:r>
        <w:r w:rsidDel="004019C7">
          <w:delText xml:space="preserve"> </w:delText>
        </w:r>
        <w:r w:rsidRPr="00726901" w:rsidDel="004019C7">
          <w:rPr>
            <w:b/>
          </w:rPr>
          <w:delText xml:space="preserve">Ukončenie realizácie </w:delText>
        </w:r>
        <w:r w:rsidDel="004019C7">
          <w:rPr>
            <w:b/>
          </w:rPr>
          <w:delText xml:space="preserve">aktivity projektu </w:delText>
        </w:r>
        <w:r w:rsidRPr="00726901" w:rsidDel="004019C7">
          <w:delText xml:space="preserve">– predstavuje ukončenie tzv. fyzickej realizácie </w:delText>
        </w:r>
        <w:r w:rsidDel="004019C7">
          <w:delText>p</w:delText>
        </w:r>
        <w:r w:rsidRPr="00726901" w:rsidDel="004019C7">
          <w:delText xml:space="preserve">rojektu. Realizácia aktivít </w:delText>
        </w:r>
        <w:r w:rsidDel="004019C7">
          <w:delText>p</w:delText>
        </w:r>
        <w:r w:rsidRPr="00726901" w:rsidDel="004019C7">
          <w:delText>rojektu sa považuje za ukončenú v kalendárny deň, kedy Užívateľ kumulatívne splní nižšie uvedené podmienky:</w:delText>
        </w:r>
      </w:del>
    </w:p>
    <w:p w14:paraId="3178B148" w14:textId="722A6620" w:rsidR="002F683F" w:rsidRPr="00726901" w:rsidDel="004019C7" w:rsidRDefault="002F683F" w:rsidP="00726901">
      <w:pPr>
        <w:pStyle w:val="Textpoznmkypodiarou"/>
        <w:numPr>
          <w:ilvl w:val="0"/>
          <w:numId w:val="68"/>
        </w:numPr>
        <w:jc w:val="both"/>
        <w:rPr>
          <w:del w:id="198" w:author="Autor"/>
        </w:rPr>
      </w:pPr>
      <w:del w:id="199" w:author="Autor">
        <w:r w:rsidDel="004019C7">
          <w:delText>f</w:delText>
        </w:r>
        <w:r w:rsidRPr="00726901" w:rsidDel="004019C7">
          <w:delText>yzicky sa zrealizovali všetky Aktivity Projektu,</w:delText>
        </w:r>
      </w:del>
    </w:p>
    <w:p w14:paraId="5AC6E6E7" w14:textId="3186AE87" w:rsidR="002F683F" w:rsidDel="004019C7" w:rsidRDefault="002F683F" w:rsidP="00726901">
      <w:pPr>
        <w:pStyle w:val="Textpoznmkypodiarou"/>
        <w:numPr>
          <w:ilvl w:val="0"/>
          <w:numId w:val="68"/>
        </w:numPr>
        <w:jc w:val="both"/>
        <w:rPr>
          <w:del w:id="200" w:author="Autor"/>
        </w:rPr>
      </w:pPr>
      <w:del w:id="201" w:author="Autor">
        <w:r w:rsidDel="004019C7">
          <w:delText>p</w:delText>
        </w:r>
        <w:r w:rsidRPr="00726901" w:rsidDel="004019C7">
          <w:delText>redmet Projektu bol riadne dodaný Užívateľovi, Užívateľ ho prevzal a ak to vyplýva z charakteru plnenia je prevádzkyschopný, resp. sa sfunkčnil a/alebo aplikoval tak, ako sa to predpokladalo v Schválenej žiadosti o príspevok.</w:delText>
        </w:r>
      </w:del>
    </w:p>
  </w:footnote>
  <w:footnote w:id="5">
    <w:p w14:paraId="4C52345F" w14:textId="77777777" w:rsidR="002F683F" w:rsidRPr="003F3414" w:rsidRDefault="002F683F"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 xml:space="preserve">Nariadenie komisie (EÚ) č. 1407/2013. z 18. decembra 2013. o uplatňovaní článkov 107 a 108 Zmluvy o fungovaní Európskej únie na pomoc de </w:t>
      </w:r>
      <w:proofErr w:type="spellStart"/>
      <w:r w:rsidRPr="003F3414">
        <w:rPr>
          <w:rFonts w:ascii="Arial" w:hAnsi="Arial" w:cs="Arial"/>
          <w:sz w:val="16"/>
          <w:szCs w:val="16"/>
        </w:rPr>
        <w:t>minimis</w:t>
      </w:r>
      <w:proofErr w:type="spellEnd"/>
    </w:p>
  </w:footnote>
  <w:footnote w:id="6">
    <w:p w14:paraId="6499A40B" w14:textId="34A84022" w:rsidR="002F683F" w:rsidRDefault="002F683F" w:rsidP="00997F8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w:t>
      </w:r>
      <w:proofErr w:type="spellEnd"/>
      <w:r w:rsidRPr="0044680B">
        <w:rPr>
          <w:rFonts w:ascii="Arial" w:hAnsi="Arial" w:cs="Arial"/>
          <w:sz w:val="16"/>
          <w:szCs w:val="16"/>
        </w:rPr>
        <w:t xml:space="preserve"> </w:t>
      </w:r>
      <w:proofErr w:type="spellStart"/>
      <w:r w:rsidRPr="0044680B">
        <w:rPr>
          <w:rFonts w:ascii="Arial" w:hAnsi="Arial" w:cs="Arial"/>
          <w:sz w:val="16"/>
          <w:szCs w:val="16"/>
        </w:rPr>
        <w:t>for</w:t>
      </w:r>
      <w:proofErr w:type="spellEnd"/>
      <w:r w:rsidRPr="0044680B">
        <w:rPr>
          <w:rFonts w:ascii="Arial" w:hAnsi="Arial" w:cs="Arial"/>
          <w:sz w:val="16"/>
          <w:szCs w:val="16"/>
        </w:rPr>
        <w:t xml:space="preserve"> </w:t>
      </w:r>
      <w:proofErr w:type="spellStart"/>
      <w:r w:rsidRPr="000E4AB8">
        <w:rPr>
          <w:rFonts w:ascii="Arial" w:hAnsi="Arial" w:cs="Arial"/>
          <w:sz w:val="16"/>
          <w:szCs w:val="16"/>
        </w:rPr>
        <w:t>money</w:t>
      </w:r>
      <w:proofErr w:type="spellEnd"/>
      <w:r w:rsidRPr="000E4AB8">
        <w:rPr>
          <w:rFonts w:ascii="Arial" w:hAnsi="Arial" w:cs="Arial"/>
          <w:sz w:val="16"/>
          <w:szCs w:val="16"/>
        </w:rPr>
        <w:t xml:space="preserve"> predstavuje výšku príspevku v EUR na (dosiahnutú, vytvorenú) jednotku merateľného ukazovateľa hlavnej aktivity projektu (</w:t>
      </w:r>
      <w:r w:rsidRPr="000E4AB8">
        <w:rPr>
          <w:rFonts w:ascii="Arial" w:hAnsi="Arial" w:cs="Arial"/>
          <w:i/>
          <w:sz w:val="16"/>
          <w:szCs w:val="16"/>
        </w:rPr>
        <w:t>A104 Počet vytvorených pracovných miest</w:t>
      </w:r>
      <w:r w:rsidRPr="000E4AB8">
        <w:rPr>
          <w:rFonts w:ascii="Arial" w:hAnsi="Arial" w:cs="Arial"/>
          <w:sz w:val="16"/>
          <w:szCs w:val="16"/>
        </w:rPr>
        <w:t>)</w:t>
      </w:r>
    </w:p>
  </w:footnote>
  <w:footnote w:id="7">
    <w:p w14:paraId="75372597" w14:textId="58F7A4E1" w:rsidR="002F683F" w:rsidRPr="003F3414" w:rsidRDefault="002F683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14FCFF70" w:rsidR="002F683F" w:rsidRPr="001F013A" w:rsidRDefault="002F683F"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4A56A3AC" wp14:editId="3604F580">
          <wp:simplePos x="0" y="0"/>
          <wp:positionH relativeFrom="column">
            <wp:posOffset>514350</wp:posOffset>
          </wp:positionH>
          <wp:positionV relativeFrom="paragraph">
            <wp:posOffset>-130175</wp:posOffset>
          </wp:positionV>
          <wp:extent cx="556260" cy="523875"/>
          <wp:effectExtent l="0" t="0" r="0" b="9525"/>
          <wp:wrapTight wrapText="bothSides">
            <wp:wrapPolygon edited="0">
              <wp:start x="21600" y="21600"/>
              <wp:lineTo x="21600" y="393"/>
              <wp:lineTo x="888" y="393"/>
              <wp:lineTo x="888" y="21600"/>
              <wp:lineTo x="21600" y="2160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55626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5E2E9CFD">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259729F0">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2F683F" w:rsidRDefault="002F683F" w:rsidP="00DD3EE2">
    <w:pPr>
      <w:pStyle w:val="Hlavika"/>
    </w:pPr>
  </w:p>
  <w:p w14:paraId="25C2BAF4" w14:textId="116F9CC5" w:rsidR="002F683F" w:rsidRPr="00FC401E" w:rsidRDefault="002F683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8EC4694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56049036">
    <w:abstractNumId w:val="47"/>
  </w:num>
  <w:num w:numId="2" w16cid:durableId="394134136">
    <w:abstractNumId w:val="59"/>
  </w:num>
  <w:num w:numId="3" w16cid:durableId="337974548">
    <w:abstractNumId w:val="26"/>
  </w:num>
  <w:num w:numId="4" w16cid:durableId="1388381845">
    <w:abstractNumId w:val="35"/>
  </w:num>
  <w:num w:numId="5" w16cid:durableId="837384503">
    <w:abstractNumId w:val="67"/>
  </w:num>
  <w:num w:numId="6" w16cid:durableId="343433924">
    <w:abstractNumId w:val="0"/>
  </w:num>
  <w:num w:numId="7" w16cid:durableId="604918722">
    <w:abstractNumId w:val="15"/>
  </w:num>
  <w:num w:numId="8" w16cid:durableId="1036782815">
    <w:abstractNumId w:val="55"/>
  </w:num>
  <w:num w:numId="9" w16cid:durableId="1186284911">
    <w:abstractNumId w:val="19"/>
  </w:num>
  <w:num w:numId="10" w16cid:durableId="1153445799">
    <w:abstractNumId w:val="5"/>
  </w:num>
  <w:num w:numId="11" w16cid:durableId="123230454">
    <w:abstractNumId w:val="22"/>
  </w:num>
  <w:num w:numId="12" w16cid:durableId="363025025">
    <w:abstractNumId w:val="24"/>
  </w:num>
  <w:num w:numId="13" w16cid:durableId="1289631079">
    <w:abstractNumId w:val="6"/>
  </w:num>
  <w:num w:numId="14" w16cid:durableId="1571191238">
    <w:abstractNumId w:val="10"/>
  </w:num>
  <w:num w:numId="15" w16cid:durableId="610279153">
    <w:abstractNumId w:val="56"/>
  </w:num>
  <w:num w:numId="16" w16cid:durableId="2141804594">
    <w:abstractNumId w:val="1"/>
  </w:num>
  <w:num w:numId="17" w16cid:durableId="410203105">
    <w:abstractNumId w:val="63"/>
  </w:num>
  <w:num w:numId="18" w16cid:durableId="1941064052">
    <w:abstractNumId w:val="27"/>
  </w:num>
  <w:num w:numId="19" w16cid:durableId="439178306">
    <w:abstractNumId w:val="44"/>
  </w:num>
  <w:num w:numId="20" w16cid:durableId="1800879139">
    <w:abstractNumId w:val="57"/>
  </w:num>
  <w:num w:numId="21" w16cid:durableId="414861387">
    <w:abstractNumId w:val="51"/>
  </w:num>
  <w:num w:numId="22" w16cid:durableId="1197893955">
    <w:abstractNumId w:val="45"/>
  </w:num>
  <w:num w:numId="23" w16cid:durableId="1451317162">
    <w:abstractNumId w:val="7"/>
  </w:num>
  <w:num w:numId="24" w16cid:durableId="923339667">
    <w:abstractNumId w:val="38"/>
  </w:num>
  <w:num w:numId="25" w16cid:durableId="597837062">
    <w:abstractNumId w:val="46"/>
  </w:num>
  <w:num w:numId="26" w16cid:durableId="101271533">
    <w:abstractNumId w:val="48"/>
  </w:num>
  <w:num w:numId="27" w16cid:durableId="1254045426">
    <w:abstractNumId w:val="66"/>
  </w:num>
  <w:num w:numId="28" w16cid:durableId="1283465336">
    <w:abstractNumId w:val="18"/>
  </w:num>
  <w:num w:numId="29" w16cid:durableId="1194265197">
    <w:abstractNumId w:val="14"/>
  </w:num>
  <w:num w:numId="30" w16cid:durableId="1643001168">
    <w:abstractNumId w:val="34"/>
  </w:num>
  <w:num w:numId="31" w16cid:durableId="2054229122">
    <w:abstractNumId w:val="8"/>
  </w:num>
  <w:num w:numId="32" w16cid:durableId="1811509247">
    <w:abstractNumId w:val="11"/>
  </w:num>
  <w:num w:numId="33" w16cid:durableId="191311801">
    <w:abstractNumId w:val="20"/>
  </w:num>
  <w:num w:numId="34" w16cid:durableId="1701786015">
    <w:abstractNumId w:val="4"/>
  </w:num>
  <w:num w:numId="35" w16cid:durableId="1222642821">
    <w:abstractNumId w:val="53"/>
  </w:num>
  <w:num w:numId="36" w16cid:durableId="2037189740">
    <w:abstractNumId w:val="54"/>
  </w:num>
  <w:num w:numId="37" w16cid:durableId="1789739934">
    <w:abstractNumId w:val="60"/>
  </w:num>
  <w:num w:numId="38" w16cid:durableId="103691742">
    <w:abstractNumId w:val="50"/>
  </w:num>
  <w:num w:numId="39" w16cid:durableId="640966895">
    <w:abstractNumId w:val="41"/>
  </w:num>
  <w:num w:numId="40" w16cid:durableId="38361466">
    <w:abstractNumId w:val="42"/>
  </w:num>
  <w:num w:numId="41" w16cid:durableId="1368405332">
    <w:abstractNumId w:val="2"/>
  </w:num>
  <w:num w:numId="42" w16cid:durableId="1926068500">
    <w:abstractNumId w:val="17"/>
  </w:num>
  <w:num w:numId="43" w16cid:durableId="1319575209">
    <w:abstractNumId w:val="29"/>
  </w:num>
  <w:num w:numId="44" w16cid:durableId="991714044">
    <w:abstractNumId w:val="52"/>
  </w:num>
  <w:num w:numId="45" w16cid:durableId="127667737">
    <w:abstractNumId w:val="36"/>
  </w:num>
  <w:num w:numId="46" w16cid:durableId="1416054544">
    <w:abstractNumId w:val="49"/>
  </w:num>
  <w:num w:numId="47" w16cid:durableId="265967512">
    <w:abstractNumId w:val="40"/>
  </w:num>
  <w:num w:numId="48" w16cid:durableId="658534254">
    <w:abstractNumId w:val="43"/>
  </w:num>
  <w:num w:numId="49" w16cid:durableId="565577346">
    <w:abstractNumId w:val="21"/>
  </w:num>
  <w:num w:numId="50" w16cid:durableId="1343319377">
    <w:abstractNumId w:val="62"/>
  </w:num>
  <w:num w:numId="51" w16cid:durableId="1928883060">
    <w:abstractNumId w:val="61"/>
  </w:num>
  <w:num w:numId="52" w16cid:durableId="2098557545">
    <w:abstractNumId w:val="37"/>
  </w:num>
  <w:num w:numId="53" w16cid:durableId="1213346542">
    <w:abstractNumId w:val="31"/>
  </w:num>
  <w:num w:numId="54" w16cid:durableId="1934897110">
    <w:abstractNumId w:val="3"/>
  </w:num>
  <w:num w:numId="55" w16cid:durableId="97454430">
    <w:abstractNumId w:val="16"/>
  </w:num>
  <w:num w:numId="56" w16cid:durableId="330524386">
    <w:abstractNumId w:val="9"/>
  </w:num>
  <w:num w:numId="57" w16cid:durableId="1978335730">
    <w:abstractNumId w:val="33"/>
  </w:num>
  <w:num w:numId="58" w16cid:durableId="176430170">
    <w:abstractNumId w:val="58"/>
  </w:num>
  <w:num w:numId="59" w16cid:durableId="637607002">
    <w:abstractNumId w:val="39"/>
  </w:num>
  <w:num w:numId="60" w16cid:durableId="250168595">
    <w:abstractNumId w:val="25"/>
  </w:num>
  <w:num w:numId="61" w16cid:durableId="434834793">
    <w:abstractNumId w:val="32"/>
  </w:num>
  <w:num w:numId="62" w16cid:durableId="1736077073">
    <w:abstractNumId w:val="13"/>
  </w:num>
  <w:num w:numId="63" w16cid:durableId="677465884">
    <w:abstractNumId w:val="65"/>
  </w:num>
  <w:num w:numId="64" w16cid:durableId="7029046">
    <w:abstractNumId w:val="12"/>
  </w:num>
  <w:num w:numId="65" w16cid:durableId="778767317">
    <w:abstractNumId w:val="30"/>
  </w:num>
  <w:num w:numId="66" w16cid:durableId="807478126">
    <w:abstractNumId w:val="23"/>
  </w:num>
  <w:num w:numId="67" w16cid:durableId="449400961">
    <w:abstractNumId w:val="28"/>
  </w:num>
  <w:num w:numId="68" w16cid:durableId="1621034099">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1493"/>
    <w:rsid w:val="00016DEA"/>
    <w:rsid w:val="00020AEB"/>
    <w:rsid w:val="00033565"/>
    <w:rsid w:val="00036056"/>
    <w:rsid w:val="0005684E"/>
    <w:rsid w:val="000569D6"/>
    <w:rsid w:val="000604B2"/>
    <w:rsid w:val="00065CC5"/>
    <w:rsid w:val="00066F24"/>
    <w:rsid w:val="00073702"/>
    <w:rsid w:val="0007610E"/>
    <w:rsid w:val="00081FA8"/>
    <w:rsid w:val="0008289A"/>
    <w:rsid w:val="000856E1"/>
    <w:rsid w:val="000907B7"/>
    <w:rsid w:val="000A1C65"/>
    <w:rsid w:val="000A52FB"/>
    <w:rsid w:val="000A605C"/>
    <w:rsid w:val="000A64EF"/>
    <w:rsid w:val="000B19BE"/>
    <w:rsid w:val="000B4FDF"/>
    <w:rsid w:val="000B5096"/>
    <w:rsid w:val="000C25C2"/>
    <w:rsid w:val="000C367D"/>
    <w:rsid w:val="000C50DA"/>
    <w:rsid w:val="000C70A1"/>
    <w:rsid w:val="000D455B"/>
    <w:rsid w:val="000E1177"/>
    <w:rsid w:val="000E4AB8"/>
    <w:rsid w:val="000E6FF9"/>
    <w:rsid w:val="000F221D"/>
    <w:rsid w:val="000F55AF"/>
    <w:rsid w:val="00111EE5"/>
    <w:rsid w:val="00116361"/>
    <w:rsid w:val="00117483"/>
    <w:rsid w:val="00156B34"/>
    <w:rsid w:val="00156C68"/>
    <w:rsid w:val="001651C7"/>
    <w:rsid w:val="00175444"/>
    <w:rsid w:val="00175E83"/>
    <w:rsid w:val="00182C4F"/>
    <w:rsid w:val="00182D10"/>
    <w:rsid w:val="001833AC"/>
    <w:rsid w:val="00183589"/>
    <w:rsid w:val="001862A8"/>
    <w:rsid w:val="001871DC"/>
    <w:rsid w:val="001931A7"/>
    <w:rsid w:val="0019781A"/>
    <w:rsid w:val="001A3BF1"/>
    <w:rsid w:val="001A7A3A"/>
    <w:rsid w:val="001B1D3F"/>
    <w:rsid w:val="001B7788"/>
    <w:rsid w:val="001C2252"/>
    <w:rsid w:val="001C32D3"/>
    <w:rsid w:val="001C383A"/>
    <w:rsid w:val="001C7C64"/>
    <w:rsid w:val="001D1A82"/>
    <w:rsid w:val="001D2251"/>
    <w:rsid w:val="001D5273"/>
    <w:rsid w:val="001E348A"/>
    <w:rsid w:val="001E483A"/>
    <w:rsid w:val="001E7F00"/>
    <w:rsid w:val="001F4CCC"/>
    <w:rsid w:val="001F75B6"/>
    <w:rsid w:val="00200A91"/>
    <w:rsid w:val="00201F49"/>
    <w:rsid w:val="00207E22"/>
    <w:rsid w:val="0021172D"/>
    <w:rsid w:val="00224477"/>
    <w:rsid w:val="00227859"/>
    <w:rsid w:val="002319F5"/>
    <w:rsid w:val="00236E5C"/>
    <w:rsid w:val="00237EDB"/>
    <w:rsid w:val="00242461"/>
    <w:rsid w:val="002450DB"/>
    <w:rsid w:val="00253953"/>
    <w:rsid w:val="00257130"/>
    <w:rsid w:val="00257A40"/>
    <w:rsid w:val="002644F7"/>
    <w:rsid w:val="00274674"/>
    <w:rsid w:val="00282B02"/>
    <w:rsid w:val="00283BA3"/>
    <w:rsid w:val="00286133"/>
    <w:rsid w:val="002A4D61"/>
    <w:rsid w:val="002A51A0"/>
    <w:rsid w:val="002C0F04"/>
    <w:rsid w:val="002C179C"/>
    <w:rsid w:val="002C5D4F"/>
    <w:rsid w:val="002D1949"/>
    <w:rsid w:val="002D712A"/>
    <w:rsid w:val="002E1ED1"/>
    <w:rsid w:val="002F3108"/>
    <w:rsid w:val="002F5D83"/>
    <w:rsid w:val="002F6656"/>
    <w:rsid w:val="002F683F"/>
    <w:rsid w:val="00300E84"/>
    <w:rsid w:val="00305762"/>
    <w:rsid w:val="00310133"/>
    <w:rsid w:val="003154B9"/>
    <w:rsid w:val="00315E03"/>
    <w:rsid w:val="00316374"/>
    <w:rsid w:val="003236C2"/>
    <w:rsid w:val="00325FC2"/>
    <w:rsid w:val="00330781"/>
    <w:rsid w:val="003357FD"/>
    <w:rsid w:val="00342545"/>
    <w:rsid w:val="003426E3"/>
    <w:rsid w:val="003531B1"/>
    <w:rsid w:val="0036248B"/>
    <w:rsid w:val="00366702"/>
    <w:rsid w:val="00374B3F"/>
    <w:rsid w:val="00375F69"/>
    <w:rsid w:val="00377989"/>
    <w:rsid w:val="003814F9"/>
    <w:rsid w:val="00392626"/>
    <w:rsid w:val="0039300D"/>
    <w:rsid w:val="003950F1"/>
    <w:rsid w:val="003A4993"/>
    <w:rsid w:val="003A5D92"/>
    <w:rsid w:val="003A66B8"/>
    <w:rsid w:val="003B05C3"/>
    <w:rsid w:val="003B171B"/>
    <w:rsid w:val="003B32A0"/>
    <w:rsid w:val="003B4A66"/>
    <w:rsid w:val="003B7566"/>
    <w:rsid w:val="003C1560"/>
    <w:rsid w:val="003D39D0"/>
    <w:rsid w:val="003D746C"/>
    <w:rsid w:val="003E1496"/>
    <w:rsid w:val="003E6697"/>
    <w:rsid w:val="003E6F8F"/>
    <w:rsid w:val="003F0011"/>
    <w:rsid w:val="003F1701"/>
    <w:rsid w:val="003F6D35"/>
    <w:rsid w:val="004019C7"/>
    <w:rsid w:val="00404393"/>
    <w:rsid w:val="004218C4"/>
    <w:rsid w:val="00421F08"/>
    <w:rsid w:val="004324AB"/>
    <w:rsid w:val="0044013E"/>
    <w:rsid w:val="0044085B"/>
    <w:rsid w:val="00443977"/>
    <w:rsid w:val="004461E5"/>
    <w:rsid w:val="004530CF"/>
    <w:rsid w:val="00460D2C"/>
    <w:rsid w:val="00463F92"/>
    <w:rsid w:val="00465C96"/>
    <w:rsid w:val="00481344"/>
    <w:rsid w:val="0048227A"/>
    <w:rsid w:val="0048669C"/>
    <w:rsid w:val="004948FE"/>
    <w:rsid w:val="004A16E0"/>
    <w:rsid w:val="004A2FB5"/>
    <w:rsid w:val="004A5468"/>
    <w:rsid w:val="004A7113"/>
    <w:rsid w:val="004B5CAD"/>
    <w:rsid w:val="004B6553"/>
    <w:rsid w:val="004B6729"/>
    <w:rsid w:val="004C09DA"/>
    <w:rsid w:val="004C4FA0"/>
    <w:rsid w:val="004D750A"/>
    <w:rsid w:val="004D7D41"/>
    <w:rsid w:val="004E011B"/>
    <w:rsid w:val="004E1022"/>
    <w:rsid w:val="004E1EC7"/>
    <w:rsid w:val="004E7718"/>
    <w:rsid w:val="004F2597"/>
    <w:rsid w:val="004F2ED1"/>
    <w:rsid w:val="004F7821"/>
    <w:rsid w:val="00506D83"/>
    <w:rsid w:val="00512D03"/>
    <w:rsid w:val="00515B27"/>
    <w:rsid w:val="005308C3"/>
    <w:rsid w:val="00531A13"/>
    <w:rsid w:val="00531ECE"/>
    <w:rsid w:val="00535638"/>
    <w:rsid w:val="0053630A"/>
    <w:rsid w:val="00541A54"/>
    <w:rsid w:val="00543C90"/>
    <w:rsid w:val="005541EF"/>
    <w:rsid w:val="00556E68"/>
    <w:rsid w:val="005609FD"/>
    <w:rsid w:val="0056357B"/>
    <w:rsid w:val="005705EE"/>
    <w:rsid w:val="005723CC"/>
    <w:rsid w:val="00573362"/>
    <w:rsid w:val="005760CC"/>
    <w:rsid w:val="00580427"/>
    <w:rsid w:val="00595B92"/>
    <w:rsid w:val="00597A23"/>
    <w:rsid w:val="005A7FB0"/>
    <w:rsid w:val="005B2B01"/>
    <w:rsid w:val="005B3A2C"/>
    <w:rsid w:val="005C3D29"/>
    <w:rsid w:val="005C7DBB"/>
    <w:rsid w:val="005D4668"/>
    <w:rsid w:val="005E7202"/>
    <w:rsid w:val="005F0F78"/>
    <w:rsid w:val="00604EC4"/>
    <w:rsid w:val="0062480B"/>
    <w:rsid w:val="0063182B"/>
    <w:rsid w:val="006359C9"/>
    <w:rsid w:val="00643184"/>
    <w:rsid w:val="006465D3"/>
    <w:rsid w:val="0064727E"/>
    <w:rsid w:val="006515B3"/>
    <w:rsid w:val="00661A23"/>
    <w:rsid w:val="006659AB"/>
    <w:rsid w:val="00671CC6"/>
    <w:rsid w:val="0068722F"/>
    <w:rsid w:val="00687273"/>
    <w:rsid w:val="00693C31"/>
    <w:rsid w:val="006941AD"/>
    <w:rsid w:val="00696061"/>
    <w:rsid w:val="006A048B"/>
    <w:rsid w:val="006A27D3"/>
    <w:rsid w:val="006A2B96"/>
    <w:rsid w:val="006A62C0"/>
    <w:rsid w:val="006B1A4B"/>
    <w:rsid w:val="006C54ED"/>
    <w:rsid w:val="006C5E12"/>
    <w:rsid w:val="006C7DF6"/>
    <w:rsid w:val="006D0AAF"/>
    <w:rsid w:val="006D29F3"/>
    <w:rsid w:val="006D2C8B"/>
    <w:rsid w:val="006D53E6"/>
    <w:rsid w:val="006E6056"/>
    <w:rsid w:val="006F333C"/>
    <w:rsid w:val="006F5281"/>
    <w:rsid w:val="00701A7A"/>
    <w:rsid w:val="00715270"/>
    <w:rsid w:val="00715D4A"/>
    <w:rsid w:val="00715D67"/>
    <w:rsid w:val="00726901"/>
    <w:rsid w:val="00732429"/>
    <w:rsid w:val="00732918"/>
    <w:rsid w:val="00733FAA"/>
    <w:rsid w:val="007373E1"/>
    <w:rsid w:val="007418F9"/>
    <w:rsid w:val="007433B3"/>
    <w:rsid w:val="007453AB"/>
    <w:rsid w:val="00754D3C"/>
    <w:rsid w:val="00760166"/>
    <w:rsid w:val="00762195"/>
    <w:rsid w:val="00770E57"/>
    <w:rsid w:val="007710D0"/>
    <w:rsid w:val="00774C45"/>
    <w:rsid w:val="00780106"/>
    <w:rsid w:val="00780F81"/>
    <w:rsid w:val="00793F1C"/>
    <w:rsid w:val="0079571E"/>
    <w:rsid w:val="007A0A8D"/>
    <w:rsid w:val="007A0CB9"/>
    <w:rsid w:val="007A61B8"/>
    <w:rsid w:val="007B5B99"/>
    <w:rsid w:val="007D1B8B"/>
    <w:rsid w:val="007D1F0F"/>
    <w:rsid w:val="007D58CE"/>
    <w:rsid w:val="007E0409"/>
    <w:rsid w:val="007E53D4"/>
    <w:rsid w:val="007E5F9E"/>
    <w:rsid w:val="007F0518"/>
    <w:rsid w:val="007F55F5"/>
    <w:rsid w:val="00800A80"/>
    <w:rsid w:val="0080104A"/>
    <w:rsid w:val="008014D4"/>
    <w:rsid w:val="00802379"/>
    <w:rsid w:val="00803FFD"/>
    <w:rsid w:val="00814A1D"/>
    <w:rsid w:val="008203D1"/>
    <w:rsid w:val="008215FF"/>
    <w:rsid w:val="00823509"/>
    <w:rsid w:val="00825667"/>
    <w:rsid w:val="0083548F"/>
    <w:rsid w:val="00843399"/>
    <w:rsid w:val="00843C6F"/>
    <w:rsid w:val="008475CC"/>
    <w:rsid w:val="00850A43"/>
    <w:rsid w:val="00857902"/>
    <w:rsid w:val="008644F8"/>
    <w:rsid w:val="008657E3"/>
    <w:rsid w:val="00875F76"/>
    <w:rsid w:val="00882C9E"/>
    <w:rsid w:val="00890C26"/>
    <w:rsid w:val="008A680D"/>
    <w:rsid w:val="008C6B41"/>
    <w:rsid w:val="008E2667"/>
    <w:rsid w:val="008E4E7C"/>
    <w:rsid w:val="008F0E53"/>
    <w:rsid w:val="008F5F19"/>
    <w:rsid w:val="0090412C"/>
    <w:rsid w:val="00905190"/>
    <w:rsid w:val="009233A6"/>
    <w:rsid w:val="00937A8F"/>
    <w:rsid w:val="00946FAA"/>
    <w:rsid w:val="009526CF"/>
    <w:rsid w:val="00955C2F"/>
    <w:rsid w:val="0096159E"/>
    <w:rsid w:val="00964BB5"/>
    <w:rsid w:val="00967D3D"/>
    <w:rsid w:val="00970553"/>
    <w:rsid w:val="00973BE4"/>
    <w:rsid w:val="009852EB"/>
    <w:rsid w:val="00991762"/>
    <w:rsid w:val="00992D0C"/>
    <w:rsid w:val="00995311"/>
    <w:rsid w:val="00997F82"/>
    <w:rsid w:val="009A0537"/>
    <w:rsid w:val="009A09B1"/>
    <w:rsid w:val="009A1878"/>
    <w:rsid w:val="009A4A69"/>
    <w:rsid w:val="009A65F5"/>
    <w:rsid w:val="009B1C10"/>
    <w:rsid w:val="009B1F17"/>
    <w:rsid w:val="009B2129"/>
    <w:rsid w:val="009B47E3"/>
    <w:rsid w:val="009B4AE2"/>
    <w:rsid w:val="009C25CF"/>
    <w:rsid w:val="009C6536"/>
    <w:rsid w:val="009D799A"/>
    <w:rsid w:val="009D7EA2"/>
    <w:rsid w:val="009E612F"/>
    <w:rsid w:val="00A10998"/>
    <w:rsid w:val="00A111CD"/>
    <w:rsid w:val="00A204CD"/>
    <w:rsid w:val="00A252BF"/>
    <w:rsid w:val="00A30A7F"/>
    <w:rsid w:val="00A33E84"/>
    <w:rsid w:val="00A37E01"/>
    <w:rsid w:val="00A42E9F"/>
    <w:rsid w:val="00A43135"/>
    <w:rsid w:val="00A52FA8"/>
    <w:rsid w:val="00A530D6"/>
    <w:rsid w:val="00A53783"/>
    <w:rsid w:val="00A55A15"/>
    <w:rsid w:val="00A55A1F"/>
    <w:rsid w:val="00A55D6C"/>
    <w:rsid w:val="00A573D6"/>
    <w:rsid w:val="00A57C24"/>
    <w:rsid w:val="00A666FE"/>
    <w:rsid w:val="00A70A2A"/>
    <w:rsid w:val="00A901F5"/>
    <w:rsid w:val="00A90A85"/>
    <w:rsid w:val="00A945C2"/>
    <w:rsid w:val="00A97509"/>
    <w:rsid w:val="00A97B68"/>
    <w:rsid w:val="00AA0A82"/>
    <w:rsid w:val="00AA124F"/>
    <w:rsid w:val="00AA39B6"/>
    <w:rsid w:val="00AB07F9"/>
    <w:rsid w:val="00AC028F"/>
    <w:rsid w:val="00AC36A2"/>
    <w:rsid w:val="00AD1E6C"/>
    <w:rsid w:val="00AD4007"/>
    <w:rsid w:val="00AD57A3"/>
    <w:rsid w:val="00AD7FDE"/>
    <w:rsid w:val="00AE11DC"/>
    <w:rsid w:val="00AE641C"/>
    <w:rsid w:val="00AF1F02"/>
    <w:rsid w:val="00AF35EA"/>
    <w:rsid w:val="00B10F27"/>
    <w:rsid w:val="00B12C25"/>
    <w:rsid w:val="00B12E40"/>
    <w:rsid w:val="00B13790"/>
    <w:rsid w:val="00B26F6D"/>
    <w:rsid w:val="00B336CA"/>
    <w:rsid w:val="00B36BBA"/>
    <w:rsid w:val="00B43666"/>
    <w:rsid w:val="00B43B53"/>
    <w:rsid w:val="00B673F2"/>
    <w:rsid w:val="00B707FC"/>
    <w:rsid w:val="00B75121"/>
    <w:rsid w:val="00B768E9"/>
    <w:rsid w:val="00B77A52"/>
    <w:rsid w:val="00B830C6"/>
    <w:rsid w:val="00B8659A"/>
    <w:rsid w:val="00BB56CE"/>
    <w:rsid w:val="00BD7C47"/>
    <w:rsid w:val="00BD7FFD"/>
    <w:rsid w:val="00BE2352"/>
    <w:rsid w:val="00BF6C3A"/>
    <w:rsid w:val="00BF7457"/>
    <w:rsid w:val="00C01F54"/>
    <w:rsid w:val="00C04A44"/>
    <w:rsid w:val="00C202B5"/>
    <w:rsid w:val="00C24277"/>
    <w:rsid w:val="00C302E3"/>
    <w:rsid w:val="00C32AAB"/>
    <w:rsid w:val="00C473E6"/>
    <w:rsid w:val="00C544B0"/>
    <w:rsid w:val="00C61773"/>
    <w:rsid w:val="00C6707F"/>
    <w:rsid w:val="00C70084"/>
    <w:rsid w:val="00C72A19"/>
    <w:rsid w:val="00C74CBB"/>
    <w:rsid w:val="00C75806"/>
    <w:rsid w:val="00C759FC"/>
    <w:rsid w:val="00C94378"/>
    <w:rsid w:val="00CA18C8"/>
    <w:rsid w:val="00CA2F2E"/>
    <w:rsid w:val="00CA30EE"/>
    <w:rsid w:val="00CB08D8"/>
    <w:rsid w:val="00CC1C2B"/>
    <w:rsid w:val="00CD33A6"/>
    <w:rsid w:val="00CD453C"/>
    <w:rsid w:val="00CE65A2"/>
    <w:rsid w:val="00CF1AEB"/>
    <w:rsid w:val="00D002A1"/>
    <w:rsid w:val="00D05CF5"/>
    <w:rsid w:val="00D15307"/>
    <w:rsid w:val="00D2576D"/>
    <w:rsid w:val="00D270A9"/>
    <w:rsid w:val="00D5349A"/>
    <w:rsid w:val="00D54138"/>
    <w:rsid w:val="00D75D44"/>
    <w:rsid w:val="00D820A6"/>
    <w:rsid w:val="00D82CE8"/>
    <w:rsid w:val="00D83861"/>
    <w:rsid w:val="00DA2DC3"/>
    <w:rsid w:val="00DA6B22"/>
    <w:rsid w:val="00DB2C62"/>
    <w:rsid w:val="00DB3F0F"/>
    <w:rsid w:val="00DD26C9"/>
    <w:rsid w:val="00DD2835"/>
    <w:rsid w:val="00DD3EE2"/>
    <w:rsid w:val="00DD6618"/>
    <w:rsid w:val="00DD6A61"/>
    <w:rsid w:val="00DD722D"/>
    <w:rsid w:val="00DE4354"/>
    <w:rsid w:val="00DF0742"/>
    <w:rsid w:val="00DF122D"/>
    <w:rsid w:val="00DF16ED"/>
    <w:rsid w:val="00E01989"/>
    <w:rsid w:val="00E0368D"/>
    <w:rsid w:val="00E101C8"/>
    <w:rsid w:val="00E25742"/>
    <w:rsid w:val="00E30379"/>
    <w:rsid w:val="00E30D9E"/>
    <w:rsid w:val="00E44198"/>
    <w:rsid w:val="00E54587"/>
    <w:rsid w:val="00E60334"/>
    <w:rsid w:val="00E73F8B"/>
    <w:rsid w:val="00E828EA"/>
    <w:rsid w:val="00E906F3"/>
    <w:rsid w:val="00E91593"/>
    <w:rsid w:val="00E922AD"/>
    <w:rsid w:val="00E9613C"/>
    <w:rsid w:val="00EA155E"/>
    <w:rsid w:val="00EA3C9B"/>
    <w:rsid w:val="00EA766C"/>
    <w:rsid w:val="00EB29CA"/>
    <w:rsid w:val="00EB5A25"/>
    <w:rsid w:val="00EB65C0"/>
    <w:rsid w:val="00EB6AC5"/>
    <w:rsid w:val="00EC7AEC"/>
    <w:rsid w:val="00ED0FA1"/>
    <w:rsid w:val="00ED17B7"/>
    <w:rsid w:val="00ED6D7F"/>
    <w:rsid w:val="00ED6D9F"/>
    <w:rsid w:val="00EE0748"/>
    <w:rsid w:val="00EE35C1"/>
    <w:rsid w:val="00EF2E95"/>
    <w:rsid w:val="00EF6638"/>
    <w:rsid w:val="00F0025A"/>
    <w:rsid w:val="00F004C3"/>
    <w:rsid w:val="00F108CA"/>
    <w:rsid w:val="00F12E6A"/>
    <w:rsid w:val="00F23F27"/>
    <w:rsid w:val="00F27CCE"/>
    <w:rsid w:val="00F30DAB"/>
    <w:rsid w:val="00F31DCD"/>
    <w:rsid w:val="00F34153"/>
    <w:rsid w:val="00F413B2"/>
    <w:rsid w:val="00F43666"/>
    <w:rsid w:val="00F514D8"/>
    <w:rsid w:val="00F5202D"/>
    <w:rsid w:val="00F61F89"/>
    <w:rsid w:val="00F62451"/>
    <w:rsid w:val="00F73037"/>
    <w:rsid w:val="00F771F1"/>
    <w:rsid w:val="00F8335C"/>
    <w:rsid w:val="00F84EC7"/>
    <w:rsid w:val="00F90324"/>
    <w:rsid w:val="00F938A4"/>
    <w:rsid w:val="00F97DCA"/>
    <w:rsid w:val="00FA5B22"/>
    <w:rsid w:val="00FA734C"/>
    <w:rsid w:val="00FB0090"/>
    <w:rsid w:val="00FB0591"/>
    <w:rsid w:val="00FB2E40"/>
    <w:rsid w:val="00FB4919"/>
    <w:rsid w:val="00FB50BE"/>
    <w:rsid w:val="00FB54EA"/>
    <w:rsid w:val="00FB755C"/>
    <w:rsid w:val="00FD07A2"/>
    <w:rsid w:val="00FD76F1"/>
    <w:rsid w:val="00FE30C4"/>
    <w:rsid w:val="00FF15E0"/>
    <w:rsid w:val="00FF5973"/>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800A80"/>
    <w:rPr>
      <w:color w:val="605E5C"/>
      <w:shd w:val="clear" w:color="auto" w:fill="E1DFDD"/>
    </w:rPr>
  </w:style>
  <w:style w:type="character" w:styleId="Nevyrieenzmienka">
    <w:name w:val="Unresolved Mention"/>
    <w:basedOn w:val="Predvolenpsmoodseku"/>
    <w:uiPriority w:val="99"/>
    <w:semiHidden/>
    <w:unhideWhenUsed/>
    <w:rsid w:val="002D71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34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s-btmmb.webnode.sk" TargetMode="External"/><Relationship Id="rId13" Type="http://schemas.openxmlformats.org/officeDocument/2006/relationships/hyperlink" Target="http://www.registeruz.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statnapomoc.sk/wp-content/uploads/2016/03/Prirucka-EK2015SK1.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zo.btmmb@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yperlink" Target="https://mas-btmmb.webnode.sk" TargetMode="External"/><Relationship Id="rId10" Type="http://schemas.openxmlformats.org/officeDocument/2006/relationships/hyperlink" Target="https://esluzby.genpro.gov.sk/zoznam-odsudenych-pravnickych-osob"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E2AB8"/>
    <w:rsid w:val="001B2475"/>
    <w:rsid w:val="00237B1B"/>
    <w:rsid w:val="00261F37"/>
    <w:rsid w:val="002640AA"/>
    <w:rsid w:val="002C226B"/>
    <w:rsid w:val="00301556"/>
    <w:rsid w:val="00323691"/>
    <w:rsid w:val="00331CE2"/>
    <w:rsid w:val="003706C2"/>
    <w:rsid w:val="00375A98"/>
    <w:rsid w:val="003A39E6"/>
    <w:rsid w:val="003C5B56"/>
    <w:rsid w:val="003F03A5"/>
    <w:rsid w:val="00416984"/>
    <w:rsid w:val="00424257"/>
    <w:rsid w:val="00436420"/>
    <w:rsid w:val="00444AD5"/>
    <w:rsid w:val="00460153"/>
    <w:rsid w:val="00471FDB"/>
    <w:rsid w:val="004B348D"/>
    <w:rsid w:val="004C5215"/>
    <w:rsid w:val="004D6527"/>
    <w:rsid w:val="004E2BCA"/>
    <w:rsid w:val="004F2CDE"/>
    <w:rsid w:val="004F4E7C"/>
    <w:rsid w:val="00504897"/>
    <w:rsid w:val="00540F5F"/>
    <w:rsid w:val="00560FCD"/>
    <w:rsid w:val="00562C21"/>
    <w:rsid w:val="005728CB"/>
    <w:rsid w:val="005E0EF8"/>
    <w:rsid w:val="0061653F"/>
    <w:rsid w:val="00621BAA"/>
    <w:rsid w:val="00657BCF"/>
    <w:rsid w:val="006A1398"/>
    <w:rsid w:val="006C5108"/>
    <w:rsid w:val="006E5343"/>
    <w:rsid w:val="006F7239"/>
    <w:rsid w:val="007615B7"/>
    <w:rsid w:val="00770634"/>
    <w:rsid w:val="007B3F55"/>
    <w:rsid w:val="007B5FBC"/>
    <w:rsid w:val="007C3716"/>
    <w:rsid w:val="00820D8E"/>
    <w:rsid w:val="00825069"/>
    <w:rsid w:val="008C3DC5"/>
    <w:rsid w:val="00906F8E"/>
    <w:rsid w:val="00924C55"/>
    <w:rsid w:val="00956837"/>
    <w:rsid w:val="009617A1"/>
    <w:rsid w:val="009B7CB8"/>
    <w:rsid w:val="009C3B1A"/>
    <w:rsid w:val="00A21FAA"/>
    <w:rsid w:val="00A30B05"/>
    <w:rsid w:val="00A46377"/>
    <w:rsid w:val="00A67E63"/>
    <w:rsid w:val="00A9442D"/>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28B"/>
    <w:rsid w:val="00C41399"/>
    <w:rsid w:val="00C64CC7"/>
    <w:rsid w:val="00C91FDE"/>
    <w:rsid w:val="00C9312B"/>
    <w:rsid w:val="00C97176"/>
    <w:rsid w:val="00CE0B62"/>
    <w:rsid w:val="00D40D81"/>
    <w:rsid w:val="00DC30EC"/>
    <w:rsid w:val="00DD0724"/>
    <w:rsid w:val="00DE183C"/>
    <w:rsid w:val="00DE1FED"/>
    <w:rsid w:val="00DE434D"/>
    <w:rsid w:val="00E066CF"/>
    <w:rsid w:val="00E0700A"/>
    <w:rsid w:val="00E103FF"/>
    <w:rsid w:val="00E11A81"/>
    <w:rsid w:val="00E3109A"/>
    <w:rsid w:val="00E3766D"/>
    <w:rsid w:val="00E42414"/>
    <w:rsid w:val="00E50248"/>
    <w:rsid w:val="00EB1ABD"/>
    <w:rsid w:val="00EC61C9"/>
    <w:rsid w:val="00EE0E0D"/>
    <w:rsid w:val="00F04993"/>
    <w:rsid w:val="00F06975"/>
    <w:rsid w:val="00F17D77"/>
    <w:rsid w:val="00F17F58"/>
    <w:rsid w:val="00F251AE"/>
    <w:rsid w:val="00F64258"/>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E857B-D67E-4F37-990A-5852BB7C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14356</Words>
  <Characters>81830</Characters>
  <Application>Microsoft Office Word</Application>
  <DocSecurity>0</DocSecurity>
  <Lines>681</Lines>
  <Paragraphs>191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2023-01-16T09:56:00Z</dcterms:created>
  <dcterms:modified xsi:type="dcterms:W3CDTF">2023-01-16T16:07:00Z</dcterms:modified>
</cp:coreProperties>
</file>