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7E9382A5" w14:textId="77777777" w:rsidR="009C7205" w:rsidRDefault="009C7205" w:rsidP="009C7205">
      <w:pPr>
        <w:spacing w:after="0" w:line="240" w:lineRule="auto"/>
        <w:jc w:val="center"/>
        <w:rPr>
          <w:rFonts w:ascii="Arial" w:eastAsia="Times New Roman" w:hAnsi="Arial" w:cs="Arial"/>
          <w:b/>
          <w:i/>
          <w:sz w:val="28"/>
          <w:szCs w:val="20"/>
        </w:rPr>
      </w:pPr>
      <w:r w:rsidRPr="00566FBE">
        <w:rPr>
          <w:rFonts w:ascii="Arial" w:eastAsia="Times New Roman" w:hAnsi="Arial" w:cs="Arial"/>
          <w:b/>
          <w:i/>
          <w:sz w:val="28"/>
          <w:szCs w:val="20"/>
        </w:rPr>
        <w:t xml:space="preserve">Združenie obcí </w:t>
      </w:r>
      <w:proofErr w:type="spellStart"/>
      <w:r w:rsidRPr="00566FBE">
        <w:rPr>
          <w:rFonts w:ascii="Arial" w:eastAsia="Times New Roman" w:hAnsi="Arial" w:cs="Arial"/>
          <w:b/>
          <w:i/>
          <w:sz w:val="28"/>
          <w:szCs w:val="20"/>
        </w:rPr>
        <w:t>Bielokarpatsko</w:t>
      </w:r>
      <w:proofErr w:type="spellEnd"/>
      <w:r w:rsidRPr="00566FBE">
        <w:rPr>
          <w:rFonts w:ascii="Arial" w:eastAsia="Times New Roman" w:hAnsi="Arial" w:cs="Arial"/>
          <w:b/>
          <w:i/>
          <w:sz w:val="28"/>
          <w:szCs w:val="20"/>
        </w:rPr>
        <w:t xml:space="preserve"> - trenčianskeho mikroregiónu a Mikroregiónu </w:t>
      </w:r>
      <w:proofErr w:type="spellStart"/>
      <w:r w:rsidRPr="00566FBE">
        <w:rPr>
          <w:rFonts w:ascii="Arial" w:eastAsia="Times New Roman" w:hAnsi="Arial" w:cs="Arial"/>
          <w:b/>
          <w:i/>
          <w:sz w:val="28"/>
          <w:szCs w:val="20"/>
        </w:rPr>
        <w:t>Bošáčka</w:t>
      </w:r>
      <w:proofErr w:type="spellEnd"/>
    </w:p>
    <w:p w14:paraId="1D837C29" w14:textId="7764A3EA" w:rsidR="00997F82" w:rsidRPr="003C2452" w:rsidRDefault="00997F82" w:rsidP="009C7205">
      <w:pPr>
        <w:spacing w:after="0" w:line="240" w:lineRule="auto"/>
        <w:rPr>
          <w:rFonts w:ascii="Arial" w:eastAsia="Times New Roman" w:hAnsi="Arial" w:cs="Arial"/>
          <w:b/>
          <w:i/>
          <w:sz w:val="28"/>
          <w:szCs w:val="20"/>
        </w:rPr>
      </w:pP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3982A0AE"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9C7205" w:rsidRPr="009C7205">
        <w:rPr>
          <w:rFonts w:ascii="Arial" w:eastAsia="Times New Roman" w:hAnsi="Arial" w:cs="Arial"/>
          <w:sz w:val="28"/>
          <w:szCs w:val="20"/>
        </w:rPr>
        <w:t xml:space="preserve"> </w:t>
      </w:r>
      <w:r w:rsidR="009C7205">
        <w:rPr>
          <w:rFonts w:ascii="Arial" w:eastAsia="Times New Roman" w:hAnsi="Arial" w:cs="Arial"/>
          <w:sz w:val="28"/>
          <w:szCs w:val="20"/>
        </w:rPr>
        <w:t>R506</w:t>
      </w:r>
      <w:r w:rsidRPr="00C13613">
        <w:rPr>
          <w:rFonts w:ascii="Arial" w:eastAsia="Times New Roman" w:hAnsi="Arial" w:cs="Arial"/>
          <w:sz w:val="28"/>
          <w:szCs w:val="20"/>
        </w:rPr>
        <w:t>-</w:t>
      </w:r>
      <w:r w:rsidR="009C7205">
        <w:rPr>
          <w:rFonts w:ascii="Arial" w:eastAsia="Times New Roman" w:hAnsi="Arial" w:cs="Arial"/>
          <w:sz w:val="28"/>
          <w:szCs w:val="20"/>
        </w:rPr>
        <w:t>512</w:t>
      </w:r>
      <w:r w:rsidRPr="00C13613">
        <w:rPr>
          <w:rFonts w:ascii="Arial" w:eastAsia="Times New Roman" w:hAnsi="Arial" w:cs="Arial"/>
          <w:sz w:val="28"/>
          <w:szCs w:val="20"/>
        </w:rPr>
        <w:t>-</w:t>
      </w:r>
      <w:r w:rsidR="009C7205">
        <w:rPr>
          <w:rFonts w:ascii="Arial" w:eastAsia="Times New Roman" w:hAnsi="Arial" w:cs="Arial"/>
          <w:sz w:val="28"/>
          <w:szCs w:val="20"/>
        </w:rPr>
        <w:t>003</w:t>
      </w: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7A0D249B" w14:textId="77777777" w:rsidR="00997F82" w:rsidRDefault="00997F82" w:rsidP="00997F82">
      <w:pPr>
        <w:rPr>
          <w:rFonts w:ascii="Arial" w:eastAsia="Times New Roman" w:hAnsi="Arial" w:cs="Arial"/>
          <w:b/>
          <w:sz w:val="28"/>
          <w:szCs w:val="20"/>
        </w:rPr>
      </w:pPr>
    </w:p>
    <w:p w14:paraId="65425939" w14:textId="77777777" w:rsidR="00997F82" w:rsidRDefault="00997F82" w:rsidP="00997F82">
      <w:pPr>
        <w:rPr>
          <w:rFonts w:ascii="Arial" w:eastAsia="Times New Roman" w:hAnsi="Arial" w:cs="Arial"/>
          <w:b/>
          <w:sz w:val="28"/>
          <w:szCs w:val="20"/>
        </w:rPr>
      </w:pPr>
    </w:p>
    <w:p w14:paraId="4B6CC4F0" w14:textId="77777777" w:rsidR="00FB0CB4" w:rsidRDefault="00FB0CB4" w:rsidP="00FB0CB4">
      <w:pPr>
        <w:jc w:val="center"/>
        <w:rPr>
          <w:ins w:id="0" w:author="Autor"/>
          <w:rFonts w:ascii="Arial" w:eastAsia="Times New Roman" w:hAnsi="Arial" w:cs="Arial"/>
          <w:b/>
          <w:sz w:val="28"/>
          <w:szCs w:val="20"/>
        </w:rPr>
      </w:pPr>
      <w:ins w:id="1" w:author="Autor">
        <w:r>
          <w:rPr>
            <w:rFonts w:ascii="Arial" w:eastAsia="Times New Roman" w:hAnsi="Arial" w:cs="Arial"/>
            <w:b/>
            <w:sz w:val="28"/>
            <w:szCs w:val="20"/>
          </w:rPr>
          <w:t>v znení aktualizácie č. 2</w:t>
        </w:r>
      </w:ins>
    </w:p>
    <w:p w14:paraId="3D65D6EB" w14:textId="77777777" w:rsidR="00997F82" w:rsidRDefault="00997F82" w:rsidP="00997F82">
      <w:pPr>
        <w:rPr>
          <w:rFonts w:ascii="Arial" w:eastAsia="Times New Roman" w:hAnsi="Arial" w:cs="Arial"/>
          <w:b/>
          <w:sz w:val="28"/>
          <w:szCs w:val="20"/>
        </w:rPr>
      </w:pPr>
    </w:p>
    <w:p w14:paraId="6BD1E6A3"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369D8292"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b/>
            <w:sz w:val="22"/>
          </w:rPr>
          <w:alias w:val="Výber špecifického cieľa IROP"/>
          <w:tag w:val="Výber špecifického cieľa IROP"/>
          <w:id w:val="1705449741"/>
          <w:placeholder>
            <w:docPart w:val="1FA5DEB89E2548DFBDBBA2C114D13343"/>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9C7205">
            <w:rPr>
              <w:rFonts w:ascii="Arial" w:hAnsi="Arial" w:cs="Arial"/>
              <w:b/>
              <w:sz w:val="22"/>
            </w:rPr>
            <w:t>5.1.2 Zlepšenie udržateľných vzťahov medzi vidieckymi rozvojovými centrami a ich zázemím vo verejných službách a vo verejných infraštruktúrach</w:t>
          </w:r>
        </w:sdtContent>
      </w:sdt>
    </w:p>
    <w:p w14:paraId="266737C6" w14:textId="42F11CBE"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9C7205">
            <w:rPr>
              <w:rFonts w:ascii="Arial" w:hAnsi="Arial" w:cs="Arial"/>
              <w:sz w:val="22"/>
            </w:rPr>
            <w:t>D2 Skvalitnenie a rozšírenie kapacít predškolských zariadení</w:t>
          </w:r>
        </w:sdtContent>
      </w:sdt>
    </w:p>
    <w:p w14:paraId="60D37D52" w14:textId="121821C9"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EndPr/>
        <w:sdtContent>
          <w:r w:rsidR="009C7205">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197C926F" w14:textId="77777777" w:rsidR="009C7205" w:rsidRPr="00B50BAE" w:rsidRDefault="00997F82" w:rsidP="009C7205">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9C7205" w:rsidRPr="00566FBE">
        <w:rPr>
          <w:rFonts w:ascii="Arial" w:hAnsi="Arial" w:cs="Arial"/>
          <w:sz w:val="22"/>
        </w:rPr>
        <w:t xml:space="preserve">Združenie obcí </w:t>
      </w:r>
      <w:proofErr w:type="spellStart"/>
      <w:r w:rsidR="009C7205" w:rsidRPr="00566FBE">
        <w:rPr>
          <w:rFonts w:ascii="Arial" w:hAnsi="Arial" w:cs="Arial"/>
          <w:sz w:val="22"/>
        </w:rPr>
        <w:t>Bielokarpatsko</w:t>
      </w:r>
      <w:proofErr w:type="spellEnd"/>
      <w:r w:rsidR="009C7205" w:rsidRPr="00566FBE">
        <w:rPr>
          <w:rFonts w:ascii="Arial" w:hAnsi="Arial" w:cs="Arial"/>
          <w:sz w:val="22"/>
        </w:rPr>
        <w:t xml:space="preserve"> - trenčianskeho mikroregiónu a Mikroregiónu </w:t>
      </w:r>
      <w:proofErr w:type="spellStart"/>
      <w:r w:rsidR="009C7205" w:rsidRPr="00566FBE">
        <w:rPr>
          <w:rFonts w:ascii="Arial" w:hAnsi="Arial" w:cs="Arial"/>
          <w:sz w:val="22"/>
        </w:rPr>
        <w:t>Bošáčka</w:t>
      </w:r>
      <w:proofErr w:type="spellEnd"/>
    </w:p>
    <w:p w14:paraId="5B0A5E26" w14:textId="77777777" w:rsidR="009C7205" w:rsidRDefault="009C7205" w:rsidP="009C7205">
      <w:pPr>
        <w:tabs>
          <w:tab w:val="left" w:pos="1418"/>
        </w:tabs>
        <w:spacing w:before="120" w:after="0" w:line="240" w:lineRule="auto"/>
        <w:rPr>
          <w:rFonts w:ascii="Arial" w:hAnsi="Arial" w:cs="Arial"/>
          <w:sz w:val="22"/>
        </w:rPr>
      </w:pPr>
      <w:r w:rsidRPr="00B50BAE">
        <w:rPr>
          <w:rFonts w:ascii="Arial" w:hAnsi="Arial" w:cs="Arial"/>
          <w:sz w:val="22"/>
        </w:rPr>
        <w:t>Sídlo:</w:t>
      </w:r>
      <w:r w:rsidRPr="00B50BAE">
        <w:rPr>
          <w:rFonts w:ascii="Arial" w:hAnsi="Arial" w:cs="Arial"/>
          <w:sz w:val="22"/>
        </w:rPr>
        <w:tab/>
      </w:r>
      <w:r>
        <w:rPr>
          <w:rFonts w:ascii="Arial" w:hAnsi="Arial" w:cs="Arial"/>
          <w:sz w:val="22"/>
        </w:rPr>
        <w:t>Štvrtok 1</w:t>
      </w:r>
    </w:p>
    <w:p w14:paraId="37CACFFE" w14:textId="0D4CA777" w:rsidR="009C7205" w:rsidRDefault="009C7205" w:rsidP="009F449C">
      <w:pPr>
        <w:tabs>
          <w:tab w:val="left" w:pos="1418"/>
          <w:tab w:val="center" w:pos="4819"/>
        </w:tabs>
        <w:spacing w:before="120" w:after="0" w:line="240" w:lineRule="auto"/>
        <w:rPr>
          <w:rFonts w:ascii="Arial" w:hAnsi="Arial" w:cs="Arial"/>
          <w:sz w:val="22"/>
        </w:rPr>
      </w:pPr>
      <w:r>
        <w:rPr>
          <w:rFonts w:ascii="Arial" w:hAnsi="Arial" w:cs="Arial"/>
          <w:sz w:val="22"/>
        </w:rPr>
        <w:tab/>
        <w:t>913 05  Melčice- Lieskové</w:t>
      </w:r>
      <w:r w:rsidR="009F449C">
        <w:rPr>
          <w:rFonts w:ascii="Arial" w:hAnsi="Arial" w:cs="Arial"/>
          <w:sz w:val="22"/>
        </w:rPr>
        <w:tab/>
      </w:r>
    </w:p>
    <w:p w14:paraId="67F24F26" w14:textId="77777777" w:rsidR="009C7205" w:rsidRDefault="009C7205" w:rsidP="009C7205">
      <w:pPr>
        <w:tabs>
          <w:tab w:val="left" w:pos="1418"/>
        </w:tabs>
        <w:spacing w:before="120" w:after="0" w:line="240" w:lineRule="auto"/>
        <w:rPr>
          <w:rFonts w:ascii="Arial" w:hAnsi="Arial" w:cs="Arial"/>
          <w:sz w:val="22"/>
        </w:rPr>
      </w:pPr>
    </w:p>
    <w:p w14:paraId="3C4130B5" w14:textId="77777777" w:rsidR="00652E38" w:rsidRPr="007D4D62" w:rsidRDefault="00652E38" w:rsidP="00652E38">
      <w:pPr>
        <w:pStyle w:val="Odsekzoznamu"/>
        <w:numPr>
          <w:ilvl w:val="1"/>
          <w:numId w:val="1"/>
        </w:numPr>
        <w:tabs>
          <w:tab w:val="left" w:pos="1418"/>
        </w:tabs>
        <w:spacing w:before="120" w:after="0" w:line="240" w:lineRule="auto"/>
        <w:ind w:left="431" w:hanging="431"/>
        <w:rPr>
          <w:rFonts w:ascii="Arial" w:hAnsi="Arial" w:cs="Arial"/>
          <w:b/>
          <w:color w:val="44546A" w:themeColor="text2"/>
          <w:szCs w:val="19"/>
        </w:rPr>
      </w:pPr>
      <w:r w:rsidRPr="007D4D62">
        <w:rPr>
          <w:rFonts w:ascii="Arial" w:hAnsi="Arial" w:cs="Arial"/>
          <w:b/>
          <w:color w:val="44546A" w:themeColor="text2"/>
          <w:szCs w:val="19"/>
        </w:rPr>
        <w:t>Dĺžka trvania výzvy</w:t>
      </w:r>
    </w:p>
    <w:p w14:paraId="135C335A" w14:textId="5AABD664"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20-08-20T00:00:00Z">
            <w:dateFormat w:val="d. M. yyyy"/>
            <w:lid w:val="sk-SK"/>
            <w:storeMappedDataAs w:val="dateTime"/>
            <w:calendar w:val="gregorian"/>
          </w:date>
        </w:sdtPr>
        <w:sdtEndPr/>
        <w:sdtContent>
          <w:r w:rsidR="009F449C">
            <w:rPr>
              <w:rFonts w:ascii="Arial" w:hAnsi="Arial" w:cs="Arial"/>
              <w:sz w:val="22"/>
            </w:rPr>
            <w:t>20. 8. 2020</w:t>
          </w:r>
        </w:sdtContent>
      </w:sdt>
    </w:p>
    <w:p w14:paraId="532ABE8D" w14:textId="4BB1A903"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ins w:id="2" w:author="Autor">
        <w:r w:rsidR="00FB0CB4">
          <w:rPr>
            <w:rFonts w:ascii="Arial" w:hAnsi="Arial" w:cs="Arial"/>
            <w:sz w:val="22"/>
          </w:rPr>
          <w:fldChar w:fldCharType="begin"/>
        </w:r>
        <w:r w:rsidR="00FB0CB4">
          <w:rPr>
            <w:rFonts w:ascii="Arial" w:hAnsi="Arial" w:cs="Arial"/>
            <w:sz w:val="22"/>
          </w:rPr>
          <w:instrText xml:space="preserve"> HYPERLINK "</w:instrText>
        </w:r>
        <w:r w:rsidR="00FB0CB4" w:rsidRPr="00FB0CB4">
          <w:rPr>
            <w:rFonts w:ascii="Arial" w:hAnsi="Arial" w:cs="Arial"/>
            <w:sz w:val="22"/>
          </w:rPr>
          <w:instrText>https://www.btmmb.sk/vyzvy/</w:instrText>
        </w:r>
        <w:r w:rsidR="00FB0CB4">
          <w:rPr>
            <w:rFonts w:ascii="Arial" w:hAnsi="Arial" w:cs="Arial"/>
            <w:sz w:val="22"/>
          </w:rPr>
          <w:instrText xml:space="preserve">" </w:instrText>
        </w:r>
        <w:r w:rsidR="00FB0CB4">
          <w:rPr>
            <w:rFonts w:ascii="Arial" w:hAnsi="Arial" w:cs="Arial"/>
            <w:sz w:val="22"/>
          </w:rPr>
          <w:fldChar w:fldCharType="separate"/>
        </w:r>
        <w:r w:rsidR="00FB0CB4" w:rsidRPr="00A42455">
          <w:rPr>
            <w:rStyle w:val="Hypertextovprepojenie"/>
            <w:rFonts w:cs="Arial"/>
            <w:sz w:val="22"/>
          </w:rPr>
          <w:t>https://www.btmmb.sk/vyzvy/</w:t>
        </w:r>
        <w:r w:rsidR="00FB0CB4">
          <w:rPr>
            <w:rFonts w:ascii="Arial" w:hAnsi="Arial" w:cs="Arial"/>
            <w:sz w:val="22"/>
          </w:rPr>
          <w:fldChar w:fldCharType="end"/>
        </w:r>
        <w:r w:rsidR="00FB0CB4">
          <w:rPr>
            <w:rFonts w:ascii="Arial" w:hAnsi="Arial" w:cs="Arial"/>
            <w:sz w:val="22"/>
          </w:rPr>
          <w:t xml:space="preserve"> </w:t>
        </w:r>
      </w:ins>
      <w:del w:id="3" w:author="Autor">
        <w:r w:rsidR="008E078C" w:rsidDel="00FB0CB4">
          <w:fldChar w:fldCharType="begin"/>
        </w:r>
        <w:r w:rsidR="008E078C" w:rsidDel="00FB0CB4">
          <w:delInstrText xml:space="preserve"> HYPERLINK "https://mas-btmmb.webnode.sk/vyzvy/" </w:delInstrText>
        </w:r>
        <w:r w:rsidR="008E078C" w:rsidDel="00FB0CB4">
          <w:fldChar w:fldCharType="separate"/>
        </w:r>
        <w:r w:rsidR="009C7205" w:rsidRPr="00E45558" w:rsidDel="00FB0CB4">
          <w:rPr>
            <w:rStyle w:val="Hypertextovprepojenie"/>
            <w:rFonts w:cs="Arial"/>
            <w:sz w:val="22"/>
          </w:rPr>
          <w:delText>https://mas-btmmb.webnode.sk/vyzvy/</w:delText>
        </w:r>
        <w:r w:rsidR="008E078C" w:rsidDel="00FB0CB4">
          <w:rPr>
            <w:rStyle w:val="Hypertextovprepojenie"/>
            <w:rFonts w:cs="Arial"/>
            <w:sz w:val="22"/>
          </w:rPr>
          <w:fldChar w:fldCharType="end"/>
        </w:r>
        <w:r w:rsidRPr="00D01EF0" w:rsidDel="00FB0CB4">
          <w:rPr>
            <w:rFonts w:ascii="Arial" w:hAnsi="Arial" w:cs="Arial"/>
            <w:sz w:val="22"/>
          </w:rPr>
          <w:delText xml:space="preserve"> </w:delText>
        </w:r>
      </w:del>
      <w:r w:rsidRPr="00D01EF0">
        <w:rPr>
          <w:rFonts w:ascii="Arial" w:hAnsi="Arial" w:cs="Arial"/>
          <w:sz w:val="22"/>
        </w:rPr>
        <w:t>a v spolupráci s </w:t>
      </w:r>
      <w:r>
        <w:rPr>
          <w:rFonts w:ascii="Arial" w:hAnsi="Arial" w:cs="Arial"/>
          <w:sz w:val="22"/>
        </w:rPr>
        <w:t>R</w:t>
      </w:r>
      <w:r w:rsidRPr="00D01EF0">
        <w:rPr>
          <w:rFonts w:ascii="Arial" w:hAnsi="Arial" w:cs="Arial"/>
          <w:sz w:val="22"/>
        </w:rPr>
        <w:t>iadiacim orgánom pre IROP (ďalej len „RO“) zabezpečí jej zverejnenie na webovom sídle RO</w:t>
      </w:r>
      <w:del w:id="4" w:author="Autor">
        <w:r w:rsidRPr="00D01EF0" w:rsidDel="00FB0CB4">
          <w:rPr>
            <w:rFonts w:ascii="Arial" w:hAnsi="Arial" w:cs="Arial"/>
            <w:sz w:val="22"/>
          </w:rPr>
          <w:delText xml:space="preserve"> </w:delText>
        </w:r>
        <w:r w:rsidR="008E078C" w:rsidDel="00FB0CB4">
          <w:fldChar w:fldCharType="begin"/>
        </w:r>
        <w:r w:rsidR="008E078C" w:rsidDel="00FB0CB4">
          <w:delInstrText xml:space="preserve"> HYPERLINK "http://www.mpsr.sk/" </w:delInstrText>
        </w:r>
        <w:r w:rsidR="008E078C" w:rsidDel="00FB0CB4">
          <w:fldChar w:fldCharType="separate"/>
        </w:r>
        <w:r w:rsidRPr="006875BA" w:rsidDel="00FB0CB4">
          <w:rPr>
            <w:rStyle w:val="Hypertextovprepojenie"/>
            <w:rFonts w:cs="Arial"/>
            <w:sz w:val="22"/>
          </w:rPr>
          <w:delText>www.mpsr.sk</w:delText>
        </w:r>
        <w:r w:rsidR="008E078C" w:rsidDel="00FB0CB4">
          <w:rPr>
            <w:rStyle w:val="Hypertextovprepojenie"/>
            <w:rFonts w:cs="Arial"/>
            <w:sz w:val="22"/>
          </w:rPr>
          <w:fldChar w:fldCharType="end"/>
        </w:r>
      </w:del>
      <w:ins w:id="5" w:author="Autor">
        <w:r w:rsidR="00FB0CB4">
          <w:rPr>
            <w:rStyle w:val="Hypertextovprepojenie"/>
            <w:rFonts w:cs="Arial"/>
            <w:sz w:val="22"/>
          </w:rPr>
          <w:t xml:space="preserve"> www.mirri.gov.sk</w:t>
        </w:r>
      </w:ins>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74156E2B"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9C7205" w:rsidRPr="009C7205">
        <w:rPr>
          <w:rFonts w:ascii="Arial" w:hAnsi="Arial" w:cs="Arial"/>
          <w:b/>
          <w:bCs/>
          <w:sz w:val="22"/>
        </w:rPr>
        <w:t>70 000,00</w:t>
      </w:r>
      <w:r w:rsidRPr="009C7205">
        <w:rPr>
          <w:rFonts w:ascii="Arial" w:hAnsi="Arial" w:cs="Arial"/>
          <w:b/>
          <w:bCs/>
          <w:sz w:val="22"/>
        </w:rPr>
        <w:t xml:space="preserve"> EUR</w:t>
      </w:r>
      <w:r>
        <w:rPr>
          <w:rFonts w:ascii="Arial" w:hAnsi="Arial" w:cs="Arial"/>
          <w:b/>
          <w:sz w:val="22"/>
        </w:rPr>
        <w:t>.</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6E266BEB"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w:t>
      </w:r>
      <w:ins w:id="6" w:author="Autor">
        <w:r w:rsidR="00536139" w:rsidRPr="00536139">
          <w:rPr>
            <w:sz w:val="22"/>
            <w:szCs w:val="22"/>
          </w:rPr>
          <w:t xml:space="preserve">žiadostiach o poskytnutie príspevku </w:t>
        </w:r>
        <w:r w:rsidR="00536139">
          <w:rPr>
            <w:sz w:val="22"/>
            <w:szCs w:val="22"/>
          </w:rPr>
          <w:t>(ďalej aj „</w:t>
        </w:r>
      </w:ins>
      <w:proofErr w:type="spellStart"/>
      <w:r>
        <w:rPr>
          <w:sz w:val="22"/>
          <w:szCs w:val="22"/>
        </w:rPr>
        <w:t>ŽoPr</w:t>
      </w:r>
      <w:proofErr w:type="spellEnd"/>
      <w:ins w:id="7" w:author="Autor">
        <w:r w:rsidR="00536139">
          <w:rPr>
            <w:sz w:val="22"/>
            <w:szCs w:val="22"/>
          </w:rPr>
          <w:t>“)</w:t>
        </w:r>
      </w:ins>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w:t>
      </w:r>
      <w:proofErr w:type="spellStart"/>
      <w:r>
        <w:rPr>
          <w:sz w:val="22"/>
          <w:szCs w:val="22"/>
        </w:rPr>
        <w:t>t.j</w:t>
      </w:r>
      <w:proofErr w:type="spellEnd"/>
      <w:r>
        <w:rPr>
          <w:sz w:val="22"/>
          <w:szCs w:val="22"/>
        </w:rPr>
        <w:t>. indikatívna výška 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34EA696E"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9C7205">
        <w:rPr>
          <w:rFonts w:ascii="Arial" w:hAnsi="Arial" w:cs="Arial"/>
          <w:sz w:val="22"/>
        </w:rPr>
        <w:t>95</w:t>
      </w:r>
      <w:r>
        <w:rPr>
          <w:rFonts w:ascii="Arial" w:hAnsi="Arial" w:cs="Arial"/>
          <w:sz w:val="22"/>
        </w:rPr>
        <w:t xml:space="preserve"> %. Výška spolufinancovania žiadateľa je </w:t>
      </w:r>
      <w:r w:rsidRPr="00F01F39">
        <w:rPr>
          <w:rFonts w:ascii="Arial" w:hAnsi="Arial" w:cs="Arial"/>
          <w:sz w:val="22"/>
        </w:rPr>
        <w:t>minimálne</w:t>
      </w:r>
      <w:r>
        <w:rPr>
          <w:rFonts w:ascii="Arial" w:hAnsi="Arial" w:cs="Arial"/>
          <w:sz w:val="22"/>
        </w:rPr>
        <w:t xml:space="preserve"> </w:t>
      </w:r>
      <w:r w:rsidR="009C7205">
        <w:rPr>
          <w:rFonts w:ascii="Arial" w:hAnsi="Arial" w:cs="Arial"/>
          <w:sz w:val="22"/>
        </w:rPr>
        <w:t xml:space="preserve">5 </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1B085E53"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proofErr w:type="spellStart"/>
      <w:r>
        <w:rPr>
          <w:rFonts w:ascii="Arial" w:hAnsi="Arial" w:cs="Arial"/>
          <w:sz w:val="22"/>
        </w:rPr>
        <w:t>predfinancovania</w:t>
      </w:r>
      <w:proofErr w:type="spellEnd"/>
      <w:r>
        <w:rPr>
          <w:rFonts w:ascii="Arial" w:hAnsi="Arial" w:cs="Arial"/>
          <w:sz w:val="22"/>
        </w:rPr>
        <w:t>,</w:t>
      </w:r>
    </w:p>
    <w:p w14:paraId="2B174EF3" w14:textId="77777777" w:rsidR="00997F82" w:rsidRPr="00325D0A"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kombinácie refundácie a </w:t>
      </w:r>
      <w:proofErr w:type="spellStart"/>
      <w:r>
        <w:rPr>
          <w:rFonts w:ascii="Arial" w:hAnsi="Arial" w:cs="Arial"/>
          <w:sz w:val="22"/>
        </w:rPr>
        <w:t>predfinancovania</w:t>
      </w:r>
      <w:proofErr w:type="spellEnd"/>
      <w:r>
        <w:rPr>
          <w:rFonts w:ascii="Arial" w:hAnsi="Arial" w:cs="Arial"/>
          <w:sz w:val="22"/>
        </w:rPr>
        <w:t>.</w:t>
      </w:r>
    </w:p>
    <w:p w14:paraId="383C8DFB"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bookmarkStart w:id="8" w:name="_Hlk35605282"/>
      <w:r w:rsidRPr="00797DEA">
        <w:rPr>
          <w:rFonts w:ascii="Arial" w:hAnsi="Arial" w:cs="Arial"/>
          <w:sz w:val="22"/>
        </w:rPr>
        <w:t>Výzvou definované systémy financovania sú určené pre všetky typy oprávnených žiadateľov.</w:t>
      </w:r>
      <w:bookmarkEnd w:id="8"/>
      <w:r w:rsidRPr="00797DEA">
        <w:rPr>
          <w:rFonts w:ascii="Arial" w:hAnsi="Arial" w:cs="Arial"/>
          <w:sz w:val="22"/>
        </w:rPr>
        <w:t xml:space="preserve"> 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5CC7E969"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 xml:space="preserve">Systém </w:t>
      </w:r>
      <w:proofErr w:type="spellStart"/>
      <w:r w:rsidRPr="00D01EF0">
        <w:rPr>
          <w:rFonts w:ascii="Arial" w:hAnsi="Arial" w:cs="Arial"/>
          <w:sz w:val="22"/>
          <w:u w:val="single"/>
        </w:rPr>
        <w:t>predfinancovania</w:t>
      </w:r>
      <w:proofErr w:type="spellEnd"/>
    </w:p>
    <w:p w14:paraId="57027A24" w14:textId="73427D22" w:rsidR="00392626"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 xml:space="preserve">Pri systéme </w:t>
      </w:r>
      <w:proofErr w:type="spellStart"/>
      <w:r w:rsidRPr="00D01EF0">
        <w:rPr>
          <w:rFonts w:ascii="Arial" w:hAnsi="Arial" w:cs="Arial"/>
          <w:sz w:val="22"/>
        </w:rPr>
        <w:t>predfinancovania</w:t>
      </w:r>
      <w:proofErr w:type="spellEnd"/>
      <w:r w:rsidRPr="00D01EF0">
        <w:rPr>
          <w:rFonts w:ascii="Arial" w:hAnsi="Arial" w:cs="Arial"/>
          <w:sz w:val="22"/>
        </w:rPr>
        <w:t xml:space="preserve"> sa žiadateľovi (v tom čase užívateľovi) vypláca príspevok na základe ním predložených a ešte neuhradených účtovných dokladov preukazujúcich oprávnené náklady súvisiace s projektom a to v pomernej výške spolufinancovania príspevku na jeho účet uvedený v zmluve o poskytnutí príspevku. Následne je žiadateľ (v tom čase užívateľ) povinný zúčtovať (preukázať) použitie prostriedkov na úhradu príslušných účtovných dokladov.</w:t>
      </w:r>
      <w:r w:rsidR="00392626">
        <w:rPr>
          <w:rFonts w:ascii="Arial" w:hAnsi="Arial" w:cs="Arial"/>
          <w:sz w:val="22"/>
        </w:rPr>
        <w:t xml:space="preserve"> V tejto súvislosti upozorňujeme žiadateľov na skutočnosť, že v prípade identifikácie nedostatkov pri predkladaní žiadostí o platbu, na základe ktorých má byť užívateľovi vyplatený príspevok, resp. jeho časť, môže dôjsť k oneskorenému vyplateniu príspevku, čo môže mať negatívny vplyv na schopnosť užívateľa uhradiť svojej záväzky voči dodávateľovi v lehote splatnosti.</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w:t>
      </w:r>
      <w:proofErr w:type="spellStart"/>
      <w:r w:rsidRPr="0027155D">
        <w:rPr>
          <w:sz w:val="22"/>
          <w:szCs w:val="22"/>
        </w:rPr>
        <w:t>ŽoPr</w:t>
      </w:r>
      <w:proofErr w:type="spellEnd"/>
      <w:r w:rsidRPr="0027155D">
        <w:rPr>
          <w:sz w:val="22"/>
          <w:szCs w:val="22"/>
        </w:rPr>
        <w:t xml:space="preserve">“) kedykoľvek od vyhlásenia výzvy až do uzavretia výzvy. Doručením </w:t>
      </w:r>
      <w:proofErr w:type="spellStart"/>
      <w:r w:rsidRPr="0027155D">
        <w:rPr>
          <w:sz w:val="22"/>
          <w:szCs w:val="22"/>
        </w:rPr>
        <w:t>ŽoP</w:t>
      </w:r>
      <w:r>
        <w:rPr>
          <w:sz w:val="22"/>
          <w:szCs w:val="22"/>
        </w:rPr>
        <w:t>r</w:t>
      </w:r>
      <w:proofErr w:type="spellEnd"/>
      <w:r w:rsidRPr="0027155D">
        <w:rPr>
          <w:sz w:val="22"/>
          <w:szCs w:val="22"/>
        </w:rPr>
        <w:t xml:space="preserve"> na adresu uvedenú vo výzve začína proces schvaľovania </w:t>
      </w:r>
      <w:proofErr w:type="spellStart"/>
      <w:r w:rsidRPr="0027155D">
        <w:rPr>
          <w:sz w:val="22"/>
          <w:szCs w:val="22"/>
        </w:rPr>
        <w:t>ŽoPr</w:t>
      </w:r>
      <w:proofErr w:type="spellEnd"/>
      <w:r w:rsidRPr="0027155D">
        <w:rPr>
          <w:sz w:val="22"/>
          <w:szCs w:val="22"/>
        </w:rPr>
        <w:t>,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Celý proces schvaľovania </w:t>
      </w:r>
      <w:proofErr w:type="spellStart"/>
      <w:r w:rsidRPr="0027155D">
        <w:rPr>
          <w:sz w:val="22"/>
          <w:szCs w:val="22"/>
        </w:rPr>
        <w:t>ŽoPr</w:t>
      </w:r>
      <w:proofErr w:type="spellEnd"/>
      <w:r w:rsidRPr="0027155D">
        <w:rPr>
          <w:sz w:val="22"/>
          <w:szCs w:val="22"/>
        </w:rPr>
        <w:t xml:space="preserve">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 xml:space="preserve">Schvaľovanie </w:t>
      </w:r>
      <w:proofErr w:type="spellStart"/>
      <w:r w:rsidRPr="0027155D">
        <w:rPr>
          <w:sz w:val="22"/>
          <w:szCs w:val="22"/>
        </w:rPr>
        <w:t>ŽoPr</w:t>
      </w:r>
      <w:proofErr w:type="spellEnd"/>
      <w:r w:rsidRPr="0027155D">
        <w:rPr>
          <w:sz w:val="22"/>
          <w:szCs w:val="22"/>
        </w:rPr>
        <w:t xml:space="preserve"> prebieha systémom tzv. hodnotiacich kôl. Možnosť priebežného predkladania </w:t>
      </w:r>
      <w:proofErr w:type="spellStart"/>
      <w:r w:rsidRPr="0027155D">
        <w:rPr>
          <w:sz w:val="22"/>
          <w:szCs w:val="22"/>
        </w:rPr>
        <w:t>ŽoP</w:t>
      </w:r>
      <w:r>
        <w:rPr>
          <w:sz w:val="22"/>
          <w:szCs w:val="22"/>
        </w:rPr>
        <w:t>r</w:t>
      </w:r>
      <w:proofErr w:type="spellEnd"/>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 xml:space="preserve">S cieľom optimalizovať proces schvaľovania </w:t>
      </w:r>
      <w:proofErr w:type="spellStart"/>
      <w:r w:rsidRPr="0027155D">
        <w:rPr>
          <w:b/>
          <w:sz w:val="22"/>
          <w:szCs w:val="22"/>
        </w:rPr>
        <w:t>ŽoPr</w:t>
      </w:r>
      <w:proofErr w:type="spellEnd"/>
      <w:r w:rsidRPr="0027155D">
        <w:rPr>
          <w:b/>
          <w:sz w:val="22"/>
          <w:szCs w:val="22"/>
        </w:rPr>
        <w:t xml:space="preserve">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 xml:space="preserve">Aktualizácia termínov hodnotiacich kôl predstavuje zmenu formálnych </w:t>
      </w:r>
      <w:r w:rsidRPr="0027155D">
        <w:rPr>
          <w:b/>
          <w:sz w:val="22"/>
          <w:szCs w:val="22"/>
        </w:rPr>
        <w:lastRenderedPageBreak/>
        <w:t>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18049F63" w14:textId="77777777" w:rsidTr="00687273">
        <w:tc>
          <w:tcPr>
            <w:tcW w:w="3070" w:type="dxa"/>
            <w:vAlign w:val="center"/>
          </w:tcPr>
          <w:p w14:paraId="71B31EE8" w14:textId="2F40996B" w:rsidR="00997F82" w:rsidRDefault="009F449C" w:rsidP="00016DEA">
            <w:pPr>
              <w:spacing w:before="60" w:after="60" w:line="240" w:lineRule="auto"/>
              <w:jc w:val="center"/>
              <w:outlineLvl w:val="0"/>
              <w:rPr>
                <w:rFonts w:ascii="Arial" w:hAnsi="Arial" w:cs="Arial"/>
                <w:sz w:val="20"/>
                <w:szCs w:val="20"/>
              </w:rPr>
            </w:pPr>
            <w:r>
              <w:rPr>
                <w:rFonts w:ascii="Arial" w:hAnsi="Arial" w:cs="Arial"/>
                <w:sz w:val="20"/>
                <w:szCs w:val="20"/>
              </w:rPr>
              <w:t>20.12.2021</w:t>
            </w:r>
          </w:p>
        </w:tc>
        <w:tc>
          <w:tcPr>
            <w:tcW w:w="3070" w:type="dxa"/>
            <w:vAlign w:val="center"/>
          </w:tcPr>
          <w:p w14:paraId="7FB5A443" w14:textId="21D55936" w:rsidR="00997F82" w:rsidRDefault="009F449C" w:rsidP="00016DEA">
            <w:pPr>
              <w:spacing w:before="60" w:after="60" w:line="240" w:lineRule="auto"/>
              <w:jc w:val="center"/>
              <w:outlineLvl w:val="0"/>
              <w:rPr>
                <w:rFonts w:ascii="Arial" w:hAnsi="Arial" w:cs="Arial"/>
                <w:sz w:val="20"/>
                <w:szCs w:val="20"/>
              </w:rPr>
            </w:pPr>
            <w:r>
              <w:rPr>
                <w:rFonts w:ascii="Arial" w:hAnsi="Arial" w:cs="Arial"/>
                <w:sz w:val="20"/>
                <w:szCs w:val="20"/>
              </w:rPr>
              <w:t>20.3.2022</w:t>
            </w:r>
          </w:p>
        </w:tc>
        <w:tc>
          <w:tcPr>
            <w:tcW w:w="3494" w:type="dxa"/>
          </w:tcPr>
          <w:p w14:paraId="766B9373" w14:textId="067E9D39" w:rsidR="00997F82"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 xml:space="preserve">uzatvárané v intervale </w:t>
            </w:r>
            <w:r w:rsidR="0026298B">
              <w:rPr>
                <w:rFonts w:ascii="Arial" w:hAnsi="Arial" w:cs="Arial"/>
                <w:sz w:val="20"/>
                <w:szCs w:val="20"/>
              </w:rPr>
              <w:t>1 mesiaca</w:t>
            </w:r>
            <w:r>
              <w:rPr>
                <w:rFonts w:ascii="Arial" w:hAnsi="Arial" w:cs="Arial"/>
                <w:sz w:val="20"/>
                <w:szCs w:val="20"/>
              </w:rPr>
              <w:t xml:space="preserve"> od predchádzajúceho hodnotiaceho kola a to vždy k</w:t>
            </w:r>
            <w:r w:rsidR="00307BB8">
              <w:rPr>
                <w:rFonts w:ascii="Arial" w:hAnsi="Arial" w:cs="Arial"/>
                <w:sz w:val="20"/>
                <w:szCs w:val="20"/>
              </w:rPr>
              <w:t> </w:t>
            </w:r>
            <w:r w:rsidR="00FA6356">
              <w:rPr>
                <w:rFonts w:ascii="Arial" w:hAnsi="Arial" w:cs="Arial"/>
                <w:sz w:val="20"/>
                <w:szCs w:val="20"/>
              </w:rPr>
              <w:t>2</w:t>
            </w:r>
            <w:r w:rsidR="00307BB8">
              <w:rPr>
                <w:rFonts w:ascii="Arial" w:hAnsi="Arial" w:cs="Arial"/>
                <w:sz w:val="20"/>
                <w:szCs w:val="20"/>
              </w:rPr>
              <w:t>0.</w:t>
            </w:r>
            <w:r>
              <w:rPr>
                <w:rFonts w:ascii="Arial" w:hAnsi="Arial" w:cs="Arial"/>
                <w:sz w:val="20"/>
                <w:szCs w:val="20"/>
              </w:rPr>
              <w:t xml:space="preserve">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9"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9"/>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 xml:space="preserve">Žiadateľ je o výsledku schvaľovania </w:t>
      </w:r>
      <w:proofErr w:type="spellStart"/>
      <w:r w:rsidRPr="00051ECE">
        <w:rPr>
          <w:color w:val="auto"/>
          <w:sz w:val="22"/>
          <w:szCs w:val="22"/>
          <w:lang w:eastAsia="cs-CZ"/>
        </w:rPr>
        <w:t>ŽoPr</w:t>
      </w:r>
      <w:proofErr w:type="spellEnd"/>
      <w:r w:rsidRPr="00051ECE">
        <w:rPr>
          <w:color w:val="auto"/>
          <w:sz w:val="22"/>
          <w:szCs w:val="22"/>
          <w:lang w:eastAsia="cs-CZ"/>
        </w:rPr>
        <w:t xml:space="preserve"> informovaný prostredníctvom oznámenia MAS o schválení, resp. neschválení </w:t>
      </w:r>
      <w:proofErr w:type="spellStart"/>
      <w:r w:rsidRPr="00051ECE">
        <w:rPr>
          <w:color w:val="auto"/>
          <w:sz w:val="22"/>
          <w:szCs w:val="22"/>
          <w:lang w:eastAsia="cs-CZ"/>
        </w:rPr>
        <w:t>ŽoPr</w:t>
      </w:r>
      <w:proofErr w:type="spellEnd"/>
      <w:r w:rsidRPr="00051ECE">
        <w:rPr>
          <w:color w:val="auto"/>
          <w:sz w:val="22"/>
          <w:szCs w:val="22"/>
          <w:lang w:eastAsia="cs-CZ"/>
        </w:rPr>
        <w:t>.</w:t>
      </w:r>
    </w:p>
    <w:p w14:paraId="5670E2A9" w14:textId="77777777" w:rsidR="00997F82" w:rsidRDefault="00997F82" w:rsidP="00997F82">
      <w:pPr>
        <w:pStyle w:val="Default"/>
        <w:spacing w:before="120" w:after="120"/>
        <w:jc w:val="both"/>
        <w:rPr>
          <w:color w:val="auto"/>
          <w:sz w:val="22"/>
          <w:szCs w:val="22"/>
          <w:lang w:eastAsia="cs-CZ"/>
        </w:rPr>
      </w:pPr>
      <w:proofErr w:type="spellStart"/>
      <w:r w:rsidRPr="00051ECE">
        <w:rPr>
          <w:sz w:val="22"/>
          <w:szCs w:val="22"/>
        </w:rPr>
        <w:t>ŽoPr</w:t>
      </w:r>
      <w:proofErr w:type="spellEnd"/>
      <w:r w:rsidRPr="00051ECE">
        <w:rPr>
          <w:sz w:val="22"/>
          <w:szCs w:val="22"/>
        </w:rPr>
        <w:t xml:space="preserve"> budú vyhodnocované v rámci jednotlivých hodnotiacich kôl výzvy, v ktorých budú predložené.</w:t>
      </w:r>
      <w:r w:rsidRPr="00051ECE">
        <w:rPr>
          <w:color w:val="auto"/>
          <w:sz w:val="22"/>
          <w:szCs w:val="22"/>
          <w:lang w:eastAsia="cs-CZ"/>
        </w:rPr>
        <w:t xml:space="preserve"> V prípade, ak na základe preskúmania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 vzniknú pochybnosti o jej pravdivosti alebo úplnosti, MAS zašle žiadateľovi Výzvu na doplnenie </w:t>
      </w:r>
      <w:proofErr w:type="spellStart"/>
      <w:r w:rsidRPr="00051ECE">
        <w:rPr>
          <w:color w:val="auto"/>
          <w:sz w:val="22"/>
          <w:szCs w:val="22"/>
          <w:lang w:eastAsia="cs-CZ"/>
        </w:rPr>
        <w:t>ŽoPr</w:t>
      </w:r>
      <w:proofErr w:type="spellEnd"/>
      <w:r w:rsidRPr="00051ECE">
        <w:rPr>
          <w:color w:val="auto"/>
          <w:sz w:val="22"/>
          <w:szCs w:val="22"/>
          <w:lang w:eastAsia="cs-CZ"/>
        </w:rPr>
        <w:t xml:space="preserve">, čím poskytne žiadateľovi možnosť v stanovenej lehote odstrániť nedostatky dokumentácie </w:t>
      </w:r>
      <w:proofErr w:type="spellStart"/>
      <w:r w:rsidRPr="00051ECE">
        <w:rPr>
          <w:color w:val="auto"/>
          <w:sz w:val="22"/>
          <w:szCs w:val="22"/>
          <w:lang w:eastAsia="cs-CZ"/>
        </w:rPr>
        <w:t>ŽoPr</w:t>
      </w:r>
      <w:proofErr w:type="spellEnd"/>
      <w:r w:rsidRPr="00051ECE">
        <w:rPr>
          <w:color w:val="auto"/>
          <w:sz w:val="22"/>
          <w:szCs w:val="22"/>
          <w:lang w:eastAsia="cs-CZ"/>
        </w:rPr>
        <w:t xml:space="preserve">.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prílohy musia byť pravdivé, úplné a predložené najneskôr ku dňu doplnenia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v zmysle Výzvy na doplnenie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Doplnené náležitosti sa stávajú súčasťou predloženej </w:t>
      </w:r>
      <w:proofErr w:type="spellStart"/>
      <w:r w:rsidRPr="00051ECE">
        <w:rPr>
          <w:color w:val="auto"/>
          <w:sz w:val="22"/>
          <w:szCs w:val="22"/>
          <w:lang w:eastAsia="cs-CZ"/>
        </w:rPr>
        <w:t>ŽoPr</w:t>
      </w:r>
      <w:proofErr w:type="spellEnd"/>
      <w:r w:rsidRPr="00051ECE">
        <w:rPr>
          <w:color w:val="auto"/>
          <w:sz w:val="22"/>
          <w:szCs w:val="22"/>
          <w:lang w:eastAsia="cs-CZ"/>
        </w:rPr>
        <w:t>.</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proofErr w:type="spellStart"/>
      <w:r w:rsidRPr="006A79F0">
        <w:rPr>
          <w:rFonts w:ascii="Arial" w:hAnsi="Arial" w:cs="Arial"/>
          <w:sz w:val="22"/>
          <w:lang w:eastAsia="cs-CZ"/>
        </w:rPr>
        <w:t>ŽoP</w:t>
      </w:r>
      <w:r>
        <w:rPr>
          <w:rFonts w:ascii="Arial" w:hAnsi="Arial" w:cs="Arial"/>
          <w:sz w:val="22"/>
          <w:lang w:eastAsia="cs-CZ"/>
        </w:rPr>
        <w:t>r</w:t>
      </w:r>
      <w:proofErr w:type="spellEnd"/>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6D74019F"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w:t>
      </w:r>
      <w:del w:id="10" w:author="Autor">
        <w:r w:rsidDel="00536139">
          <w:rPr>
            <w:rFonts w:ascii="Arial" w:hAnsi="Arial" w:cs="Arial"/>
            <w:sz w:val="22"/>
          </w:rPr>
          <w:delText xml:space="preserve"> o </w:delText>
        </w:r>
      </w:del>
      <w:ins w:id="11" w:author="Autor">
        <w:r w:rsidR="00536139">
          <w:rPr>
            <w:rFonts w:ascii="Arial" w:hAnsi="Arial" w:cs="Arial"/>
            <w:sz w:val="22"/>
          </w:rPr>
          <w:t> </w:t>
        </w:r>
      </w:ins>
      <w:del w:id="12" w:author="Autor">
        <w:r w:rsidDel="00536139">
          <w:rPr>
            <w:rFonts w:ascii="Arial" w:hAnsi="Arial" w:cs="Arial"/>
            <w:sz w:val="22"/>
          </w:rPr>
          <w:delText>príspevok</w:delText>
        </w:r>
      </w:del>
      <w:ins w:id="13" w:author="Autor">
        <w:r w:rsidR="00536139">
          <w:rPr>
            <w:rFonts w:ascii="Arial" w:hAnsi="Arial" w:cs="Arial"/>
            <w:sz w:val="22"/>
          </w:rPr>
          <w:t xml:space="preserve"> spôsobu overenia zo strany MAS</w:t>
        </w:r>
      </w:ins>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0778B25F" w14:textId="77777777" w:rsidR="00307BB8" w:rsidRDefault="00997F82" w:rsidP="00307BB8">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obce podľa zákona č. 369/1990 Zb. o obecnom zriadení</w:t>
            </w:r>
            <w:r w:rsidR="00BF6C3A">
              <w:rPr>
                <w:rFonts w:ascii="Arial" w:hAnsi="Arial" w:cs="Arial"/>
                <w:bCs/>
                <w:sz w:val="20"/>
                <w:szCs w:val="20"/>
              </w:rPr>
              <w:t xml:space="preserve"> s počtom obyvateľov do 20 000 (vrátane)</w:t>
            </w:r>
            <w:r w:rsidR="00307BB8">
              <w:rPr>
                <w:rFonts w:ascii="Arial" w:hAnsi="Arial" w:cs="Arial"/>
                <w:bCs/>
                <w:sz w:val="20"/>
                <w:szCs w:val="20"/>
              </w:rPr>
              <w:t>.</w:t>
            </w:r>
          </w:p>
          <w:p w14:paraId="3A7552A7" w14:textId="77777777" w:rsidR="00307BB8" w:rsidRDefault="00307BB8" w:rsidP="00307BB8">
            <w:pPr>
              <w:pStyle w:val="Odsekzoznamu"/>
              <w:spacing w:before="60" w:after="60" w:line="240" w:lineRule="auto"/>
              <w:ind w:left="791"/>
              <w:jc w:val="both"/>
              <w:rPr>
                <w:rFonts w:ascii="Arial" w:hAnsi="Arial" w:cs="Arial"/>
                <w:bCs/>
                <w:sz w:val="20"/>
                <w:szCs w:val="20"/>
              </w:rPr>
            </w:pPr>
          </w:p>
          <w:p w14:paraId="1C479C79" w14:textId="3C5F98CA" w:rsidR="00997F82" w:rsidRPr="00307BB8" w:rsidRDefault="00997F82" w:rsidP="00307BB8">
            <w:pPr>
              <w:spacing w:before="60" w:after="60" w:line="240" w:lineRule="auto"/>
              <w:jc w:val="both"/>
              <w:rPr>
                <w:rFonts w:ascii="Arial" w:hAnsi="Arial" w:cs="Arial"/>
                <w:bCs/>
                <w:sz w:val="20"/>
                <w:szCs w:val="20"/>
              </w:rPr>
            </w:pPr>
            <w:r w:rsidRPr="00307BB8">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proofErr w:type="spellStart"/>
            <w:r w:rsidR="00183589">
              <w:rPr>
                <w:rFonts w:ascii="Arial" w:hAnsi="Arial" w:cs="Arial"/>
                <w:bCs/>
                <w:sz w:val="20"/>
                <w:szCs w:val="20"/>
              </w:rPr>
              <w:t>ŽoPr</w:t>
            </w:r>
            <w:proofErr w:type="spellEnd"/>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p>
          <w:p w14:paraId="4A0E1B9E" w14:textId="77777777" w:rsidR="00997F82" w:rsidRDefault="00997F82" w:rsidP="00733FAA">
            <w:pPr>
              <w:pStyle w:val="Odsekzoznamu"/>
              <w:spacing w:before="120" w:after="120" w:line="240" w:lineRule="auto"/>
              <w:ind w:left="85" w:right="85"/>
              <w:contextualSpacing w:val="0"/>
              <w:jc w:val="both"/>
              <w:rPr>
                <w:rFonts w:ascii="Arial" w:hAnsi="Arial" w:cs="Arial"/>
                <w:bCs/>
                <w:sz w:val="20"/>
                <w:szCs w:val="20"/>
              </w:rPr>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Pr>
                <w:rFonts w:ascii="Arial" w:hAnsi="Arial" w:cs="Arial"/>
                <w:bCs/>
                <w:sz w:val="20"/>
                <w:szCs w:val="20"/>
              </w:rPr>
              <w:t>. V prípade oprávnených žiadateľov podľa:</w:t>
            </w:r>
          </w:p>
          <w:p w14:paraId="05EDAFEB" w14:textId="7A483B61" w:rsidR="00997F82" w:rsidRPr="00307BB8" w:rsidRDefault="00997F82" w:rsidP="00307BB8">
            <w:pPr>
              <w:pStyle w:val="Odsekzoznamu"/>
              <w:numPr>
                <w:ilvl w:val="0"/>
                <w:numId w:val="14"/>
              </w:numPr>
              <w:spacing w:before="60" w:after="60" w:line="240" w:lineRule="auto"/>
              <w:ind w:left="499" w:right="85" w:hanging="357"/>
              <w:jc w:val="both"/>
              <w:rPr>
                <w:rFonts w:ascii="Arial" w:hAnsi="Arial" w:cs="Arial"/>
                <w:bCs/>
                <w:color w:val="00A1DE"/>
                <w:sz w:val="20"/>
                <w:szCs w:val="20"/>
                <w:u w:val="single"/>
              </w:rPr>
            </w:pPr>
            <w:r w:rsidRPr="00C63476">
              <w:rPr>
                <w:rFonts w:ascii="Arial" w:hAnsi="Arial" w:cs="Arial"/>
                <w:bCs/>
                <w:sz w:val="20"/>
                <w:szCs w:val="20"/>
              </w:rPr>
              <w:t xml:space="preserve">písm. a)  overí informácie na webovom sídle </w:t>
            </w:r>
            <w:hyperlink r:id="rId8" w:history="1">
              <w:r w:rsidRPr="00C63476">
                <w:rPr>
                  <w:rStyle w:val="Hypertextovprepojenie"/>
                  <w:rFonts w:cs="Arial"/>
                  <w:bCs/>
                  <w:sz w:val="20"/>
                  <w:szCs w:val="20"/>
                </w:rPr>
                <w:t>https://rpo.statistics.sk</w:t>
              </w:r>
            </w:hyperlink>
          </w:p>
        </w:tc>
      </w:tr>
      <w:tr w:rsidR="00997F82" w:rsidRPr="00291D70" w14:paraId="1A82E9A3" w14:textId="77777777" w:rsidTr="00687273">
        <w:trPr>
          <w:trHeight w:val="287"/>
        </w:trPr>
        <w:tc>
          <w:tcPr>
            <w:tcW w:w="9776" w:type="dxa"/>
            <w:shd w:val="clear" w:color="auto" w:fill="F2F2F2" w:themeFill="background1" w:themeFillShade="F2"/>
            <w:vAlign w:val="center"/>
          </w:tcPr>
          <w:p w14:paraId="4D8FA39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971A5F">
              <w:rPr>
                <w:rFonts w:ascii="Arial" w:hAnsi="Arial" w:cs="Arial"/>
                <w:b/>
                <w:sz w:val="20"/>
                <w:szCs w:val="20"/>
              </w:rPr>
              <w:lastRenderedPageBreak/>
              <w:t>Podmienka, že žiadateľ nie je podnikom v ťažkostiach</w:t>
            </w:r>
          </w:p>
        </w:tc>
      </w:tr>
      <w:tr w:rsidR="00997F82" w:rsidRPr="006A79F0" w14:paraId="21A795C4" w14:textId="77777777" w:rsidTr="00687273">
        <w:tc>
          <w:tcPr>
            <w:tcW w:w="9776" w:type="dxa"/>
            <w:shd w:val="clear" w:color="auto" w:fill="auto"/>
          </w:tcPr>
          <w:p w14:paraId="2B49E4A3" w14:textId="77777777" w:rsidR="00997F82" w:rsidRPr="00A10998" w:rsidRDefault="00997F82" w:rsidP="00DD3EE2">
            <w:pPr>
              <w:pStyle w:val="Odsekzoznamu"/>
              <w:spacing w:before="120" w:after="120" w:line="240" w:lineRule="auto"/>
              <w:ind w:left="85" w:right="85"/>
              <w:contextualSpacing w:val="0"/>
              <w:jc w:val="both"/>
              <w:rPr>
                <w:rFonts w:ascii="Arial" w:hAnsi="Arial" w:cs="Arial"/>
                <w:b/>
                <w:bCs/>
                <w:sz w:val="20"/>
                <w:szCs w:val="20"/>
              </w:rPr>
            </w:pPr>
            <w:r w:rsidRPr="00A10998">
              <w:rPr>
                <w:rFonts w:ascii="Arial" w:hAnsi="Arial" w:cs="Arial"/>
                <w:b/>
                <w:bCs/>
                <w:sz w:val="20"/>
                <w:szCs w:val="20"/>
              </w:rPr>
              <w:t>Opis podmienky:</w:t>
            </w:r>
          </w:p>
          <w:p w14:paraId="4CD51390"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A10998">
              <w:rPr>
                <w:rFonts w:ascii="Arial" w:hAnsi="Arial" w:cs="Arial"/>
                <w:bCs/>
                <w:sz w:val="20"/>
                <w:szCs w:val="20"/>
              </w:rPr>
              <w:t>V súlade s čl. 3 ods. 3, písm. d) Nariadenia Európskeho parlamentu a Rady (EÚ) č. 1301/2013 zo 17. decembra 2013 o Európskom fonde regionálneho rozvoja a o osobitných ustanoveniach týkajúcich sa cieľa Investovanie do rastu a zamestnanosti, a ktorým sa zrušuje nariadenie (ES) č. 1080/2006 žiadateľ nesmie byť podnikom v ťažkostiach tak, ako sú vymedzené v právnych predpisoch Únie o štátnej pomoci.</w:t>
            </w:r>
          </w:p>
          <w:p w14:paraId="255C46B1"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6010C3CC" w14:textId="77777777" w:rsidR="00997F82" w:rsidRPr="00934546" w:rsidRDefault="00997F82" w:rsidP="00DD3EE2">
            <w:pPr>
              <w:pStyle w:val="Odsekzoznamu"/>
              <w:spacing w:before="60" w:after="0" w:line="240" w:lineRule="auto"/>
              <w:ind w:left="85" w:right="85"/>
              <w:contextualSpacing w:val="0"/>
              <w:jc w:val="both"/>
              <w:rPr>
                <w:rFonts w:ascii="Arial" w:hAnsi="Arial" w:cs="Arial"/>
                <w:bCs/>
                <w:sz w:val="20"/>
                <w:szCs w:val="20"/>
              </w:rPr>
            </w:pP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Test podniku v ťažkostiach.</w:t>
            </w:r>
          </w:p>
          <w:p w14:paraId="7E345E98" w14:textId="690B3E77" w:rsidR="00997F82" w:rsidRDefault="00997F82" w:rsidP="00FF15E0">
            <w:pPr>
              <w:pStyle w:val="Odsekzoznamu"/>
              <w:spacing w:after="120" w:line="240" w:lineRule="auto"/>
              <w:ind w:left="2208" w:right="85" w:hanging="2123"/>
              <w:contextualSpacing w:val="0"/>
              <w:jc w:val="both"/>
              <w:rPr>
                <w:rFonts w:ascii="Arial" w:hAnsi="Arial" w:cs="Arial"/>
                <w:bCs/>
                <w:sz w:val="20"/>
                <w:szCs w:val="20"/>
              </w:rPr>
            </w:pPr>
            <w:r w:rsidRPr="00D01EF0">
              <w:rPr>
                <w:rFonts w:ascii="Arial" w:hAnsi="Arial" w:cs="Arial"/>
                <w:bCs/>
                <w:sz w:val="20"/>
                <w:szCs w:val="20"/>
              </w:rPr>
              <w:t xml:space="preserve">Osobitná príloha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 Účtovná závierka (ak nie je zverejnená v registri účtovných závierok)</w:t>
            </w:r>
            <w:r w:rsidR="00FF15E0">
              <w:rPr>
                <w:rFonts w:ascii="Arial" w:hAnsi="Arial" w:cs="Arial"/>
                <w:bCs/>
                <w:sz w:val="20"/>
                <w:szCs w:val="20"/>
              </w:rPr>
              <w:t xml:space="preserve"> overená</w:t>
            </w:r>
            <w:r w:rsidR="00FF15E0" w:rsidRPr="00D01EF0">
              <w:rPr>
                <w:rFonts w:ascii="Arial" w:hAnsi="Arial" w:cs="Arial"/>
                <w:bCs/>
                <w:sz w:val="20"/>
                <w:szCs w:val="20"/>
              </w:rPr>
              <w:t xml:space="preserve"> podpisom štatutárneho zástupcu/splnomocnenej </w:t>
            </w:r>
            <w:r w:rsidR="00FF15E0">
              <w:rPr>
                <w:rFonts w:ascii="Arial" w:hAnsi="Arial" w:cs="Arial"/>
                <w:bCs/>
                <w:sz w:val="20"/>
                <w:szCs w:val="20"/>
              </w:rPr>
              <w:t>o</w:t>
            </w:r>
            <w:r w:rsidR="00FF15E0" w:rsidRPr="00D01EF0">
              <w:rPr>
                <w:rFonts w:ascii="Arial" w:hAnsi="Arial" w:cs="Arial"/>
                <w:bCs/>
                <w:sz w:val="20"/>
                <w:szCs w:val="20"/>
              </w:rPr>
              <w:t>soby</w:t>
            </w:r>
          </w:p>
          <w:p w14:paraId="3A1DE63B" w14:textId="0BBDDB31"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9" w:history="1">
              <w:r w:rsidRPr="00D01EF0">
                <w:rPr>
                  <w:rStyle w:val="Hypertextovprepojenie"/>
                  <w:rFonts w:cs="Arial"/>
                  <w:bCs/>
                  <w:sz w:val="20"/>
                  <w:szCs w:val="20"/>
                </w:rPr>
                <w:t>www.registeruz.sk</w:t>
              </w:r>
            </w:hyperlink>
            <w:r w:rsidR="00531ECE">
              <w:rPr>
                <w:rStyle w:val="Hypertextovprepojenie"/>
                <w:rFonts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jednoznačný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Pr>
                <w:rFonts w:ascii="Arial" w:hAnsi="Arial" w:cs="Arial"/>
                <w:bCs/>
                <w:sz w:val="20"/>
                <w:szCs w:val="20"/>
              </w:rPr>
              <w:t>e</w:t>
            </w:r>
            <w:r w:rsidRPr="00D01EF0">
              <w:rPr>
                <w:rFonts w:ascii="Arial" w:hAnsi="Arial" w:cs="Arial"/>
                <w:bCs/>
                <w:sz w:val="20"/>
                <w:szCs w:val="20"/>
              </w:rPr>
              <w:t>xtový odkaz) na túto závierku.</w:t>
            </w:r>
          </w:p>
          <w:p w14:paraId="28162666" w14:textId="77777777" w:rsidR="00997F82" w:rsidRPr="00F203BA"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sidRPr="00F203BA">
              <w:rPr>
                <w:rFonts w:ascii="Arial" w:hAnsi="Arial" w:cs="Arial"/>
                <w:b/>
                <w:bCs/>
                <w:sz w:val="20"/>
                <w:szCs w:val="20"/>
              </w:rPr>
              <w:t>Spôsob overenia:</w:t>
            </w:r>
          </w:p>
          <w:p w14:paraId="511EB236" w14:textId="481EED77" w:rsidR="00997F82" w:rsidRPr="00860B57" w:rsidRDefault="00997F82" w:rsidP="00860B57">
            <w:pPr>
              <w:pStyle w:val="Odsekzoznamu"/>
              <w:spacing w:before="120" w:after="120" w:line="240" w:lineRule="auto"/>
              <w:ind w:left="85" w:right="85"/>
              <w:contextualSpacing w:val="0"/>
              <w:jc w:val="both"/>
              <w:rPr>
                <w:rFonts w:ascii="Arial" w:hAnsi="Arial" w:cs="Arial"/>
                <w:bCs/>
                <w:sz w:val="20"/>
                <w:szCs w:val="20"/>
              </w:rPr>
            </w:pPr>
            <w:r w:rsidRPr="00F203BA">
              <w:rPr>
                <w:rFonts w:ascii="Arial" w:hAnsi="Arial" w:cs="Arial"/>
                <w:bCs/>
                <w:sz w:val="20"/>
                <w:szCs w:val="20"/>
              </w:rPr>
              <w:t>MAS overí podmienku na základe výsledku testu podniku v ťažkostiach.</w:t>
            </w:r>
            <w:r>
              <w:rPr>
                <w:rFonts w:ascii="Arial" w:hAnsi="Arial" w:cs="Arial"/>
                <w:bCs/>
              </w:rPr>
              <w:t xml:space="preserve"> </w:t>
            </w: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095F4D38"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0012BD">
              <w:rPr>
                <w:rFonts w:ascii="Arial" w:hAnsi="Arial" w:cs="Arial"/>
                <w:sz w:val="20"/>
                <w:szCs w:val="20"/>
                <w:lang w:eastAsia="cs-CZ"/>
              </w:rPr>
              <w:t xml:space="preserve">Osobitná príloha </w:t>
            </w:r>
            <w:proofErr w:type="spellStart"/>
            <w:r w:rsidRPr="000012BD">
              <w:rPr>
                <w:rFonts w:ascii="Arial" w:hAnsi="Arial" w:cs="Arial"/>
                <w:sz w:val="20"/>
                <w:szCs w:val="20"/>
                <w:lang w:eastAsia="cs-CZ"/>
              </w:rPr>
              <w:t>ŽoPr</w:t>
            </w:r>
            <w:proofErr w:type="spellEnd"/>
            <w:r w:rsidRPr="000012BD">
              <w:rPr>
                <w:rFonts w:ascii="Arial" w:hAnsi="Arial" w:cs="Arial"/>
                <w:sz w:val="20"/>
                <w:szCs w:val="20"/>
                <w:lang w:eastAsia="cs-CZ"/>
              </w:rPr>
              <w:t xml:space="preserve"> - Doklady preukazujúce finančnú spôsobilosť žiadateľa</w:t>
            </w:r>
            <w:r w:rsidR="00BF6C3A">
              <w:rPr>
                <w:rFonts w:ascii="Arial" w:hAnsi="Arial" w:cs="Arial"/>
                <w:sz w:val="20"/>
                <w:szCs w:val="20"/>
                <w:lang w:eastAsia="cs-CZ"/>
              </w:rPr>
              <w:t xml:space="preserve"> (ak relevantné)</w:t>
            </w:r>
            <w:r w:rsidRPr="00D01EF0">
              <w:rPr>
                <w:rFonts w:ascii="Arial" w:hAnsi="Arial" w:cs="Arial"/>
                <w:sz w:val="20"/>
                <w:szCs w:val="20"/>
                <w:lang w:eastAsia="cs-CZ"/>
              </w:rPr>
              <w:t>.</w:t>
            </w:r>
          </w:p>
          <w:p w14:paraId="7EB9E83D" w14:textId="1180243B" w:rsidR="00997F82" w:rsidRPr="00D01EF0" w:rsidRDefault="00997F82" w:rsidP="00CA18C8">
            <w:pPr>
              <w:spacing w:before="120" w:after="120" w:line="240" w:lineRule="auto"/>
              <w:ind w:left="85" w:right="85"/>
              <w:jc w:val="both"/>
              <w:rPr>
                <w:rFonts w:ascii="Arial" w:hAnsi="Arial" w:cs="Arial"/>
                <w:bCs/>
                <w:sz w:val="20"/>
                <w:szCs w:val="20"/>
              </w:rPr>
            </w:pPr>
            <w:bookmarkStart w:id="14" w:name="_Hlk500340823"/>
            <w:r w:rsidRPr="00D01EF0">
              <w:rPr>
                <w:rFonts w:ascii="Arial" w:hAnsi="Arial" w:cs="Arial"/>
                <w:bCs/>
                <w:sz w:val="20"/>
                <w:szCs w:val="20"/>
              </w:rPr>
              <w:t xml:space="preserve">Žiadateľ, </w:t>
            </w:r>
            <w:r w:rsidR="00BF6C3A">
              <w:rPr>
                <w:rFonts w:ascii="Arial" w:hAnsi="Arial" w:cs="Arial"/>
                <w:bCs/>
                <w:sz w:val="20"/>
                <w:szCs w:val="20"/>
              </w:rPr>
              <w:t xml:space="preserve">ktorý </w:t>
            </w:r>
            <w:r w:rsidRPr="00D01EF0">
              <w:rPr>
                <w:rFonts w:ascii="Arial" w:hAnsi="Arial" w:cs="Arial"/>
                <w:bCs/>
                <w:sz w:val="20"/>
                <w:szCs w:val="20"/>
              </w:rPr>
              <w:t xml:space="preserve">podľa podmienok financovania </w:t>
            </w:r>
            <w:r w:rsidR="00F8335C">
              <w:rPr>
                <w:rFonts w:ascii="Arial" w:hAnsi="Arial" w:cs="Arial"/>
                <w:bCs/>
                <w:sz w:val="20"/>
                <w:szCs w:val="20"/>
              </w:rPr>
              <w:t>žiada</w:t>
            </w:r>
            <w:r w:rsidR="00BF6C3A" w:rsidRPr="00D01EF0">
              <w:rPr>
                <w:rFonts w:ascii="Arial" w:hAnsi="Arial" w:cs="Arial"/>
                <w:bCs/>
                <w:sz w:val="20"/>
                <w:szCs w:val="20"/>
              </w:rPr>
              <w:t xml:space="preserve"> </w:t>
            </w:r>
            <w:r>
              <w:rPr>
                <w:rFonts w:ascii="Arial" w:hAnsi="Arial" w:cs="Arial"/>
                <w:bCs/>
                <w:sz w:val="20"/>
                <w:szCs w:val="20"/>
              </w:rPr>
              <w:t>príspevok minimálne</w:t>
            </w:r>
            <w:r w:rsidRPr="00D01EF0">
              <w:rPr>
                <w:rFonts w:ascii="Arial" w:hAnsi="Arial" w:cs="Arial"/>
                <w:bCs/>
                <w:sz w:val="20"/>
                <w:szCs w:val="20"/>
              </w:rPr>
              <w:t xml:space="preserve"> vo výške 9</w:t>
            </w:r>
            <w:r>
              <w:rPr>
                <w:rFonts w:ascii="Arial" w:hAnsi="Arial" w:cs="Arial"/>
                <w:bCs/>
                <w:sz w:val="20"/>
                <w:szCs w:val="20"/>
              </w:rPr>
              <w:t>0</w:t>
            </w:r>
            <w:r w:rsidRPr="00D01EF0">
              <w:rPr>
                <w:rFonts w:ascii="Arial" w:hAnsi="Arial" w:cs="Arial"/>
                <w:bCs/>
                <w:sz w:val="20"/>
                <w:szCs w:val="20"/>
              </w:rPr>
              <w:t xml:space="preserve">% </w:t>
            </w:r>
            <w:r>
              <w:rPr>
                <w:rFonts w:ascii="Arial" w:hAnsi="Arial" w:cs="Arial"/>
                <w:bCs/>
                <w:sz w:val="20"/>
                <w:szCs w:val="20"/>
              </w:rPr>
              <w:t>oprávnených výdavkov</w:t>
            </w:r>
            <w:r w:rsidR="00BD7C47">
              <w:rPr>
                <w:rFonts w:ascii="Arial" w:hAnsi="Arial" w:cs="Arial"/>
                <w:bCs/>
                <w:sz w:val="20"/>
                <w:szCs w:val="20"/>
              </w:rPr>
              <w:t>,</w:t>
            </w:r>
            <w:r w:rsidRPr="00D01EF0">
              <w:rPr>
                <w:rFonts w:ascii="Arial" w:hAnsi="Arial" w:cs="Arial"/>
                <w:bCs/>
                <w:sz w:val="20"/>
                <w:szCs w:val="20"/>
              </w:rPr>
              <w:t xml:space="preserve"> v časti </w:t>
            </w:r>
            <w:r w:rsidRPr="00E922AD">
              <w:rPr>
                <w:rFonts w:ascii="Arial" w:hAnsi="Arial" w:cs="Arial"/>
                <w:bCs/>
                <w:sz w:val="20"/>
                <w:szCs w:val="20"/>
              </w:rPr>
              <w:t>10</w:t>
            </w:r>
            <w:r w:rsidRPr="00D01EF0">
              <w:rPr>
                <w:rFonts w:ascii="Arial" w:hAnsi="Arial" w:cs="Arial"/>
                <w:bCs/>
                <w:sz w:val="20"/>
                <w:szCs w:val="20"/>
              </w:rPr>
              <w:t xml:space="preserve">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čestne vyhlási, že zabezpečí spolufinancovanie projektu v potrebnej výške. Žiadateľ nepredkladá žiadnu osobitnú prílohu</w:t>
            </w:r>
            <w:r>
              <w:rPr>
                <w:rFonts w:ascii="Arial" w:hAnsi="Arial" w:cs="Arial"/>
                <w:bCs/>
                <w:sz w:val="20"/>
                <w:szCs w:val="20"/>
              </w:rPr>
              <w:t xml:space="preserve"> </w:t>
            </w:r>
            <w:proofErr w:type="spellStart"/>
            <w:r>
              <w:rPr>
                <w:rFonts w:ascii="Arial" w:hAnsi="Arial" w:cs="Arial"/>
                <w:bCs/>
                <w:sz w:val="20"/>
                <w:szCs w:val="20"/>
              </w:rPr>
              <w:t>ŽoPr</w:t>
            </w:r>
            <w:proofErr w:type="spellEnd"/>
            <w:r w:rsidRPr="00D01EF0">
              <w:rPr>
                <w:rFonts w:ascii="Arial" w:hAnsi="Arial" w:cs="Arial"/>
                <w:bCs/>
                <w:sz w:val="20"/>
                <w:szCs w:val="20"/>
              </w:rPr>
              <w:t>.</w:t>
            </w:r>
          </w:p>
          <w:bookmarkEnd w:id="14"/>
          <w:p w14:paraId="3D0F6A91" w14:textId="4F4C54A3" w:rsidR="00997F82" w:rsidRPr="00D01EF0" w:rsidRDefault="00997F82" w:rsidP="00CA18C8">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 xml:space="preserve">Žiadateľ, </w:t>
            </w:r>
            <w:r w:rsidR="00BF6C3A">
              <w:rPr>
                <w:rFonts w:ascii="Arial" w:hAnsi="Arial" w:cs="Arial"/>
                <w:bCs/>
                <w:sz w:val="20"/>
                <w:szCs w:val="20"/>
              </w:rPr>
              <w:t xml:space="preserve">ktorý </w:t>
            </w:r>
            <w:r w:rsidR="00F8335C">
              <w:rPr>
                <w:rFonts w:ascii="Arial" w:hAnsi="Arial" w:cs="Arial"/>
                <w:bCs/>
                <w:sz w:val="20"/>
                <w:szCs w:val="20"/>
              </w:rPr>
              <w:t>žiada</w:t>
            </w:r>
            <w:r w:rsidR="00BF6C3A">
              <w:rPr>
                <w:rFonts w:ascii="Arial" w:hAnsi="Arial" w:cs="Arial"/>
                <w:bCs/>
                <w:sz w:val="20"/>
                <w:szCs w:val="20"/>
              </w:rPr>
              <w:t xml:space="preserve"> </w:t>
            </w:r>
            <w:r>
              <w:rPr>
                <w:rFonts w:ascii="Arial" w:hAnsi="Arial" w:cs="Arial"/>
                <w:bCs/>
                <w:sz w:val="20"/>
                <w:szCs w:val="20"/>
              </w:rPr>
              <w:t>príspevok</w:t>
            </w:r>
            <w:r w:rsidRPr="00D01EF0">
              <w:rPr>
                <w:rFonts w:ascii="Arial" w:hAnsi="Arial" w:cs="Arial"/>
                <w:bCs/>
                <w:sz w:val="20"/>
                <w:szCs w:val="20"/>
              </w:rPr>
              <w:t xml:space="preserve"> vo výške nižš</w:t>
            </w:r>
            <w:r>
              <w:rPr>
                <w:rFonts w:ascii="Arial" w:hAnsi="Arial" w:cs="Arial"/>
                <w:bCs/>
                <w:sz w:val="20"/>
                <w:szCs w:val="20"/>
              </w:rPr>
              <w:t>ej</w:t>
            </w:r>
            <w:r w:rsidRPr="00D01EF0">
              <w:rPr>
                <w:rFonts w:ascii="Arial" w:hAnsi="Arial" w:cs="Arial"/>
                <w:bCs/>
                <w:sz w:val="20"/>
                <w:szCs w:val="20"/>
              </w:rPr>
              <w:t xml:space="preserve"> ako 9</w:t>
            </w:r>
            <w:r>
              <w:rPr>
                <w:rFonts w:ascii="Arial" w:hAnsi="Arial" w:cs="Arial"/>
                <w:bCs/>
                <w:sz w:val="20"/>
                <w:szCs w:val="20"/>
              </w:rPr>
              <w:t>0</w:t>
            </w:r>
            <w:r w:rsidRPr="00D01EF0">
              <w:rPr>
                <w:rFonts w:ascii="Arial" w:hAnsi="Arial" w:cs="Arial"/>
                <w:bCs/>
                <w:sz w:val="20"/>
                <w:szCs w:val="20"/>
              </w:rPr>
              <w:t>%</w:t>
            </w:r>
            <w:r w:rsidR="003E1496">
              <w:rPr>
                <w:rFonts w:ascii="Arial" w:hAnsi="Arial" w:cs="Arial"/>
                <w:bCs/>
                <w:sz w:val="20"/>
                <w:szCs w:val="20"/>
              </w:rPr>
              <w:t>,</w:t>
            </w:r>
            <w:r w:rsidRPr="00D01EF0">
              <w:rPr>
                <w:rFonts w:ascii="Arial" w:hAnsi="Arial" w:cs="Arial"/>
                <w:bCs/>
                <w:sz w:val="20"/>
                <w:szCs w:val="20"/>
              </w:rPr>
              <w:t xml:space="preserve">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čestne vyhlási, že zabezpečí spolufinancovanie projektu v potrebnej výške a zároveň predkladá osobitnú prílohu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v závislosti od spôsobu preukázania disponibilných prostriedkov.</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77777777"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 xml:space="preserve">MAS overí podmienku na základe čestného vyhlásenia, ktoré tvorí súčasť formulára </w:t>
            </w:r>
            <w:proofErr w:type="spellStart"/>
            <w:r w:rsidRPr="0094069A">
              <w:rPr>
                <w:rFonts w:ascii="Arial" w:hAnsi="Arial" w:cs="Arial"/>
                <w:bCs/>
                <w:sz w:val="20"/>
                <w:szCs w:val="20"/>
              </w:rPr>
              <w:t>ŽoPr</w:t>
            </w:r>
            <w:proofErr w:type="spellEnd"/>
            <w:r w:rsidRPr="0094069A">
              <w:rPr>
                <w:rFonts w:ascii="Arial" w:hAnsi="Arial" w:cs="Arial"/>
                <w:bCs/>
                <w:sz w:val="20"/>
                <w:szCs w:val="20"/>
              </w:rPr>
              <w:t xml:space="preserve"> a predloženej prílohy (ak relevantné).</w:t>
            </w:r>
          </w:p>
        </w:tc>
      </w:tr>
      <w:tr w:rsidR="00997F82" w:rsidRPr="00291D70" w14:paraId="397B0497" w14:textId="77777777" w:rsidTr="00687273">
        <w:tc>
          <w:tcPr>
            <w:tcW w:w="9776" w:type="dxa"/>
            <w:shd w:val="clear" w:color="auto" w:fill="F2F2F2" w:themeFill="background1" w:themeFillShade="F2"/>
            <w:vAlign w:val="center"/>
          </w:tcPr>
          <w:p w14:paraId="04DD510D"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A047C9">
              <w:rPr>
                <w:rFonts w:ascii="Arial" w:hAnsi="Arial" w:cs="Arial"/>
                <w:b/>
                <w:sz w:val="20"/>
                <w:szCs w:val="20"/>
              </w:rPr>
              <w:t>Podmienka, že žiadateľ má schválený program rozvoja a príslušnú územnoplánovaciu dokumentáciu</w:t>
            </w:r>
          </w:p>
        </w:tc>
      </w:tr>
      <w:tr w:rsidR="00997F82" w:rsidRPr="006A79F0" w14:paraId="4282C78F" w14:textId="77777777" w:rsidTr="00687273">
        <w:tc>
          <w:tcPr>
            <w:tcW w:w="9776" w:type="dxa"/>
            <w:shd w:val="clear" w:color="auto" w:fill="auto"/>
          </w:tcPr>
          <w:p w14:paraId="3F6BD66B"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15107ACD"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Žiadateľ,</w:t>
            </w:r>
            <w:r>
              <w:rPr>
                <w:rFonts w:ascii="Arial" w:hAnsi="Arial" w:cs="Arial"/>
                <w:bCs/>
                <w:sz w:val="20"/>
                <w:szCs w:val="20"/>
              </w:rPr>
              <w:t xml:space="preserve"> </w:t>
            </w:r>
            <w:r w:rsidRPr="00A047C9">
              <w:rPr>
                <w:rFonts w:ascii="Arial" w:hAnsi="Arial" w:cs="Arial"/>
                <w:bCs/>
                <w:sz w:val="20"/>
                <w:szCs w:val="20"/>
              </w:rPr>
              <w:t xml:space="preserve">musí mať </w:t>
            </w:r>
            <w:ins w:id="15" w:author="Autor">
              <w:r w:rsidR="00BB6E66">
                <w:rPr>
                  <w:rFonts w:ascii="Arial" w:hAnsi="Arial" w:cs="Arial"/>
                  <w:bCs/>
                  <w:sz w:val="20"/>
                  <w:szCs w:val="20"/>
                </w:rPr>
                <w:t xml:space="preserve">najneskôr ku dňu predloženia </w:t>
              </w:r>
              <w:proofErr w:type="spellStart"/>
              <w:r w:rsidR="00BB6E66">
                <w:rPr>
                  <w:rFonts w:ascii="Arial" w:hAnsi="Arial" w:cs="Arial"/>
                  <w:bCs/>
                  <w:sz w:val="20"/>
                  <w:szCs w:val="20"/>
                </w:rPr>
                <w:t>ŽoPr</w:t>
              </w:r>
              <w:proofErr w:type="spellEnd"/>
              <w:r w:rsidR="00BB6E66">
                <w:rPr>
                  <w:rFonts w:ascii="Arial" w:hAnsi="Arial" w:cs="Arial"/>
                  <w:bCs/>
                  <w:sz w:val="20"/>
                  <w:szCs w:val="20"/>
                </w:rPr>
                <w:t xml:space="preserve"> </w:t>
              </w:r>
            </w:ins>
            <w:r w:rsidRPr="00A047C9">
              <w:rPr>
                <w:rFonts w:ascii="Arial" w:hAnsi="Arial" w:cs="Arial"/>
                <w:bCs/>
                <w:sz w:val="20"/>
                <w:szCs w:val="20"/>
              </w:rPr>
              <w:t xml:space="preserve">schválený program rozvoja </w:t>
            </w:r>
            <w:r w:rsidRPr="00732429">
              <w:rPr>
                <w:rFonts w:ascii="Arial" w:hAnsi="Arial" w:cs="Arial"/>
                <w:bCs/>
                <w:sz w:val="20"/>
                <w:szCs w:val="20"/>
              </w:rPr>
              <w:t>obce/spoločný program rozvoja obcí</w:t>
            </w:r>
            <w:r w:rsidRPr="00A047C9">
              <w:rPr>
                <w:rFonts w:ascii="Arial" w:hAnsi="Arial" w:cs="Arial"/>
                <w:bCs/>
                <w:sz w:val="20"/>
                <w:szCs w:val="20"/>
              </w:rPr>
              <w:t xml:space="preserve">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DE47361"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Pr="002F75C7">
              <w:rPr>
                <w:rFonts w:ascii="Arial" w:hAnsi="Arial" w:cs="Arial"/>
                <w:bCs/>
                <w:sz w:val="20"/>
                <w:szCs w:val="20"/>
              </w:rPr>
              <w:t xml:space="preserve"> - Uznesenie, resp. výpis z uznesenia o schválení programu rozvoja a príslušnej </w:t>
            </w:r>
            <w:r w:rsidRPr="002F75C7">
              <w:rPr>
                <w:rFonts w:ascii="Arial" w:hAnsi="Arial" w:cs="Arial"/>
                <w:bCs/>
                <w:sz w:val="20"/>
                <w:szCs w:val="20"/>
              </w:rPr>
              <w:lastRenderedPageBreak/>
              <w:t>územnoplánovacej dokumentácie (ak nie sú zverejnené na webovom sídle obce).</w:t>
            </w:r>
          </w:p>
          <w:p w14:paraId="502B3876" w14:textId="3E57D7B8" w:rsidR="00997F82" w:rsidRPr="001F15D0"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bookmarkStart w:id="16" w:name="_Hlk500340843"/>
            <w:r w:rsidRPr="001F15D0">
              <w:rPr>
                <w:rFonts w:ascii="Arial" w:hAnsi="Arial" w:cs="Arial"/>
                <w:bCs/>
                <w:sz w:val="20"/>
                <w:szCs w:val="20"/>
              </w:rPr>
              <w:t>V prípade, ak sú príslušné uznesenia zverejnené na webovom sídle obce</w:t>
            </w:r>
            <w:r w:rsidR="007A0A8D">
              <w:rPr>
                <w:rFonts w:ascii="Arial" w:hAnsi="Arial" w:cs="Arial"/>
                <w:bCs/>
                <w:sz w:val="20"/>
                <w:szCs w:val="20"/>
              </w:rPr>
              <w:t>,</w:t>
            </w:r>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odkaz (</w:t>
            </w:r>
            <w:proofErr w:type="spellStart"/>
            <w:r w:rsidRPr="001F15D0">
              <w:rPr>
                <w:rFonts w:ascii="Arial" w:hAnsi="Arial" w:cs="Arial"/>
                <w:bCs/>
                <w:sz w:val="20"/>
                <w:szCs w:val="20"/>
              </w:rPr>
              <w:t>link</w:t>
            </w:r>
            <w:proofErr w:type="spellEnd"/>
            <w:r w:rsidRPr="001F15D0">
              <w:rPr>
                <w:rFonts w:ascii="Arial" w:hAnsi="Arial" w:cs="Arial"/>
                <w:bCs/>
                <w:sz w:val="20"/>
                <w:szCs w:val="20"/>
              </w:rPr>
              <w:t>, resp. hypert</w:t>
            </w:r>
            <w:r w:rsidR="003E1496">
              <w:rPr>
                <w:rFonts w:ascii="Arial" w:hAnsi="Arial" w:cs="Arial"/>
                <w:bCs/>
                <w:sz w:val="20"/>
                <w:szCs w:val="20"/>
              </w:rPr>
              <w:t>e</w:t>
            </w:r>
            <w:r w:rsidRPr="001F15D0">
              <w:rPr>
                <w:rFonts w:ascii="Arial" w:hAnsi="Arial" w:cs="Arial"/>
                <w:bCs/>
                <w:sz w:val="20"/>
                <w:szCs w:val="20"/>
              </w:rPr>
              <w:t>xtový odkaz) na tieto dokumenty.</w:t>
            </w:r>
          </w:p>
          <w:p w14:paraId="2521FA1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16"/>
          <w:p w14:paraId="2384C596" w14:textId="77777777" w:rsidR="00997F82" w:rsidRPr="00337B8D"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79CD4E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o schválení programu rozvoja a príslušnej územnoplánovacej dokumentácie a čestného vyhlásenie 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(alebo ak MAS nebude schopná podmienku overiť z verejných zdrojov) je MAS oprávnená dožiadať listinnú formu Uznesenia (výpisu z uznesenia).</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7B1799A6" w:rsidR="00997F82" w:rsidRPr="005B3A2C" w:rsidRDefault="00997F82" w:rsidP="00AE11DC">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lastRenderedPageBreak/>
              <w:t xml:space="preserve">Podmienka, že štatutárny orgán, ani žiadny člen štatutárneho orgánu, ani prokurista/i, </w:t>
            </w:r>
            <w:r w:rsidRPr="007D1C36">
              <w:rPr>
                <w:rFonts w:ascii="Arial" w:hAnsi="Arial" w:cs="Arial"/>
                <w:b/>
                <w:sz w:val="20"/>
                <w:szCs w:val="20"/>
              </w:rPr>
              <w:t>ani osoba</w:t>
            </w:r>
            <w:r w:rsidRPr="005B3A2C">
              <w:rPr>
                <w:rFonts w:ascii="Arial" w:hAnsi="Arial" w:cs="Arial"/>
                <w:b/>
                <w:sz w:val="20"/>
                <w:szCs w:val="20"/>
              </w:rPr>
              <w:t xml:space="preserve">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6230F704"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r w:rsidR="005D4668">
              <w:rPr>
                <w:rFonts w:ascii="Arial" w:hAnsi="Arial" w:cs="Arial"/>
                <w:bCs/>
                <w:sz w:val="20"/>
                <w:szCs w:val="20"/>
              </w:rPr>
              <w:t xml:space="preserve"> žiadateľa</w:t>
            </w:r>
            <w:r w:rsidRPr="00734B69">
              <w:rPr>
                <w:rFonts w:ascii="Arial" w:hAnsi="Arial" w:cs="Arial"/>
                <w:bCs/>
                <w:sz w:val="20"/>
                <w:szCs w:val="20"/>
              </w:rPr>
              <w:t xml:space="preserve">, ani osoba splnomocnená zastupovať žiadateľa v konaní o </w:t>
            </w:r>
            <w:proofErr w:type="spellStart"/>
            <w:r w:rsidRPr="00734B69">
              <w:rPr>
                <w:rFonts w:ascii="Arial" w:hAnsi="Arial" w:cs="Arial"/>
                <w:bCs/>
                <w:sz w:val="20"/>
                <w:szCs w:val="20"/>
              </w:rPr>
              <w:t>ŽoP</w:t>
            </w:r>
            <w:r>
              <w:rPr>
                <w:rFonts w:ascii="Arial" w:hAnsi="Arial" w:cs="Arial"/>
                <w:bCs/>
                <w:sz w:val="20"/>
                <w:szCs w:val="20"/>
              </w:rPr>
              <w:t>r</w:t>
            </w:r>
            <w:proofErr w:type="spellEnd"/>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275653E1" w14:textId="64606BA9" w:rsidR="00BB6E66" w:rsidRDefault="00BB6E66" w:rsidP="00CA18C8">
            <w:pPr>
              <w:pStyle w:val="Odsekzoznamu"/>
              <w:widowControl w:val="0"/>
              <w:spacing w:before="240" w:after="120" w:line="240" w:lineRule="auto"/>
              <w:ind w:left="85" w:right="85"/>
              <w:contextualSpacing w:val="0"/>
              <w:jc w:val="both"/>
              <w:rPr>
                <w:ins w:id="17" w:author="Autor"/>
                <w:rFonts w:ascii="Arial" w:hAnsi="Arial" w:cs="Arial"/>
                <w:b/>
                <w:bCs/>
                <w:sz w:val="20"/>
                <w:szCs w:val="20"/>
              </w:rPr>
            </w:pPr>
            <w:ins w:id="18" w:author="Autor">
              <w:r>
                <w:rPr>
                  <w:rFonts w:ascii="Arial" w:hAnsi="Arial" w:cs="Arial"/>
                  <w:b/>
                  <w:bCs/>
                  <w:sz w:val="20"/>
                  <w:szCs w:val="20"/>
                </w:rPr>
                <w:t>Podmienka sa nevzťahuje na štatutárny orgán obce.</w:t>
              </w:r>
            </w:ins>
          </w:p>
          <w:p w14:paraId="086DD7E9" w14:textId="3443C7D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FED18A2"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00C94378">
              <w:rPr>
                <w:rFonts w:ascii="Arial" w:hAnsi="Arial" w:cs="Arial"/>
                <w:bCs/>
                <w:sz w:val="20"/>
                <w:szCs w:val="20"/>
              </w:rPr>
              <w:t>:</w:t>
            </w:r>
          </w:p>
          <w:p w14:paraId="72B3A018" w14:textId="064F2ABC"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Výpis z registra trestov </w:t>
            </w:r>
            <w:r>
              <w:rPr>
                <w:rFonts w:ascii="Arial" w:hAnsi="Arial" w:cs="Arial"/>
                <w:bCs/>
                <w:sz w:val="20"/>
                <w:szCs w:val="20"/>
              </w:rPr>
              <w:t>fyzických osôb</w:t>
            </w:r>
            <w:r w:rsidRPr="002F75C7">
              <w:rPr>
                <w:rFonts w:ascii="Arial" w:hAnsi="Arial" w:cs="Arial"/>
                <w:bCs/>
                <w:sz w:val="20"/>
                <w:szCs w:val="20"/>
              </w:rPr>
              <w:t xml:space="preserve"> </w:t>
            </w:r>
            <w:r w:rsidR="00236E5C">
              <w:rPr>
                <w:rFonts w:ascii="Arial" w:hAnsi="Arial" w:cs="Arial"/>
                <w:bCs/>
                <w:sz w:val="20"/>
                <w:szCs w:val="20"/>
              </w:rPr>
              <w:t>alebo</w:t>
            </w:r>
          </w:p>
          <w:p w14:paraId="72E73C48" w14:textId="6FFAA7FF" w:rsidR="00C94378" w:rsidRDefault="00C94378" w:rsidP="00CA18C8">
            <w:pPr>
              <w:pStyle w:val="Odsekzoznamu"/>
              <w:widowControl w:val="0"/>
              <w:spacing w:before="60" w:after="60" w:line="240" w:lineRule="auto"/>
              <w:ind w:left="85" w:right="85"/>
              <w:contextualSpacing w:val="0"/>
              <w:jc w:val="both"/>
              <w:rPr>
                <w:rFonts w:ascii="Arial" w:hAnsi="Arial" w:cs="Arial"/>
                <w:bCs/>
                <w:sz w:val="20"/>
                <w:szCs w:val="20"/>
              </w:rPr>
            </w:pPr>
            <w:r>
              <w:rPr>
                <w:rFonts w:ascii="Arial" w:hAnsi="Arial" w:cs="Arial"/>
                <w:bCs/>
                <w:sz w:val="20"/>
                <w:szCs w:val="20"/>
              </w:rPr>
              <w:t>-</w:t>
            </w:r>
            <w:r w:rsidR="00236E5C">
              <w:rPr>
                <w:rFonts w:ascii="Arial" w:hAnsi="Arial" w:cs="Arial"/>
                <w:bCs/>
                <w:sz w:val="20"/>
                <w:szCs w:val="20"/>
              </w:rPr>
              <w:t xml:space="preserve"> </w:t>
            </w:r>
            <w:r>
              <w:rPr>
                <w:rFonts w:ascii="Arial" w:hAnsi="Arial" w:cs="Arial"/>
                <w:bCs/>
                <w:sz w:val="20"/>
                <w:szCs w:val="20"/>
              </w:rPr>
              <w:t>Údaje na vyžiadanie</w:t>
            </w:r>
            <w:r w:rsidR="00236E5C">
              <w:rPr>
                <w:rFonts w:ascii="Arial" w:hAnsi="Arial" w:cs="Arial"/>
                <w:bCs/>
                <w:sz w:val="20"/>
                <w:szCs w:val="20"/>
              </w:rPr>
              <w:t xml:space="preserve"> výpisu z registra trestov </w:t>
            </w:r>
          </w:p>
          <w:p w14:paraId="2BF5C9FF" w14:textId="71A1E47C" w:rsidR="00997F82" w:rsidRDefault="00C94378" w:rsidP="00AE11DC">
            <w:pPr>
              <w:pStyle w:val="Odsekzoznamu"/>
              <w:widowControl w:val="0"/>
              <w:spacing w:before="120" w:after="60" w:line="240" w:lineRule="auto"/>
              <w:ind w:left="85" w:right="85"/>
              <w:contextualSpacing w:val="0"/>
              <w:jc w:val="both"/>
              <w:rPr>
                <w:rFonts w:ascii="Arial" w:hAnsi="Arial" w:cs="Arial"/>
                <w:bCs/>
                <w:sz w:val="20"/>
                <w:szCs w:val="20"/>
              </w:rPr>
            </w:pPr>
            <w:r>
              <w:rPr>
                <w:rFonts w:ascii="Arial" w:hAnsi="Arial" w:cs="Arial"/>
                <w:bCs/>
                <w:sz w:val="20"/>
                <w:szCs w:val="20"/>
              </w:rPr>
              <w:t xml:space="preserve">a to za </w:t>
            </w:r>
            <w:r w:rsidR="00997F82" w:rsidRPr="002F75C7">
              <w:rPr>
                <w:rFonts w:ascii="Arial" w:hAnsi="Arial" w:cs="Arial"/>
                <w:bCs/>
                <w:sz w:val="20"/>
                <w:szCs w:val="20"/>
              </w:rPr>
              <w:t>všetkých členov štatutárneho orgánu žiadateľa, prokuristu/-</w:t>
            </w:r>
            <w:proofErr w:type="spellStart"/>
            <w:r w:rsidR="00997F82" w:rsidRPr="002F75C7">
              <w:rPr>
                <w:rFonts w:ascii="Arial" w:hAnsi="Arial" w:cs="Arial"/>
                <w:bCs/>
                <w:sz w:val="20"/>
                <w:szCs w:val="20"/>
              </w:rPr>
              <w:t>ov</w:t>
            </w:r>
            <w:proofErr w:type="spellEnd"/>
            <w:r w:rsidR="00997F82" w:rsidRPr="002F75C7">
              <w:rPr>
                <w:rFonts w:ascii="Arial" w:hAnsi="Arial" w:cs="Arial"/>
                <w:bCs/>
                <w:sz w:val="20"/>
                <w:szCs w:val="20"/>
              </w:rPr>
              <w:t xml:space="preserve"> a osoby splnomocnen</w:t>
            </w:r>
            <w:r w:rsidR="00AC36A2">
              <w:rPr>
                <w:rFonts w:ascii="Arial" w:hAnsi="Arial" w:cs="Arial"/>
                <w:bCs/>
                <w:sz w:val="20"/>
                <w:szCs w:val="20"/>
              </w:rPr>
              <w:t>é</w:t>
            </w:r>
            <w:r w:rsidR="00997F82" w:rsidRPr="002F75C7">
              <w:rPr>
                <w:rFonts w:ascii="Arial" w:hAnsi="Arial" w:cs="Arial"/>
                <w:bCs/>
                <w:sz w:val="20"/>
                <w:szCs w:val="20"/>
              </w:rPr>
              <w:t xml:space="preserve"> zastupovať žiadateľa v schvaľovacom procese </w:t>
            </w:r>
            <w:proofErr w:type="spellStart"/>
            <w:r w:rsidR="00997F82" w:rsidRPr="002F75C7">
              <w:rPr>
                <w:rFonts w:ascii="Arial" w:hAnsi="Arial" w:cs="Arial"/>
                <w:bCs/>
                <w:sz w:val="20"/>
                <w:szCs w:val="20"/>
              </w:rPr>
              <w:t>ŽoPr</w:t>
            </w:r>
            <w:proofErr w:type="spellEnd"/>
            <w:r>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7DD9A41D" w14:textId="13C78EDA" w:rsidR="00997F82" w:rsidRPr="00337B8D" w:rsidRDefault="00997F82" w:rsidP="00CA18C8">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236E5C">
              <w:rPr>
                <w:rFonts w:ascii="Arial" w:hAnsi="Arial" w:cs="Arial"/>
                <w:bCs/>
                <w:sz w:val="20"/>
                <w:szCs w:val="20"/>
              </w:rPr>
              <w:t xml:space="preserve">, resp. výpisov získaných prostredníctvom portálu OVERSI, ak žiadateľ predloží </w:t>
            </w:r>
            <w:r w:rsidR="00C94378">
              <w:rPr>
                <w:rFonts w:ascii="Arial" w:hAnsi="Arial" w:cs="Arial"/>
                <w:bCs/>
                <w:sz w:val="20"/>
                <w:szCs w:val="20"/>
              </w:rPr>
              <w:t xml:space="preserve">údaje na vyžiadanie výpisu z registra trestov </w:t>
            </w:r>
            <w:r w:rsidR="005609FD">
              <w:rPr>
                <w:rFonts w:ascii="Arial" w:hAnsi="Arial" w:cs="Arial"/>
                <w:bCs/>
                <w:sz w:val="20"/>
                <w:szCs w:val="20"/>
              </w:rPr>
              <w:t>z</w:t>
            </w:r>
            <w:r w:rsidR="00236E5C">
              <w:rPr>
                <w:rFonts w:ascii="Arial" w:hAnsi="Arial" w:cs="Arial"/>
                <w:bCs/>
                <w:sz w:val="20"/>
                <w:szCs w:val="20"/>
              </w:rPr>
              <w:t>a príslušné fyzické osoby.</w:t>
            </w:r>
          </w:p>
          <w:p w14:paraId="2179F26F" w14:textId="77777777" w:rsidR="00997F82" w:rsidRPr="00925544" w:rsidRDefault="00997F82" w:rsidP="00CA18C8">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w:t>
            </w:r>
            <w:proofErr w:type="spellStart"/>
            <w:r>
              <w:rPr>
                <w:rFonts w:ascii="Arial" w:hAnsi="Arial" w:cs="Arial"/>
                <w:bCs/>
                <w:sz w:val="20"/>
                <w:szCs w:val="20"/>
              </w:rPr>
              <w:t>ŽoPr</w:t>
            </w:r>
            <w:proofErr w:type="spellEnd"/>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2C868" w14:textId="621EB859" w:rsidR="00997F82" w:rsidRDefault="00715D4A" w:rsidP="00183589">
            <w:pPr>
              <w:pStyle w:val="Odsekzoznamu"/>
              <w:widowControl w:val="0"/>
              <w:spacing w:before="120" w:after="120" w:line="240" w:lineRule="auto"/>
              <w:ind w:left="85" w:right="85"/>
              <w:contextualSpacing w:val="0"/>
              <w:jc w:val="both"/>
              <w:rPr>
                <w:rFonts w:ascii="Arial" w:hAnsi="Arial" w:cs="Arial"/>
                <w:bCs/>
                <w:sz w:val="20"/>
                <w:szCs w:val="20"/>
              </w:rPr>
            </w:pPr>
            <w:del w:id="19" w:author="Autor">
              <w:r w:rsidRPr="00BE7B8E" w:rsidDel="00BB6E66">
                <w:rPr>
                  <w:rFonts w:ascii="Arial" w:hAnsi="Arial" w:cs="Arial"/>
                  <w:bCs/>
                  <w:sz w:val="20"/>
                  <w:szCs w:val="20"/>
                </w:rPr>
                <w:delText>Hlavn</w:delText>
              </w:r>
              <w:r w:rsidDel="00BB6E66">
                <w:rPr>
                  <w:rFonts w:ascii="Arial" w:hAnsi="Arial" w:cs="Arial"/>
                  <w:bCs/>
                  <w:sz w:val="20"/>
                  <w:szCs w:val="20"/>
                </w:rPr>
                <w:delText>á</w:delText>
              </w:r>
              <w:r w:rsidRPr="00BE7B8E" w:rsidDel="00BB6E66">
                <w:rPr>
                  <w:rFonts w:ascii="Arial" w:hAnsi="Arial" w:cs="Arial"/>
                  <w:bCs/>
                  <w:sz w:val="20"/>
                  <w:szCs w:val="20"/>
                </w:rPr>
                <w:delText xml:space="preserve"> aktivit</w:delText>
              </w:r>
              <w:r w:rsidDel="00BB6E66">
                <w:rPr>
                  <w:rFonts w:ascii="Arial" w:hAnsi="Arial" w:cs="Arial"/>
                  <w:bCs/>
                  <w:sz w:val="20"/>
                  <w:szCs w:val="20"/>
                </w:rPr>
                <w:delText>a</w:delText>
              </w:r>
              <w:r w:rsidRPr="00BE7B8E" w:rsidDel="00BB6E66">
                <w:rPr>
                  <w:rFonts w:ascii="Arial" w:hAnsi="Arial" w:cs="Arial"/>
                  <w:bCs/>
                  <w:sz w:val="20"/>
                  <w:szCs w:val="20"/>
                </w:rPr>
                <w:delText xml:space="preserve"> </w:delText>
              </w:r>
              <w:r w:rsidR="00997F82" w:rsidRPr="00BE7B8E" w:rsidDel="00BB6E66">
                <w:rPr>
                  <w:rFonts w:ascii="Arial" w:hAnsi="Arial" w:cs="Arial"/>
                  <w:bCs/>
                  <w:sz w:val="20"/>
                  <w:szCs w:val="20"/>
                </w:rPr>
                <w:delText>p</w:delText>
              </w:r>
            </w:del>
            <w:ins w:id="20" w:author="Autor">
              <w:r w:rsidR="00BB6E66">
                <w:rPr>
                  <w:rFonts w:ascii="Arial" w:hAnsi="Arial" w:cs="Arial"/>
                  <w:bCs/>
                  <w:sz w:val="20"/>
                  <w:szCs w:val="20"/>
                </w:rPr>
                <w:t>P</w:t>
              </w:r>
            </w:ins>
            <w:r w:rsidR="00997F82" w:rsidRPr="00BE7B8E">
              <w:rPr>
                <w:rFonts w:ascii="Arial" w:hAnsi="Arial" w:cs="Arial"/>
                <w:bCs/>
                <w:sz w:val="20"/>
                <w:szCs w:val="20"/>
              </w:rPr>
              <w:t>rojekt</w:t>
            </w:r>
            <w:del w:id="21" w:author="Autor">
              <w:r w:rsidR="00997F82" w:rsidRPr="00BE7B8E" w:rsidDel="00BB6E66">
                <w:rPr>
                  <w:rFonts w:ascii="Arial" w:hAnsi="Arial" w:cs="Arial"/>
                  <w:bCs/>
                  <w:sz w:val="20"/>
                  <w:szCs w:val="20"/>
                </w:rPr>
                <w:delText>u</w:delText>
              </w:r>
            </w:del>
            <w:r w:rsidR="00997F82" w:rsidRPr="00BE7B8E">
              <w:rPr>
                <w:rFonts w:ascii="Arial" w:hAnsi="Arial" w:cs="Arial"/>
                <w:bCs/>
                <w:sz w:val="20"/>
                <w:szCs w:val="20"/>
              </w:rPr>
              <w:t xml:space="preserve"> </w:t>
            </w:r>
            <w:r w:rsidRPr="00BE7B8E">
              <w:rPr>
                <w:rFonts w:ascii="Arial" w:hAnsi="Arial" w:cs="Arial"/>
                <w:bCs/>
                <w:sz w:val="20"/>
                <w:szCs w:val="20"/>
              </w:rPr>
              <w:t>mus</w:t>
            </w:r>
            <w:r>
              <w:rPr>
                <w:rFonts w:ascii="Arial" w:hAnsi="Arial" w:cs="Arial"/>
                <w:bCs/>
                <w:sz w:val="20"/>
                <w:szCs w:val="20"/>
              </w:rPr>
              <w:t>í</w:t>
            </w:r>
            <w:r w:rsidRPr="00BE7B8E">
              <w:rPr>
                <w:rFonts w:ascii="Arial" w:hAnsi="Arial" w:cs="Arial"/>
                <w:bCs/>
                <w:sz w:val="20"/>
                <w:szCs w:val="20"/>
              </w:rPr>
              <w:t xml:space="preserve"> </w:t>
            </w:r>
            <w:r w:rsidR="00997F82" w:rsidRPr="00BE7B8E">
              <w:rPr>
                <w:rFonts w:ascii="Arial" w:hAnsi="Arial" w:cs="Arial"/>
                <w:bCs/>
                <w:sz w:val="20"/>
                <w:szCs w:val="20"/>
              </w:rPr>
              <w:t>byť vo vecnom súlade s</w:t>
            </w:r>
            <w:del w:id="22" w:author="Autor">
              <w:r w:rsidR="00997F82" w:rsidRPr="00BE7B8E" w:rsidDel="00BB6E66">
                <w:rPr>
                  <w:rFonts w:ascii="Arial" w:hAnsi="Arial" w:cs="Arial"/>
                  <w:bCs/>
                  <w:sz w:val="20"/>
                  <w:szCs w:val="20"/>
                </w:rPr>
                <w:delText xml:space="preserve"> </w:delText>
              </w:r>
            </w:del>
            <w:ins w:id="23" w:author="Autor">
              <w:r w:rsidR="00BB6E66">
                <w:rPr>
                  <w:rFonts w:ascii="Arial" w:hAnsi="Arial" w:cs="Arial"/>
                  <w:bCs/>
                  <w:sz w:val="20"/>
                  <w:szCs w:val="20"/>
                </w:rPr>
                <w:t xml:space="preserve"> aktivitou </w:t>
              </w:r>
            </w:ins>
            <w:del w:id="24" w:author="Autor">
              <w:r w:rsidR="00997F82" w:rsidRPr="00BE7B8E" w:rsidDel="00BB6E66">
                <w:rPr>
                  <w:rFonts w:ascii="Arial" w:hAnsi="Arial" w:cs="Arial"/>
                  <w:bCs/>
                  <w:sz w:val="20"/>
                  <w:szCs w:val="20"/>
                </w:rPr>
                <w:delText>typ</w:delText>
              </w:r>
              <w:r w:rsidDel="00BB6E66">
                <w:rPr>
                  <w:rFonts w:ascii="Arial" w:hAnsi="Arial" w:cs="Arial"/>
                  <w:bCs/>
                  <w:sz w:val="20"/>
                  <w:szCs w:val="20"/>
                </w:rPr>
                <w:delText>om</w:delText>
              </w:r>
              <w:r w:rsidR="00997F82" w:rsidRPr="00BE7B8E" w:rsidDel="00BB6E66">
                <w:rPr>
                  <w:rFonts w:ascii="Arial" w:hAnsi="Arial" w:cs="Arial"/>
                  <w:bCs/>
                  <w:sz w:val="20"/>
                  <w:szCs w:val="20"/>
                </w:rPr>
                <w:delText xml:space="preserve"> </w:delText>
              </w:r>
              <w:r w:rsidRPr="00BE7B8E" w:rsidDel="00BB6E66">
                <w:rPr>
                  <w:rFonts w:ascii="Arial" w:hAnsi="Arial" w:cs="Arial"/>
                  <w:bCs/>
                  <w:sz w:val="20"/>
                  <w:szCs w:val="20"/>
                </w:rPr>
                <w:delText>oprávnen</w:delText>
              </w:r>
              <w:r w:rsidDel="00BB6E66">
                <w:rPr>
                  <w:rFonts w:ascii="Arial" w:hAnsi="Arial" w:cs="Arial"/>
                  <w:bCs/>
                  <w:sz w:val="20"/>
                  <w:szCs w:val="20"/>
                </w:rPr>
                <w:delText>ej</w:delText>
              </w:r>
              <w:r w:rsidRPr="00BE7B8E" w:rsidDel="00BB6E66">
                <w:rPr>
                  <w:rFonts w:ascii="Arial" w:hAnsi="Arial" w:cs="Arial"/>
                  <w:bCs/>
                  <w:sz w:val="20"/>
                  <w:szCs w:val="20"/>
                </w:rPr>
                <w:delText xml:space="preserve"> aktiv</w:delText>
              </w:r>
              <w:r w:rsidDel="00BB6E66">
                <w:rPr>
                  <w:rFonts w:ascii="Arial" w:hAnsi="Arial" w:cs="Arial"/>
                  <w:bCs/>
                  <w:sz w:val="20"/>
                  <w:szCs w:val="20"/>
                </w:rPr>
                <w:delText>ity</w:delText>
              </w:r>
              <w:r w:rsidR="00997F82" w:rsidRPr="00BE7B8E" w:rsidDel="00BB6E66">
                <w:rPr>
                  <w:rFonts w:ascii="Arial" w:hAnsi="Arial" w:cs="Arial"/>
                  <w:bCs/>
                  <w:sz w:val="20"/>
                  <w:szCs w:val="20"/>
                </w:rPr>
                <w:delText xml:space="preserve">, na </w:delText>
              </w:r>
              <w:r w:rsidR="00997F82" w:rsidDel="00BB6E66">
                <w:rPr>
                  <w:rFonts w:ascii="Arial" w:hAnsi="Arial" w:cs="Arial"/>
                  <w:bCs/>
                  <w:sz w:val="20"/>
                  <w:szCs w:val="20"/>
                </w:rPr>
                <w:delText>podporu</w:delText>
              </w:r>
              <w:r w:rsidR="00997F82" w:rsidRPr="00BE7B8E" w:rsidDel="00BB6E66">
                <w:rPr>
                  <w:rFonts w:ascii="Arial" w:hAnsi="Arial" w:cs="Arial"/>
                  <w:bCs/>
                  <w:sz w:val="20"/>
                  <w:szCs w:val="20"/>
                </w:rPr>
                <w:delText xml:space="preserve"> </w:delText>
              </w:r>
              <w:r w:rsidRPr="00BE7B8E" w:rsidDel="00BB6E66">
                <w:rPr>
                  <w:rFonts w:ascii="Arial" w:hAnsi="Arial" w:cs="Arial"/>
                  <w:bCs/>
                  <w:sz w:val="20"/>
                  <w:szCs w:val="20"/>
                </w:rPr>
                <w:delText>kto</w:delText>
              </w:r>
              <w:r w:rsidDel="00BB6E66">
                <w:rPr>
                  <w:rFonts w:ascii="Arial" w:hAnsi="Arial" w:cs="Arial"/>
                  <w:bCs/>
                  <w:sz w:val="20"/>
                  <w:szCs w:val="20"/>
                </w:rPr>
                <w:delText>rej</w:delText>
              </w:r>
              <w:r w:rsidRPr="00BE7B8E" w:rsidDel="00BB6E66">
                <w:rPr>
                  <w:rFonts w:ascii="Arial" w:hAnsi="Arial" w:cs="Arial"/>
                  <w:bCs/>
                  <w:sz w:val="20"/>
                  <w:szCs w:val="20"/>
                </w:rPr>
                <w:delText xml:space="preserve"> </w:delText>
              </w:r>
              <w:r w:rsidR="00997F82" w:rsidRPr="00BE7B8E" w:rsidDel="00BB6E66">
                <w:rPr>
                  <w:rFonts w:ascii="Arial" w:hAnsi="Arial" w:cs="Arial"/>
                  <w:bCs/>
                  <w:sz w:val="20"/>
                  <w:szCs w:val="20"/>
                </w:rPr>
                <w:delText xml:space="preserve">je </w:delText>
              </w:r>
              <w:r w:rsidR="00997F82" w:rsidDel="00BB6E66">
                <w:rPr>
                  <w:rFonts w:ascii="Arial" w:hAnsi="Arial" w:cs="Arial"/>
                  <w:bCs/>
                  <w:sz w:val="20"/>
                  <w:szCs w:val="20"/>
                </w:rPr>
                <w:delText>zameraná</w:delText>
              </w:r>
              <w:r w:rsidR="00997F82" w:rsidRPr="00BE7B8E" w:rsidDel="00BB6E66">
                <w:rPr>
                  <w:rFonts w:ascii="Arial" w:hAnsi="Arial" w:cs="Arial"/>
                  <w:bCs/>
                  <w:sz w:val="20"/>
                  <w:szCs w:val="20"/>
                </w:rPr>
                <w:delText xml:space="preserve"> táto výzva.</w:delText>
              </w:r>
            </w:del>
          </w:p>
          <w:p w14:paraId="0130A787" w14:textId="5AF28096"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del w:id="25" w:author="Autor">
              <w:r w:rsidRPr="00BE7B8E" w:rsidDel="00BB6E66">
                <w:rPr>
                  <w:rFonts w:ascii="Arial" w:hAnsi="Arial" w:cs="Arial"/>
                  <w:bCs/>
                  <w:sz w:val="20"/>
                  <w:szCs w:val="20"/>
                </w:rPr>
                <w:delText xml:space="preserve">V rámci tejto výzvy </w:delText>
              </w:r>
              <w:r w:rsidDel="00BB6E66">
                <w:rPr>
                  <w:rFonts w:ascii="Arial" w:hAnsi="Arial" w:cs="Arial"/>
                  <w:bCs/>
                  <w:sz w:val="20"/>
                  <w:szCs w:val="20"/>
                </w:rPr>
                <w:delText>je</w:delText>
              </w:r>
              <w:r w:rsidRPr="00BE7B8E" w:rsidDel="00BB6E66">
                <w:rPr>
                  <w:rFonts w:ascii="Arial" w:hAnsi="Arial" w:cs="Arial"/>
                  <w:bCs/>
                  <w:sz w:val="20"/>
                  <w:szCs w:val="20"/>
                </w:rPr>
                <w:delText xml:space="preserve"> oprávnen</w:delText>
              </w:r>
              <w:r w:rsidDel="00BB6E66">
                <w:rPr>
                  <w:rFonts w:ascii="Arial" w:hAnsi="Arial" w:cs="Arial"/>
                  <w:bCs/>
                  <w:sz w:val="20"/>
                  <w:szCs w:val="20"/>
                </w:rPr>
                <w:delText>á</w:delText>
              </w:r>
              <w:r w:rsidRPr="00BE7B8E" w:rsidDel="00BB6E66">
                <w:rPr>
                  <w:rFonts w:ascii="Arial" w:hAnsi="Arial" w:cs="Arial"/>
                  <w:bCs/>
                  <w:sz w:val="20"/>
                  <w:szCs w:val="20"/>
                </w:rPr>
                <w:delText xml:space="preserve"> nasledovn</w:delText>
              </w:r>
              <w:r w:rsidDel="00BB6E66">
                <w:rPr>
                  <w:rFonts w:ascii="Arial" w:hAnsi="Arial" w:cs="Arial"/>
                  <w:bCs/>
                  <w:sz w:val="20"/>
                  <w:szCs w:val="20"/>
                </w:rPr>
                <w:delText>á</w:delText>
              </w:r>
              <w:r w:rsidRPr="00BE7B8E" w:rsidDel="00BB6E66">
                <w:rPr>
                  <w:rFonts w:ascii="Arial" w:hAnsi="Arial" w:cs="Arial"/>
                  <w:bCs/>
                  <w:sz w:val="20"/>
                  <w:szCs w:val="20"/>
                </w:rPr>
                <w:delText xml:space="preserve"> aktivit</w:delText>
              </w:r>
              <w:r w:rsidDel="00BB6E66">
                <w:rPr>
                  <w:rFonts w:ascii="Arial" w:hAnsi="Arial" w:cs="Arial"/>
                  <w:bCs/>
                  <w:sz w:val="20"/>
                  <w:szCs w:val="20"/>
                </w:rPr>
                <w:delText>a</w:delText>
              </w:r>
              <w:r w:rsidRPr="00BE7B8E" w:rsidDel="00BB6E66">
                <w:rPr>
                  <w:rFonts w:ascii="Arial" w:hAnsi="Arial" w:cs="Arial"/>
                  <w:bCs/>
                  <w:sz w:val="20"/>
                  <w:szCs w:val="20"/>
                </w:rPr>
                <w:delText>:</w:delText>
              </w:r>
              <w:r w:rsidDel="00BB6E66">
                <w:rPr>
                  <w:rFonts w:ascii="Arial" w:hAnsi="Arial" w:cs="Arial"/>
                  <w:bCs/>
                  <w:sz w:val="20"/>
                  <w:szCs w:val="20"/>
                </w:rPr>
                <w:delText xml:space="preserve"> </w:delText>
              </w:r>
            </w:del>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7E5629">
                  <w:rPr>
                    <w:rFonts w:ascii="Arial" w:hAnsi="Arial" w:cs="Arial"/>
                    <w:sz w:val="22"/>
                  </w:rPr>
                  <w:t>D2 Skvalitnenie a rozšírenie kapacít predškolských zariadení</w:t>
                </w:r>
              </w:sdtContent>
            </w:sdt>
            <w:ins w:id="26" w:author="Autor">
              <w:r w:rsidR="00BB6E66">
                <w:rPr>
                  <w:rFonts w:ascii="Arial" w:hAnsi="Arial" w:cs="Arial"/>
                  <w:sz w:val="22"/>
                </w:rPr>
                <w:t xml:space="preserve">, tak ako je zadefinovaná v </w:t>
              </w:r>
            </w:ins>
            <w:del w:id="27" w:author="Autor">
              <w:r w:rsidR="00156C68" w:rsidDel="00BB6E66">
                <w:rPr>
                  <w:rFonts w:ascii="Arial" w:hAnsi="Arial" w:cs="Arial"/>
                  <w:sz w:val="22"/>
                </w:rPr>
                <w:delText>.</w:delText>
              </w:r>
            </w:del>
          </w:p>
          <w:p w14:paraId="4F0B7C6B" w14:textId="35D89A48"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del w:id="28" w:author="Autor">
              <w:r w:rsidDel="00BB6E66">
                <w:rPr>
                  <w:rFonts w:ascii="Arial" w:hAnsi="Arial" w:cs="Arial"/>
                  <w:bCs/>
                  <w:sz w:val="20"/>
                  <w:szCs w:val="20"/>
                </w:rPr>
                <w:delText xml:space="preserve">Bližší popis oprávnených aktivít uvádza </w:delText>
              </w:r>
            </w:del>
            <w:r>
              <w:rPr>
                <w:rFonts w:ascii="Arial" w:hAnsi="Arial" w:cs="Arial"/>
                <w:bCs/>
                <w:sz w:val="20"/>
                <w:szCs w:val="20"/>
              </w:rPr>
              <w:t>príloh</w:t>
            </w:r>
            <w:ins w:id="29" w:author="Autor">
              <w:r w:rsidR="00BB6E66">
                <w:rPr>
                  <w:rFonts w:ascii="Arial" w:hAnsi="Arial" w:cs="Arial"/>
                  <w:bCs/>
                  <w:sz w:val="20"/>
                  <w:szCs w:val="20"/>
                </w:rPr>
                <w:t>e</w:t>
              </w:r>
            </w:ins>
            <w:del w:id="30" w:author="Autor">
              <w:r w:rsidDel="00BB6E66">
                <w:rPr>
                  <w:rFonts w:ascii="Arial" w:hAnsi="Arial" w:cs="Arial"/>
                  <w:bCs/>
                  <w:sz w:val="20"/>
                  <w:szCs w:val="20"/>
                </w:rPr>
                <w:delText>a</w:delText>
              </w:r>
            </w:del>
            <w:r w:rsidRPr="00771033">
              <w:rPr>
                <w:rFonts w:ascii="Arial" w:hAnsi="Arial" w:cs="Arial"/>
                <w:bCs/>
                <w:sz w:val="20"/>
                <w:szCs w:val="20"/>
              </w:rPr>
              <w:t xml:space="preserv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7C7A83">
              <w:rPr>
                <w:rFonts w:ascii="Arial" w:hAnsi="Arial" w:cs="Arial"/>
                <w:bCs/>
                <w:sz w:val="20"/>
                <w:szCs w:val="20"/>
              </w:rPr>
              <w:t>Špecifikácia rozsahu oprávnen</w:t>
            </w:r>
            <w:ins w:id="31" w:author="Autor">
              <w:r w:rsidR="00BB6E66">
                <w:rPr>
                  <w:rFonts w:ascii="Arial" w:hAnsi="Arial" w:cs="Arial"/>
                  <w:bCs/>
                  <w:sz w:val="20"/>
                  <w:szCs w:val="20"/>
                </w:rPr>
                <w:t>ej</w:t>
              </w:r>
            </w:ins>
            <w:del w:id="32" w:author="Autor">
              <w:r w:rsidRPr="007C7A83" w:rsidDel="00BB6E66">
                <w:rPr>
                  <w:rFonts w:ascii="Arial" w:hAnsi="Arial" w:cs="Arial"/>
                  <w:bCs/>
                  <w:sz w:val="20"/>
                  <w:szCs w:val="20"/>
                </w:rPr>
                <w:delText>ých</w:delText>
              </w:r>
            </w:del>
            <w:r w:rsidRPr="007C7A83">
              <w:rPr>
                <w:rFonts w:ascii="Arial" w:hAnsi="Arial" w:cs="Arial"/>
                <w:bCs/>
                <w:sz w:val="20"/>
                <w:szCs w:val="20"/>
              </w:rPr>
              <w:t xml:space="preserve"> aktiv</w:t>
            </w:r>
            <w:ins w:id="33" w:author="Autor">
              <w:r w:rsidR="00BB6E66">
                <w:rPr>
                  <w:rFonts w:ascii="Arial" w:hAnsi="Arial" w:cs="Arial"/>
                  <w:bCs/>
                  <w:sz w:val="20"/>
                  <w:szCs w:val="20"/>
                </w:rPr>
                <w:t>i</w:t>
              </w:r>
            </w:ins>
            <w:del w:id="34" w:author="Autor">
              <w:r w:rsidRPr="007C7A83" w:rsidDel="00BB6E66">
                <w:rPr>
                  <w:rFonts w:ascii="Arial" w:hAnsi="Arial" w:cs="Arial"/>
                  <w:bCs/>
                  <w:sz w:val="20"/>
                  <w:szCs w:val="20"/>
                </w:rPr>
                <w:delText>í</w:delText>
              </w:r>
            </w:del>
            <w:r w:rsidRPr="007C7A83">
              <w:rPr>
                <w:rFonts w:ascii="Arial" w:hAnsi="Arial" w:cs="Arial"/>
                <w:bCs/>
                <w:sz w:val="20"/>
                <w:szCs w:val="20"/>
              </w:rPr>
              <w:t>t</w:t>
            </w:r>
            <w:ins w:id="35" w:author="Autor">
              <w:r w:rsidR="00BB6E66">
                <w:rPr>
                  <w:rFonts w:ascii="Arial" w:hAnsi="Arial" w:cs="Arial"/>
                  <w:bCs/>
                  <w:sz w:val="20"/>
                  <w:szCs w:val="20"/>
                </w:rPr>
                <w:t>y</w:t>
              </w:r>
            </w:ins>
            <w:r w:rsidRPr="007C7A83">
              <w:rPr>
                <w:rFonts w:ascii="Arial" w:hAnsi="Arial" w:cs="Arial"/>
                <w:bCs/>
                <w:sz w:val="20"/>
                <w:szCs w:val="20"/>
              </w:rPr>
              <w:t xml:space="preserve"> </w:t>
            </w:r>
            <w:r w:rsidRPr="007C7A83">
              <w:rPr>
                <w:rFonts w:ascii="Arial" w:hAnsi="Arial" w:cs="Arial"/>
                <w:bCs/>
                <w:sz w:val="20"/>
                <w:szCs w:val="20"/>
              </w:rPr>
              <w:lastRenderedPageBreak/>
              <w:t>a</w:t>
            </w:r>
            <w:r>
              <w:rPr>
                <w:rFonts w:ascii="Arial" w:hAnsi="Arial" w:cs="Arial"/>
                <w:bCs/>
                <w:sz w:val="20"/>
                <w:szCs w:val="20"/>
              </w:rPr>
              <w:t> </w:t>
            </w:r>
            <w:r w:rsidRPr="007C7A83">
              <w:rPr>
                <w:rFonts w:ascii="Arial" w:hAnsi="Arial" w:cs="Arial"/>
                <w:bCs/>
                <w:sz w:val="20"/>
                <w:szCs w:val="20"/>
              </w:rPr>
              <w:t>oprávnených výdavkov</w:t>
            </w:r>
            <w:r>
              <w:rPr>
                <w:rFonts w:ascii="Arial" w:hAnsi="Arial" w:cs="Arial"/>
                <w:bCs/>
                <w:sz w:val="20"/>
                <w:szCs w:val="20"/>
              </w:rPr>
              <w:t>.</w:t>
            </w:r>
          </w:p>
          <w:p w14:paraId="19E654A9" w14:textId="77777777" w:rsidR="00BB6E66" w:rsidRDefault="00BB6E66" w:rsidP="00BB6E66">
            <w:pPr>
              <w:pStyle w:val="Odsekzoznamu"/>
              <w:widowControl w:val="0"/>
              <w:spacing w:before="120" w:after="120" w:line="240" w:lineRule="auto"/>
              <w:ind w:left="85" w:right="85"/>
              <w:contextualSpacing w:val="0"/>
              <w:jc w:val="both"/>
              <w:rPr>
                <w:ins w:id="36" w:author="Autor"/>
                <w:rFonts w:ascii="Arial" w:hAnsi="Arial" w:cs="Arial"/>
                <w:bCs/>
                <w:sz w:val="20"/>
                <w:szCs w:val="20"/>
              </w:rPr>
            </w:pPr>
            <w:ins w:id="37" w:author="Autor">
              <w:r w:rsidRPr="00E04E3E">
                <w:rPr>
                  <w:rFonts w:ascii="Arial" w:hAnsi="Arial" w:cs="Arial"/>
                  <w:bCs/>
                  <w:sz w:val="20"/>
                  <w:szCs w:val="20"/>
                </w:rPr>
                <w:t xml:space="preserve">Žiadateľ je povinný ukončiť realizáciu aktivít projektu a predložiť záverečnú žiadosť o platbu do 9 mesiacov  od nadobudnutia účinnosti zmluvy o poskytnutí príspevku, najneskôr však do </w:t>
              </w:r>
              <w:r>
                <w:rPr>
                  <w:rFonts w:ascii="Arial" w:hAnsi="Arial" w:cs="Arial"/>
                  <w:bCs/>
                  <w:sz w:val="20"/>
                  <w:szCs w:val="20"/>
                </w:rPr>
                <w:t>31.10.2023</w:t>
              </w:r>
              <w:r w:rsidRPr="00E04E3E">
                <w:rPr>
                  <w:rFonts w:ascii="Arial" w:hAnsi="Arial" w:cs="Arial"/>
                  <w:bCs/>
                  <w:sz w:val="20"/>
                  <w:szCs w:val="20"/>
                </w:rPr>
                <w:t>. Realizácia projektu sa považuje za ukončenú v kalendárny deň, keď bol predmet projektu riadne dodaný (dodané všetky tovary, poskytnuté všetky služby a/alebo zrealizované všetky stavebné práce, ktoré tvoria predmet projektu)</w:t>
              </w:r>
              <w:r>
                <w:rPr>
                  <w:rFonts w:ascii="Arial" w:hAnsi="Arial" w:cs="Arial"/>
                  <w:bCs/>
                  <w:sz w:val="20"/>
                  <w:szCs w:val="20"/>
                </w:rPr>
                <w:t>.</w:t>
              </w:r>
            </w:ins>
          </w:p>
          <w:p w14:paraId="06B0E9FE" w14:textId="54633DD2"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5D424D7C" w:rsidR="00997F82" w:rsidRDefault="00997F82" w:rsidP="00DD3EE2">
            <w:pPr>
              <w:pStyle w:val="Odsekzoznamu"/>
              <w:widowControl w:val="0"/>
              <w:spacing w:after="120" w:line="240" w:lineRule="auto"/>
              <w:ind w:left="85" w:right="85"/>
              <w:contextualSpacing w:val="0"/>
              <w:jc w:val="both"/>
              <w:rPr>
                <w:ins w:id="38" w:author="Auto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53A37FB6" w14:textId="1933FB5E" w:rsidR="00BB6E66" w:rsidRPr="00337B8D" w:rsidRDefault="00BB6E66" w:rsidP="00DD3EE2">
            <w:pPr>
              <w:pStyle w:val="Odsekzoznamu"/>
              <w:widowControl w:val="0"/>
              <w:spacing w:after="120" w:line="240" w:lineRule="auto"/>
              <w:ind w:left="85" w:right="85"/>
              <w:contextualSpacing w:val="0"/>
              <w:jc w:val="both"/>
              <w:rPr>
                <w:rFonts w:ascii="Arial" w:hAnsi="Arial" w:cs="Arial"/>
                <w:bCs/>
                <w:sz w:val="20"/>
                <w:szCs w:val="20"/>
              </w:rPr>
            </w:pPr>
            <w:ins w:id="39" w:author="Autor">
              <w:r w:rsidRPr="000937DC">
                <w:rPr>
                  <w:rFonts w:ascii="Arial" w:hAnsi="Arial" w:cs="Arial"/>
                  <w:bCs/>
                  <w:sz w:val="20"/>
                  <w:szCs w:val="20"/>
                </w:rPr>
                <w:t xml:space="preserve">Žiadateľ v časti 10 Formulára </w:t>
              </w:r>
              <w:proofErr w:type="spellStart"/>
              <w:r w:rsidRPr="000937DC">
                <w:rPr>
                  <w:rFonts w:ascii="Arial" w:hAnsi="Arial" w:cs="Arial"/>
                  <w:bCs/>
                  <w:sz w:val="20"/>
                  <w:szCs w:val="20"/>
                </w:rPr>
                <w:t>ŽoPr</w:t>
              </w:r>
              <w:proofErr w:type="spellEnd"/>
              <w:r w:rsidRPr="000937DC">
                <w:rPr>
                  <w:rFonts w:ascii="Arial" w:hAnsi="Arial" w:cs="Arial"/>
                  <w:bCs/>
                  <w:sz w:val="20"/>
                  <w:szCs w:val="20"/>
                </w:rPr>
                <w:t xml:space="preserve"> čestne vyhlási, že ukončí realizáciu projektu a predloží záverečnú žiadosť o platbu (žiadosť o poskytnutie refundácie alebo </w:t>
              </w:r>
              <w:proofErr w:type="spellStart"/>
              <w:r w:rsidRPr="000937DC">
                <w:rPr>
                  <w:rFonts w:ascii="Arial" w:hAnsi="Arial" w:cs="Arial"/>
                  <w:bCs/>
                  <w:sz w:val="20"/>
                  <w:szCs w:val="20"/>
                </w:rPr>
                <w:t>predfinancovania</w:t>
              </w:r>
              <w:proofErr w:type="spellEnd"/>
              <w:r w:rsidRPr="000937DC">
                <w:rPr>
                  <w:rFonts w:ascii="Arial" w:hAnsi="Arial" w:cs="Arial"/>
                  <w:bCs/>
                  <w:sz w:val="20"/>
                  <w:szCs w:val="20"/>
                </w:rPr>
                <w:t xml:space="preserve">) do 9 mesiacov od nadobudnutia účinnosti zmluvy o príspevku a zároveň najneskôr do </w:t>
              </w:r>
              <w:r>
                <w:rPr>
                  <w:rFonts w:ascii="Arial" w:hAnsi="Arial" w:cs="Arial"/>
                  <w:bCs/>
                  <w:sz w:val="20"/>
                  <w:szCs w:val="20"/>
                </w:rPr>
                <w:t>31.10.2023.</w:t>
              </w:r>
            </w:ins>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1BA5F778"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 xml:space="preserve">MAS </w:t>
            </w:r>
            <w:ins w:id="40" w:author="Autor">
              <w:r w:rsidR="00BB6E66" w:rsidRPr="000937DC">
                <w:rPr>
                  <w:rFonts w:ascii="Arial" w:hAnsi="Arial" w:cs="Arial"/>
                  <w:bCs/>
                  <w:sz w:val="20"/>
                  <w:szCs w:val="20"/>
                </w:rPr>
                <w:t xml:space="preserve">overí znenie čestného vyhlásenia, ktoré tvorí súčasť formulára </w:t>
              </w:r>
              <w:proofErr w:type="spellStart"/>
              <w:r w:rsidR="00BB6E66" w:rsidRPr="000937DC">
                <w:rPr>
                  <w:rFonts w:ascii="Arial" w:hAnsi="Arial" w:cs="Arial"/>
                  <w:bCs/>
                  <w:sz w:val="20"/>
                  <w:szCs w:val="20"/>
                </w:rPr>
                <w:t>ŽoPr</w:t>
              </w:r>
              <w:proofErr w:type="spellEnd"/>
              <w:r w:rsidR="00BB6E66" w:rsidRPr="000937DC">
                <w:rPr>
                  <w:rFonts w:ascii="Arial" w:hAnsi="Arial" w:cs="Arial"/>
                  <w:bCs/>
                  <w:sz w:val="20"/>
                  <w:szCs w:val="20"/>
                </w:rPr>
                <w:t xml:space="preserve"> a </w:t>
              </w:r>
            </w:ins>
            <w:r w:rsidRPr="00337B8D">
              <w:rPr>
                <w:rFonts w:ascii="Arial" w:hAnsi="Arial" w:cs="Arial"/>
                <w:bCs/>
                <w:sz w:val="20"/>
                <w:szCs w:val="20"/>
              </w:rPr>
              <w:t>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470ACB9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lastRenderedPageBreak/>
              <w:t xml:space="preserve">Podmienka, že žiadateľ nezačal </w:t>
            </w:r>
            <w:ins w:id="41" w:author="Autor">
              <w:r w:rsidR="00BB6E66">
                <w:rPr>
                  <w:rFonts w:ascii="Arial" w:hAnsi="Arial" w:cs="Arial"/>
                  <w:b/>
                  <w:sz w:val="20"/>
                  <w:szCs w:val="20"/>
                </w:rPr>
                <w:t xml:space="preserve">realizáciu projektu </w:t>
              </w:r>
            </w:ins>
            <w:del w:id="42" w:author="Autor">
              <w:r w:rsidRPr="00BE7B8E" w:rsidDel="00BB6E66">
                <w:rPr>
                  <w:rFonts w:ascii="Arial" w:hAnsi="Arial" w:cs="Arial"/>
                  <w:b/>
                  <w:sz w:val="20"/>
                  <w:szCs w:val="20"/>
                </w:rPr>
                <w:delText xml:space="preserve">práce na projekte </w:delText>
              </w:r>
            </w:del>
            <w:r w:rsidRPr="00BE7B8E">
              <w:rPr>
                <w:rFonts w:ascii="Arial" w:hAnsi="Arial" w:cs="Arial"/>
                <w:b/>
                <w:sz w:val="20"/>
                <w:szCs w:val="20"/>
              </w:rPr>
              <w:t>pred</w:t>
            </w:r>
            <w:r>
              <w:rPr>
                <w:rFonts w:ascii="Arial" w:hAnsi="Arial" w:cs="Arial"/>
                <w:b/>
                <w:sz w:val="20"/>
                <w:szCs w:val="20"/>
              </w:rPr>
              <w:t xml:space="preserve"> </w:t>
            </w:r>
            <w:ins w:id="43" w:author="Autor">
              <w:r w:rsidR="00BB6E66">
                <w:rPr>
                  <w:rFonts w:ascii="Arial" w:hAnsi="Arial" w:cs="Arial"/>
                  <w:b/>
                  <w:sz w:val="20"/>
                  <w:szCs w:val="20"/>
                </w:rPr>
                <w:t xml:space="preserve">predložením </w:t>
              </w:r>
              <w:proofErr w:type="spellStart"/>
              <w:r w:rsidR="00BB6E66">
                <w:rPr>
                  <w:rFonts w:ascii="Arial" w:hAnsi="Arial" w:cs="Arial"/>
                  <w:b/>
                  <w:sz w:val="20"/>
                  <w:szCs w:val="20"/>
                </w:rPr>
                <w:t>ŽoPr</w:t>
              </w:r>
              <w:proofErr w:type="spellEnd"/>
              <w:r w:rsidR="00BB6E66">
                <w:rPr>
                  <w:rFonts w:ascii="Arial" w:hAnsi="Arial" w:cs="Arial"/>
                  <w:b/>
                  <w:sz w:val="20"/>
                  <w:szCs w:val="20"/>
                </w:rPr>
                <w:t xml:space="preserve"> na MAS </w:t>
              </w:r>
            </w:ins>
            <w:del w:id="44" w:author="Autor">
              <w:r w:rsidDel="00BB6E66">
                <w:rPr>
                  <w:rFonts w:ascii="Arial" w:hAnsi="Arial" w:cs="Arial"/>
                  <w:b/>
                  <w:sz w:val="20"/>
                  <w:szCs w:val="20"/>
                </w:rPr>
                <w:delText>nadobudnutím účinnosti zmluvy o príspevku</w:delText>
              </w:r>
              <w:r w:rsidR="007E5629" w:rsidRPr="006D71F3" w:rsidDel="00BB6E66">
                <w:rPr>
                  <w:rFonts w:ascii="Arial" w:hAnsi="Arial" w:cs="Arial"/>
                  <w:b/>
                  <w:sz w:val="20"/>
                  <w:szCs w:val="20"/>
                </w:rPr>
                <w:delText xml:space="preserve"> </w:delText>
              </w:r>
            </w:del>
          </w:p>
        </w:tc>
      </w:tr>
      <w:tr w:rsidR="00997F82" w:rsidRPr="006A79F0" w14:paraId="106D644A" w14:textId="77777777" w:rsidTr="00687273">
        <w:tc>
          <w:tcPr>
            <w:tcW w:w="9776" w:type="dxa"/>
            <w:shd w:val="clear" w:color="auto" w:fill="auto"/>
          </w:tcPr>
          <w:p w14:paraId="7523E79E" w14:textId="77777777" w:rsidR="00997F82" w:rsidRDefault="00997F82" w:rsidP="00375F69">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623C5EFE"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w:t>
            </w:r>
            <w:ins w:id="45" w:author="Autor">
              <w:r w:rsidR="00BB6E66">
                <w:rPr>
                  <w:rFonts w:ascii="Arial" w:hAnsi="Arial" w:cs="Arial"/>
                  <w:bCs/>
                  <w:sz w:val="20"/>
                  <w:szCs w:val="20"/>
                </w:rPr>
                <w:t xml:space="preserve">realizáciu projektu </w:t>
              </w:r>
            </w:ins>
            <w:del w:id="46" w:author="Autor">
              <w:r w:rsidRPr="00440325" w:rsidDel="00BB6E66">
                <w:rPr>
                  <w:rFonts w:ascii="Arial" w:hAnsi="Arial" w:cs="Arial"/>
                  <w:bCs/>
                  <w:sz w:val="20"/>
                  <w:szCs w:val="20"/>
                </w:rPr>
                <w:delText xml:space="preserve">práce na </w:delText>
              </w:r>
              <w:r w:rsidDel="00BB6E66">
                <w:rPr>
                  <w:rFonts w:ascii="Arial" w:hAnsi="Arial" w:cs="Arial"/>
                  <w:bCs/>
                  <w:sz w:val="20"/>
                  <w:szCs w:val="20"/>
                </w:rPr>
                <w:delText xml:space="preserve">projekte </w:delText>
              </w:r>
            </w:del>
            <w:r>
              <w:rPr>
                <w:rFonts w:ascii="Arial" w:hAnsi="Arial" w:cs="Arial"/>
                <w:bCs/>
                <w:sz w:val="20"/>
                <w:szCs w:val="20"/>
              </w:rPr>
              <w:t>pred</w:t>
            </w:r>
            <w:ins w:id="47" w:author="Autor">
              <w:r w:rsidR="00BB6E66">
                <w:rPr>
                  <w:rFonts w:ascii="Arial" w:hAnsi="Arial" w:cs="Arial"/>
                  <w:bCs/>
                  <w:sz w:val="20"/>
                  <w:szCs w:val="20"/>
                </w:rPr>
                <w:t xml:space="preserve"> </w:t>
              </w:r>
            </w:ins>
            <w:del w:id="48" w:author="Autor">
              <w:r w:rsidDel="00BB6E66">
                <w:rPr>
                  <w:rFonts w:ascii="Arial" w:hAnsi="Arial" w:cs="Arial"/>
                  <w:bCs/>
                  <w:sz w:val="20"/>
                  <w:szCs w:val="20"/>
                </w:rPr>
                <w:delText xml:space="preserve"> </w:delText>
              </w:r>
            </w:del>
            <w:ins w:id="49" w:author="Autor">
              <w:r w:rsidR="00BB6E66">
                <w:rPr>
                  <w:rFonts w:ascii="Arial" w:hAnsi="Arial" w:cs="Arial"/>
                  <w:bCs/>
                  <w:sz w:val="20"/>
                  <w:szCs w:val="20"/>
                </w:rPr>
                <w:t xml:space="preserve">predložením </w:t>
              </w:r>
              <w:proofErr w:type="spellStart"/>
              <w:r w:rsidR="00BB6E66">
                <w:rPr>
                  <w:rFonts w:ascii="Arial" w:hAnsi="Arial" w:cs="Arial"/>
                  <w:bCs/>
                  <w:sz w:val="20"/>
                  <w:szCs w:val="20"/>
                </w:rPr>
                <w:t>ŽoPr</w:t>
              </w:r>
              <w:proofErr w:type="spellEnd"/>
              <w:r w:rsidR="00BB6E66">
                <w:rPr>
                  <w:rFonts w:ascii="Arial" w:hAnsi="Arial" w:cs="Arial"/>
                  <w:bCs/>
                  <w:sz w:val="20"/>
                  <w:szCs w:val="20"/>
                </w:rPr>
                <w:t xml:space="preserve"> na MAS</w:t>
              </w:r>
            </w:ins>
            <w:del w:id="50" w:author="Autor">
              <w:r w:rsidDel="00BB6E66">
                <w:rPr>
                  <w:rFonts w:ascii="Arial" w:hAnsi="Arial" w:cs="Arial"/>
                  <w:bCs/>
                  <w:sz w:val="20"/>
                  <w:szCs w:val="20"/>
                </w:rPr>
                <w:delText>nadobudnutím účinnosti zmluvy o</w:delText>
              </w:r>
              <w:r w:rsidR="007E5629" w:rsidDel="00BB6E66">
                <w:rPr>
                  <w:rFonts w:ascii="Arial" w:hAnsi="Arial" w:cs="Arial"/>
                  <w:bCs/>
                  <w:sz w:val="20"/>
                  <w:szCs w:val="20"/>
                </w:rPr>
                <w:delText> </w:delText>
              </w:r>
              <w:r w:rsidDel="00BB6E66">
                <w:rPr>
                  <w:rFonts w:ascii="Arial" w:hAnsi="Arial" w:cs="Arial"/>
                  <w:bCs/>
                  <w:sz w:val="20"/>
                  <w:szCs w:val="20"/>
                </w:rPr>
                <w:delText>príspevku</w:delText>
              </w:r>
            </w:del>
            <w:r w:rsidR="007E5629">
              <w:rPr>
                <w:rFonts w:ascii="Arial" w:hAnsi="Arial" w:cs="Arial"/>
                <w:bCs/>
                <w:sz w:val="20"/>
                <w:szCs w:val="20"/>
              </w:rPr>
              <w:t>.</w:t>
            </w:r>
          </w:p>
          <w:p w14:paraId="3E390E2C" w14:textId="4E647D44"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Pod začatím </w:t>
            </w:r>
            <w:ins w:id="51" w:author="Autor">
              <w:r w:rsidR="00BB6E66">
                <w:rPr>
                  <w:rFonts w:ascii="Arial" w:hAnsi="Arial" w:cs="Arial"/>
                  <w:bCs/>
                  <w:sz w:val="20"/>
                  <w:szCs w:val="20"/>
                </w:rPr>
                <w:t xml:space="preserve">realizácie projektu </w:t>
              </w:r>
            </w:ins>
            <w:del w:id="52" w:author="Autor">
              <w:r w:rsidRPr="00440325" w:rsidDel="00BB6E66">
                <w:rPr>
                  <w:rFonts w:ascii="Arial" w:hAnsi="Arial" w:cs="Arial"/>
                  <w:bCs/>
                  <w:sz w:val="20"/>
                  <w:szCs w:val="20"/>
                </w:rPr>
                <w:delText>prác</w:delText>
              </w:r>
            </w:del>
            <w:r w:rsidRPr="00440325">
              <w:rPr>
                <w:rFonts w:ascii="Arial" w:hAnsi="Arial" w:cs="Arial"/>
                <w:bCs/>
                <w:sz w:val="20"/>
                <w:szCs w:val="20"/>
              </w:rPr>
              <w:t xml:space="preserve"> sa rozumie:</w:t>
            </w:r>
          </w:p>
          <w:p w14:paraId="2DE1929D" w14:textId="77777777" w:rsidR="00997F82" w:rsidRPr="00440325" w:rsidRDefault="00997F82" w:rsidP="00715D4A">
            <w:pPr>
              <w:pStyle w:val="Odsekzoznamu"/>
              <w:numPr>
                <w:ilvl w:val="0"/>
                <w:numId w:val="15"/>
              </w:numPr>
              <w:spacing w:before="60" w:after="60" w:line="240" w:lineRule="auto"/>
              <w:ind w:right="85"/>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715D4A">
            <w:pPr>
              <w:pStyle w:val="Odsekzoznamu"/>
              <w:numPr>
                <w:ilvl w:val="0"/>
                <w:numId w:val="15"/>
              </w:numPr>
              <w:spacing w:before="60" w:after="60" w:line="240" w:lineRule="auto"/>
              <w:ind w:right="85" w:hanging="357"/>
              <w:contextualSpacing w:val="0"/>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68A28AA9" w:rsidR="00997F82" w:rsidRDefault="00997F82" w:rsidP="00375F69">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r>
              <w:rPr>
                <w:rFonts w:ascii="Arial" w:hAnsi="Arial" w:cs="Arial"/>
                <w:bCs/>
                <w:sz w:val="20"/>
                <w:szCs w:val="20"/>
              </w:rPr>
              <w:t>(</w:t>
            </w:r>
            <w:r w:rsidRPr="00440325">
              <w:rPr>
                <w:rFonts w:ascii="Arial" w:hAnsi="Arial" w:cs="Arial"/>
                <w:bCs/>
                <w:sz w:val="20"/>
                <w:szCs w:val="20"/>
              </w:rPr>
              <w:t>pred realizáciou prác na projekte</w:t>
            </w:r>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w:t>
            </w:r>
            <w:ins w:id="53" w:author="Autor">
              <w:r w:rsidR="00BB6E66">
                <w:rPr>
                  <w:rFonts w:ascii="Arial" w:hAnsi="Arial" w:cs="Arial"/>
                  <w:bCs/>
                  <w:sz w:val="20"/>
                  <w:szCs w:val="20"/>
                </w:rPr>
                <w:t>ajú</w:t>
              </w:r>
            </w:ins>
            <w:del w:id="54" w:author="Autor">
              <w:r w:rsidRPr="00440325" w:rsidDel="00BB6E66">
                <w:rPr>
                  <w:rFonts w:ascii="Arial" w:hAnsi="Arial" w:cs="Arial"/>
                  <w:bCs/>
                  <w:sz w:val="20"/>
                  <w:szCs w:val="20"/>
                </w:rPr>
                <w:delText>á</w:delText>
              </w:r>
            </w:del>
            <w:r w:rsidRPr="00440325">
              <w:rPr>
                <w:rFonts w:ascii="Arial" w:hAnsi="Arial" w:cs="Arial"/>
                <w:bCs/>
                <w:sz w:val="20"/>
                <w:szCs w:val="20"/>
              </w:rPr>
              <w:t xml:space="preserve"> </w:t>
            </w:r>
            <w:proofErr w:type="spellStart"/>
            <w:r w:rsidRPr="00440325">
              <w:rPr>
                <w:rFonts w:ascii="Arial" w:hAnsi="Arial" w:cs="Arial"/>
                <w:bCs/>
                <w:sz w:val="20"/>
                <w:szCs w:val="20"/>
              </w:rPr>
              <w:t>za</w:t>
            </w:r>
            <w:del w:id="55" w:author="Autor">
              <w:r w:rsidRPr="00440325" w:rsidDel="00BB6E66">
                <w:rPr>
                  <w:rFonts w:ascii="Arial" w:hAnsi="Arial" w:cs="Arial"/>
                  <w:bCs/>
                  <w:sz w:val="20"/>
                  <w:szCs w:val="20"/>
                </w:rPr>
                <w:delText xml:space="preserve"> </w:delText>
              </w:r>
            </w:del>
            <w:ins w:id="56" w:author="Autor">
              <w:r w:rsidR="00BB6E66">
                <w:rPr>
                  <w:rFonts w:ascii="Arial" w:hAnsi="Arial" w:cs="Arial"/>
                  <w:bCs/>
                  <w:sz w:val="20"/>
                  <w:szCs w:val="20"/>
                </w:rPr>
                <w:t>realizáciu</w:t>
              </w:r>
              <w:proofErr w:type="spellEnd"/>
              <w:r w:rsidR="00BB6E66">
                <w:rPr>
                  <w:rFonts w:ascii="Arial" w:hAnsi="Arial" w:cs="Arial"/>
                  <w:bCs/>
                  <w:sz w:val="20"/>
                  <w:szCs w:val="20"/>
                </w:rPr>
                <w:t xml:space="preserve"> projektu</w:t>
              </w:r>
            </w:ins>
            <w:del w:id="57" w:author="Autor">
              <w:r w:rsidRPr="00440325" w:rsidDel="00BB6E66">
                <w:rPr>
                  <w:rFonts w:ascii="Arial" w:hAnsi="Arial" w:cs="Arial"/>
                  <w:bCs/>
                  <w:sz w:val="20"/>
                  <w:szCs w:val="20"/>
                </w:rPr>
                <w:delText>začatie prác</w:delText>
              </w:r>
            </w:del>
            <w:r w:rsidRPr="00440325">
              <w:rPr>
                <w:rFonts w:ascii="Arial" w:hAnsi="Arial" w:cs="Arial"/>
                <w:bCs/>
                <w:sz w:val="20"/>
                <w:szCs w:val="20"/>
              </w:rPr>
              <w:t>.</w:t>
            </w:r>
          </w:p>
          <w:p w14:paraId="1F87D7EC" w14:textId="0F58CEEE"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del w:id="58" w:author="Autor">
              <w:r w:rsidDel="00BB6E66">
                <w:rPr>
                  <w:rFonts w:ascii="Arial" w:hAnsi="Arial" w:cs="Arial"/>
                  <w:bCs/>
                  <w:sz w:val="20"/>
                  <w:szCs w:val="20"/>
                </w:rPr>
                <w:delText xml:space="preserve">Zmluva o príspevku nadobúda účinnosť deň po dni jej zverejnenia v Centrálnom registri zmlúv </w:delText>
              </w:r>
              <w:r w:rsidR="0076403B" w:rsidDel="00BB6E66">
                <w:fldChar w:fldCharType="begin"/>
              </w:r>
              <w:r w:rsidR="0076403B" w:rsidDel="00BB6E66">
                <w:delInstrText xml:space="preserve"> HYPERLINK "https://www.crz.gov.sk/" </w:delInstrText>
              </w:r>
              <w:r w:rsidR="0076403B" w:rsidDel="00BB6E66">
                <w:fldChar w:fldCharType="separate"/>
              </w:r>
              <w:r w:rsidRPr="00037ED5" w:rsidDel="00BB6E66">
                <w:rPr>
                  <w:rStyle w:val="Hypertextovprepojenie"/>
                  <w:rFonts w:cs="Arial"/>
                  <w:bCs/>
                  <w:sz w:val="20"/>
                  <w:szCs w:val="20"/>
                </w:rPr>
                <w:delText>https://www.crz.gov.sk/</w:delText>
              </w:r>
              <w:r w:rsidR="0076403B" w:rsidDel="00BB6E66">
                <w:rPr>
                  <w:rStyle w:val="Hypertextovprepojenie"/>
                  <w:rFonts w:cs="Arial"/>
                  <w:bCs/>
                  <w:sz w:val="20"/>
                  <w:szCs w:val="20"/>
                </w:rPr>
                <w:fldChar w:fldCharType="end"/>
              </w:r>
              <w:r w:rsidDel="00BB6E66">
                <w:rPr>
                  <w:rFonts w:ascii="Arial" w:hAnsi="Arial" w:cs="Arial"/>
                  <w:bCs/>
                  <w:sz w:val="20"/>
                  <w:szCs w:val="20"/>
                </w:rPr>
                <w:delText>, prípadne neskoršie, ak tak ustanoví zmluva.</w:delText>
              </w:r>
            </w:del>
          </w:p>
          <w:p w14:paraId="39733C18" w14:textId="24EBC41D" w:rsidR="00997F82" w:rsidRPr="002123FB" w:rsidRDefault="00997F82" w:rsidP="00715D4A">
            <w:pPr>
              <w:pStyle w:val="Odsekzoznamu"/>
              <w:spacing w:before="120" w:after="120" w:line="240" w:lineRule="auto"/>
              <w:ind w:left="142" w:right="85"/>
              <w:contextualSpacing w:val="0"/>
              <w:jc w:val="both"/>
              <w:rPr>
                <w:rFonts w:ascii="Arial" w:hAnsi="Arial" w:cs="Arial"/>
                <w:bCs/>
                <w:sz w:val="20"/>
                <w:szCs w:val="20"/>
              </w:rPr>
            </w:pPr>
            <w:r w:rsidRPr="002123FB">
              <w:rPr>
                <w:rFonts w:ascii="Arial" w:hAnsi="Arial" w:cs="Arial"/>
                <w:bCs/>
                <w:sz w:val="20"/>
                <w:szCs w:val="20"/>
              </w:rPr>
              <w:t xml:space="preserve">MAS </w:t>
            </w:r>
            <w:ins w:id="59" w:author="Autor">
              <w:r w:rsidR="003912CC">
                <w:rPr>
                  <w:rFonts w:ascii="Arial" w:hAnsi="Arial" w:cs="Arial"/>
                  <w:bCs/>
                  <w:sz w:val="20"/>
                  <w:szCs w:val="20"/>
                </w:rPr>
                <w:t xml:space="preserve">dáva </w:t>
              </w:r>
            </w:ins>
            <w:del w:id="60" w:author="Autor">
              <w:r w:rsidRPr="002123FB" w:rsidDel="003912CC">
                <w:rPr>
                  <w:rFonts w:ascii="Arial" w:hAnsi="Arial" w:cs="Arial"/>
                  <w:bCs/>
                  <w:sz w:val="20"/>
                  <w:szCs w:val="20"/>
                </w:rPr>
                <w:delText xml:space="preserve">odporúča </w:delText>
              </w:r>
            </w:del>
            <w:r w:rsidRPr="002123FB">
              <w:rPr>
                <w:rFonts w:ascii="Arial" w:hAnsi="Arial" w:cs="Arial"/>
                <w:bCs/>
                <w:sz w:val="20"/>
                <w:szCs w:val="20"/>
              </w:rPr>
              <w:t>žiadateľovi</w:t>
            </w:r>
            <w:ins w:id="61" w:author="Autor">
              <w:r w:rsidR="003912CC">
                <w:rPr>
                  <w:rFonts w:ascii="Arial" w:hAnsi="Arial" w:cs="Arial"/>
                  <w:bCs/>
                  <w:sz w:val="20"/>
                  <w:szCs w:val="20"/>
                </w:rPr>
                <w:t xml:space="preserve"> na zváženie odkonzultovať s MAS možnosť</w:t>
              </w:r>
            </w:ins>
            <w:r w:rsidRPr="002123FB">
              <w:rPr>
                <w:rFonts w:ascii="Arial" w:hAnsi="Arial" w:cs="Arial"/>
                <w:bCs/>
                <w:sz w:val="20"/>
                <w:szCs w:val="20"/>
              </w:rPr>
              <w:t>, aby:</w:t>
            </w:r>
          </w:p>
          <w:p w14:paraId="14D549E0" w14:textId="66C9DE94" w:rsidR="00997F82" w:rsidRPr="002123FB" w:rsidRDefault="00997F82" w:rsidP="00715D4A">
            <w:pPr>
              <w:pStyle w:val="Odsekzoznamu"/>
              <w:numPr>
                <w:ilvl w:val="0"/>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w:t>
            </w:r>
            <w:ins w:id="62" w:author="Autor">
              <w:r w:rsidR="00BB6E66">
                <w:rPr>
                  <w:rFonts w:ascii="Arial" w:hAnsi="Arial" w:cs="Arial"/>
                  <w:bCs/>
                  <w:sz w:val="20"/>
                  <w:szCs w:val="20"/>
                </w:rPr>
                <w:t xml:space="preserve">realizácia projektu začala </w:t>
              </w:r>
            </w:ins>
            <w:del w:id="63" w:author="Autor">
              <w:r w:rsidRPr="002123FB" w:rsidDel="00BB6E66">
                <w:rPr>
                  <w:rFonts w:ascii="Arial" w:hAnsi="Arial" w:cs="Arial"/>
                  <w:bCs/>
                  <w:sz w:val="20"/>
                  <w:szCs w:val="20"/>
                </w:rPr>
                <w:delText>začali práce na projekte</w:delText>
              </w:r>
            </w:del>
            <w:r w:rsidRPr="002123FB">
              <w:rPr>
                <w:rFonts w:ascii="Arial" w:hAnsi="Arial" w:cs="Arial"/>
                <w:bCs/>
                <w:sz w:val="20"/>
                <w:szCs w:val="20"/>
              </w:rPr>
              <w:t xml:space="preserve"> pred </w:t>
            </w:r>
            <w:ins w:id="64" w:author="Autor">
              <w:r w:rsidR="00BB6E66">
                <w:rPr>
                  <w:rFonts w:ascii="Arial" w:hAnsi="Arial" w:cs="Arial"/>
                  <w:bCs/>
                  <w:sz w:val="20"/>
                  <w:szCs w:val="20"/>
                </w:rPr>
                <w:t xml:space="preserve">predložením </w:t>
              </w:r>
              <w:proofErr w:type="spellStart"/>
              <w:r w:rsidR="00BB6E66">
                <w:rPr>
                  <w:rFonts w:ascii="Arial" w:hAnsi="Arial" w:cs="Arial"/>
                  <w:bCs/>
                  <w:sz w:val="20"/>
                  <w:szCs w:val="20"/>
                </w:rPr>
                <w:t>ŽoPr</w:t>
              </w:r>
              <w:proofErr w:type="spellEnd"/>
              <w:r w:rsidR="00BB6E66">
                <w:rPr>
                  <w:rFonts w:ascii="Arial" w:hAnsi="Arial" w:cs="Arial"/>
                  <w:bCs/>
                  <w:sz w:val="20"/>
                  <w:szCs w:val="20"/>
                </w:rPr>
                <w:t xml:space="preserve"> na MAS</w:t>
              </w:r>
            </w:ins>
            <w:del w:id="65" w:author="Autor">
              <w:r w:rsidRPr="002123FB" w:rsidDel="00BB6E66">
                <w:rPr>
                  <w:rFonts w:ascii="Arial" w:hAnsi="Arial" w:cs="Arial"/>
                  <w:bCs/>
                  <w:sz w:val="20"/>
                  <w:szCs w:val="20"/>
                </w:rPr>
                <w:delText>nadobudnutím účinnosti zmluvy o poskytnutí príspevku</w:delText>
              </w:r>
              <w:r w:rsidR="003814F9" w:rsidRPr="002123FB" w:rsidDel="00BB6E66">
                <w:rPr>
                  <w:rFonts w:ascii="Arial" w:hAnsi="Arial" w:cs="Arial"/>
                  <w:bCs/>
                  <w:sz w:val="20"/>
                  <w:szCs w:val="20"/>
                </w:rPr>
                <w:delText xml:space="preserve"> </w:delText>
              </w:r>
              <w:r w:rsidRPr="002123FB" w:rsidDel="00BB6E66">
                <w:rPr>
                  <w:rFonts w:ascii="Arial" w:hAnsi="Arial" w:cs="Arial"/>
                  <w:bCs/>
                  <w:sz w:val="20"/>
                  <w:szCs w:val="20"/>
                </w:rPr>
                <w:delText>napr.</w:delText>
              </w:r>
            </w:del>
            <w:r w:rsidRPr="002123FB">
              <w:rPr>
                <w:rFonts w:ascii="Arial" w:hAnsi="Arial" w:cs="Arial"/>
                <w:bCs/>
                <w:sz w:val="20"/>
                <w:szCs w:val="20"/>
              </w:rPr>
              <w:t>:</w:t>
            </w:r>
          </w:p>
          <w:p w14:paraId="557FD218" w14:textId="2A79C2ED" w:rsidR="00997F82" w:rsidRPr="00974FED" w:rsidRDefault="00997F82" w:rsidP="00715D4A">
            <w:pPr>
              <w:pStyle w:val="Odsekzoznamu"/>
              <w:numPr>
                <w:ilvl w:val="1"/>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naviazať účinnosť zmluvy s dodávateľom</w:t>
            </w:r>
            <w:del w:id="66" w:author="Autor">
              <w:r w:rsidRPr="002123FB" w:rsidDel="00BB6E66">
                <w:rPr>
                  <w:rFonts w:ascii="Arial" w:hAnsi="Arial" w:cs="Arial"/>
                  <w:bCs/>
                  <w:sz w:val="20"/>
                  <w:szCs w:val="20"/>
                </w:rPr>
                <w:delText xml:space="preserve"> </w:delText>
              </w:r>
            </w:del>
            <w:ins w:id="67" w:author="Autor">
              <w:r w:rsidR="00BB6E66">
                <w:rPr>
                  <w:rFonts w:ascii="Arial" w:hAnsi="Arial" w:cs="Arial"/>
                  <w:bCs/>
                  <w:sz w:val="20"/>
                  <w:szCs w:val="20"/>
                </w:rPr>
                <w:t xml:space="preserve"> </w:t>
              </w:r>
              <w:r w:rsidR="00BB6E66" w:rsidRPr="00BB6E66">
                <w:rPr>
                  <w:rFonts w:ascii="Arial" w:hAnsi="Arial" w:cs="Arial"/>
                  <w:bCs/>
                  <w:sz w:val="20"/>
                  <w:szCs w:val="20"/>
                </w:rPr>
                <w:t xml:space="preserve">na moment predloženia </w:t>
              </w:r>
              <w:proofErr w:type="spellStart"/>
              <w:r w:rsidR="00BB6E66" w:rsidRPr="00BB6E66">
                <w:rPr>
                  <w:rFonts w:ascii="Arial" w:hAnsi="Arial" w:cs="Arial"/>
                  <w:bCs/>
                  <w:sz w:val="20"/>
                  <w:szCs w:val="20"/>
                </w:rPr>
                <w:t>ŽoPr</w:t>
              </w:r>
              <w:proofErr w:type="spellEnd"/>
              <w:r w:rsidR="00BB6E66" w:rsidRPr="00BB6E66">
                <w:rPr>
                  <w:rFonts w:ascii="Arial" w:hAnsi="Arial" w:cs="Arial"/>
                  <w:bCs/>
                  <w:sz w:val="20"/>
                  <w:szCs w:val="20"/>
                </w:rPr>
                <w:t xml:space="preserve"> na MAS </w:t>
              </w:r>
            </w:ins>
            <w:del w:id="68" w:author="Autor">
              <w:r w:rsidRPr="002123FB" w:rsidDel="00BB6E66">
                <w:rPr>
                  <w:rFonts w:ascii="Arial" w:hAnsi="Arial" w:cs="Arial"/>
                  <w:bCs/>
                  <w:sz w:val="20"/>
                  <w:szCs w:val="20"/>
                </w:rPr>
                <w:delText>na nadobudnutie účinnosti zmluvy o</w:delText>
              </w:r>
              <w:r w:rsidR="007E5629" w:rsidDel="00BB6E66">
                <w:rPr>
                  <w:rFonts w:ascii="Arial" w:hAnsi="Arial" w:cs="Arial"/>
                  <w:bCs/>
                  <w:sz w:val="20"/>
                  <w:szCs w:val="20"/>
                </w:rPr>
                <w:delText> </w:delText>
              </w:r>
              <w:r w:rsidRPr="002123FB" w:rsidDel="00BB6E66">
                <w:rPr>
                  <w:rFonts w:ascii="Arial" w:hAnsi="Arial" w:cs="Arial"/>
                  <w:bCs/>
                  <w:sz w:val="20"/>
                  <w:szCs w:val="20"/>
                </w:rPr>
                <w:delText>príspevku</w:delText>
              </w:r>
            </w:del>
            <w:r w:rsidR="007E5629">
              <w:rPr>
                <w:rFonts w:ascii="Arial" w:hAnsi="Arial" w:cs="Arial"/>
                <w:bCs/>
                <w:sz w:val="20"/>
                <w:szCs w:val="20"/>
              </w:rPr>
              <w:t>,</w:t>
            </w:r>
          </w:p>
          <w:p w14:paraId="23ABB3A5" w14:textId="77777777" w:rsidR="00997F82" w:rsidRPr="00AD6A4C" w:rsidRDefault="00997F82" w:rsidP="00715D4A">
            <w:pPr>
              <w:pStyle w:val="Odsekzoznamu"/>
              <w:numPr>
                <w:ilvl w:val="1"/>
                <w:numId w:val="56"/>
              </w:numPr>
              <w:spacing w:before="120" w:after="120" w:line="240" w:lineRule="auto"/>
              <w:ind w:right="85"/>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715D4A">
            <w:pPr>
              <w:spacing w:before="120" w:after="120" w:line="240" w:lineRule="auto"/>
              <w:ind w:left="505" w:right="85"/>
              <w:jc w:val="both"/>
              <w:rPr>
                <w:rFonts w:ascii="Arial" w:hAnsi="Arial" w:cs="Arial"/>
                <w:b/>
                <w:bCs/>
                <w:sz w:val="20"/>
                <w:szCs w:val="20"/>
              </w:rPr>
            </w:pPr>
            <w:r w:rsidRPr="002123FB">
              <w:rPr>
                <w:rFonts w:ascii="Arial" w:hAnsi="Arial" w:cs="Arial"/>
                <w:b/>
                <w:bCs/>
                <w:sz w:val="20"/>
                <w:szCs w:val="20"/>
              </w:rPr>
              <w:t>alebo</w:t>
            </w:r>
          </w:p>
          <w:p w14:paraId="58D6F329" w14:textId="78B50422" w:rsidR="00997F82" w:rsidRPr="002123FB" w:rsidRDefault="00997F82" w:rsidP="00715D4A">
            <w:pPr>
              <w:pStyle w:val="Odsekzoznamu"/>
              <w:numPr>
                <w:ilvl w:val="0"/>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v zmluve s dodávateľom špecifikoval, že dodávateľ začne s realizáciou predmetu zmluvy až po vystavení písomnej objednávky žiadateľa, pričom žiadateľ túto vystaví až po</w:t>
            </w:r>
            <w:del w:id="69" w:author="Autor">
              <w:r w:rsidRPr="002123FB" w:rsidDel="00BB6E66">
                <w:rPr>
                  <w:rFonts w:ascii="Arial" w:hAnsi="Arial" w:cs="Arial"/>
                  <w:bCs/>
                  <w:sz w:val="20"/>
                  <w:szCs w:val="20"/>
                </w:rPr>
                <w:delText xml:space="preserve"> </w:delText>
              </w:r>
            </w:del>
            <w:ins w:id="70" w:author="Autor">
              <w:r w:rsidR="00BB6E66">
                <w:rPr>
                  <w:rFonts w:ascii="Arial" w:hAnsi="Arial" w:cs="Arial"/>
                  <w:bCs/>
                  <w:sz w:val="20"/>
                  <w:szCs w:val="20"/>
                </w:rPr>
                <w:t xml:space="preserve"> predložení </w:t>
              </w:r>
              <w:proofErr w:type="spellStart"/>
              <w:r w:rsidR="00BB6E66">
                <w:rPr>
                  <w:rFonts w:ascii="Arial" w:hAnsi="Arial" w:cs="Arial"/>
                  <w:bCs/>
                  <w:sz w:val="20"/>
                  <w:szCs w:val="20"/>
                </w:rPr>
                <w:t>ŽoPr</w:t>
              </w:r>
              <w:proofErr w:type="spellEnd"/>
              <w:r w:rsidR="00BB6E66">
                <w:rPr>
                  <w:rFonts w:ascii="Arial" w:hAnsi="Arial" w:cs="Arial"/>
                  <w:bCs/>
                  <w:sz w:val="20"/>
                  <w:szCs w:val="20"/>
                </w:rPr>
                <w:t xml:space="preserve"> na MAS </w:t>
              </w:r>
            </w:ins>
            <w:del w:id="71" w:author="Autor">
              <w:r w:rsidRPr="002123FB" w:rsidDel="00BB6E66">
                <w:rPr>
                  <w:rFonts w:ascii="Arial" w:hAnsi="Arial" w:cs="Arial"/>
                  <w:bCs/>
                  <w:sz w:val="20"/>
                  <w:szCs w:val="20"/>
                </w:rPr>
                <w:delText>nadobudnutí účinnosti zmluvy o</w:delText>
              </w:r>
              <w:r w:rsidR="007E5629" w:rsidDel="00BB6E66">
                <w:rPr>
                  <w:rFonts w:ascii="Arial" w:hAnsi="Arial" w:cs="Arial"/>
                  <w:bCs/>
                  <w:sz w:val="20"/>
                  <w:szCs w:val="20"/>
                </w:rPr>
                <w:delText> </w:delText>
              </w:r>
              <w:r w:rsidRPr="002123FB" w:rsidDel="00BB6E66">
                <w:rPr>
                  <w:rFonts w:ascii="Arial" w:hAnsi="Arial" w:cs="Arial"/>
                  <w:bCs/>
                  <w:sz w:val="20"/>
                  <w:szCs w:val="20"/>
                </w:rPr>
                <w:delText>príspevku</w:delText>
              </w:r>
            </w:del>
            <w:r w:rsidR="007E5629">
              <w:rPr>
                <w:rFonts w:ascii="Arial" w:hAnsi="Arial" w:cs="Arial"/>
                <w:bCs/>
                <w:sz w:val="20"/>
                <w:szCs w:val="20"/>
              </w:rPr>
              <w:t>.</w:t>
            </w:r>
          </w:p>
          <w:p w14:paraId="493B5A43" w14:textId="77777777" w:rsidR="00997F82" w:rsidRDefault="00997F82" w:rsidP="00375F69">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7564EB39"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bookmarkStart w:id="72" w:name="_Hlk500341825"/>
            <w:r>
              <w:rPr>
                <w:rFonts w:ascii="Arial" w:hAnsi="Arial" w:cs="Arial"/>
                <w:bCs/>
                <w:sz w:val="20"/>
                <w:szCs w:val="20"/>
              </w:rPr>
              <w:t>Informácie uvedené v</w:t>
            </w:r>
            <w:del w:id="73" w:author="Autor">
              <w:r w:rsidDel="00BB6E66">
                <w:rPr>
                  <w:rFonts w:ascii="Arial" w:hAnsi="Arial" w:cs="Arial"/>
                  <w:bCs/>
                  <w:sz w:val="20"/>
                  <w:szCs w:val="20"/>
                </w:rPr>
                <w:delText> </w:delText>
              </w:r>
            </w:del>
            <w:ins w:id="74" w:author="Autor">
              <w:r w:rsidR="00BB6E66">
                <w:rPr>
                  <w:rFonts w:ascii="Arial" w:hAnsi="Arial" w:cs="Arial"/>
                  <w:bCs/>
                  <w:sz w:val="20"/>
                  <w:szCs w:val="20"/>
                </w:rPr>
                <w:t> </w:t>
              </w:r>
              <w:proofErr w:type="spellStart"/>
              <w:r w:rsidR="00BB6E66">
                <w:rPr>
                  <w:rFonts w:ascii="Arial" w:hAnsi="Arial" w:cs="Arial"/>
                  <w:bCs/>
                  <w:sz w:val="20"/>
                  <w:szCs w:val="20"/>
                </w:rPr>
                <w:t>ŽoPr</w:t>
              </w:r>
              <w:proofErr w:type="spellEnd"/>
              <w:r w:rsidR="00BB6E66">
                <w:rPr>
                  <w:rFonts w:ascii="Arial" w:hAnsi="Arial" w:cs="Arial"/>
                  <w:bCs/>
                  <w:sz w:val="20"/>
                  <w:szCs w:val="20"/>
                </w:rPr>
                <w:t xml:space="preserve"> </w:t>
              </w:r>
            </w:ins>
            <w:r>
              <w:rPr>
                <w:rFonts w:ascii="Arial" w:hAnsi="Arial" w:cs="Arial"/>
                <w:bCs/>
                <w:sz w:val="20"/>
                <w:szCs w:val="20"/>
              </w:rPr>
              <w:t>žiadosti o </w:t>
            </w:r>
            <w:r w:rsidRPr="001F15D0">
              <w:rPr>
                <w:rFonts w:ascii="Arial" w:hAnsi="Arial" w:cs="Arial"/>
                <w:bCs/>
                <w:sz w:val="20"/>
                <w:szCs w:val="20"/>
              </w:rPr>
              <w:t xml:space="preserve">príspevok.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nezačne s</w:t>
            </w:r>
            <w:del w:id="75" w:author="Autor">
              <w:r w:rsidRPr="001F15D0" w:rsidDel="00BB6E66">
                <w:rPr>
                  <w:rFonts w:ascii="Arial" w:hAnsi="Arial" w:cs="Arial"/>
                  <w:bCs/>
                  <w:sz w:val="20"/>
                  <w:szCs w:val="20"/>
                </w:rPr>
                <w:delText> </w:delText>
              </w:r>
            </w:del>
            <w:ins w:id="76" w:author="Autor">
              <w:r w:rsidR="00BB6E66">
                <w:rPr>
                  <w:rFonts w:ascii="Arial" w:hAnsi="Arial" w:cs="Arial"/>
                  <w:bCs/>
                  <w:sz w:val="20"/>
                  <w:szCs w:val="20"/>
                </w:rPr>
                <w:t xml:space="preserve"> realizáciou </w:t>
              </w:r>
            </w:ins>
            <w:del w:id="77" w:author="Autor">
              <w:r w:rsidRPr="001F15D0" w:rsidDel="00BB6E66">
                <w:rPr>
                  <w:rFonts w:ascii="Arial" w:hAnsi="Arial" w:cs="Arial"/>
                  <w:bCs/>
                  <w:sz w:val="20"/>
                  <w:szCs w:val="20"/>
                </w:rPr>
                <w:delText>prácami na</w:delText>
              </w:r>
            </w:del>
            <w:r w:rsidRPr="001F15D0">
              <w:rPr>
                <w:rFonts w:ascii="Arial" w:hAnsi="Arial" w:cs="Arial"/>
                <w:bCs/>
                <w:sz w:val="20"/>
                <w:szCs w:val="20"/>
              </w:rPr>
              <w:t xml:space="preserve"> projekt</w:t>
            </w:r>
            <w:ins w:id="78" w:author="Autor">
              <w:r w:rsidR="00BB6E66">
                <w:rPr>
                  <w:rFonts w:ascii="Arial" w:hAnsi="Arial" w:cs="Arial"/>
                  <w:bCs/>
                  <w:sz w:val="20"/>
                  <w:szCs w:val="20"/>
                </w:rPr>
                <w:t>u</w:t>
              </w:r>
            </w:ins>
            <w:del w:id="79" w:author="Autor">
              <w:r w:rsidRPr="001F15D0" w:rsidDel="00BB6E66">
                <w:rPr>
                  <w:rFonts w:ascii="Arial" w:hAnsi="Arial" w:cs="Arial"/>
                  <w:bCs/>
                  <w:sz w:val="20"/>
                  <w:szCs w:val="20"/>
                </w:rPr>
                <w:delText>e</w:delText>
              </w:r>
            </w:del>
            <w:r w:rsidRPr="001F15D0">
              <w:rPr>
                <w:rFonts w:ascii="Arial" w:hAnsi="Arial" w:cs="Arial"/>
                <w:bCs/>
                <w:sz w:val="20"/>
                <w:szCs w:val="20"/>
              </w:rPr>
              <w:t xml:space="preserve"> pred</w:t>
            </w:r>
            <w:del w:id="80" w:author="Autor">
              <w:r w:rsidRPr="001F15D0" w:rsidDel="00BB6E66">
                <w:rPr>
                  <w:rFonts w:ascii="Arial" w:hAnsi="Arial" w:cs="Arial"/>
                  <w:bCs/>
                  <w:sz w:val="20"/>
                  <w:szCs w:val="20"/>
                </w:rPr>
                <w:delText xml:space="preserve"> </w:delText>
              </w:r>
            </w:del>
            <w:ins w:id="81" w:author="Autor">
              <w:r w:rsidR="00BB6E66">
                <w:rPr>
                  <w:rFonts w:ascii="Arial" w:hAnsi="Arial" w:cs="Arial"/>
                  <w:bCs/>
                  <w:sz w:val="20"/>
                  <w:szCs w:val="20"/>
                </w:rPr>
                <w:t xml:space="preserve"> predložením </w:t>
              </w:r>
              <w:proofErr w:type="spellStart"/>
              <w:r w:rsidR="00BB6E66">
                <w:rPr>
                  <w:rFonts w:ascii="Arial" w:hAnsi="Arial" w:cs="Arial"/>
                  <w:bCs/>
                  <w:sz w:val="20"/>
                  <w:szCs w:val="20"/>
                </w:rPr>
                <w:t>ŽoPr</w:t>
              </w:r>
              <w:proofErr w:type="spellEnd"/>
              <w:r w:rsidR="00BB6E66">
                <w:rPr>
                  <w:rFonts w:ascii="Arial" w:hAnsi="Arial" w:cs="Arial"/>
                  <w:bCs/>
                  <w:sz w:val="20"/>
                  <w:szCs w:val="20"/>
                </w:rPr>
                <w:t xml:space="preserve"> na MAS </w:t>
              </w:r>
            </w:ins>
            <w:del w:id="82" w:author="Autor">
              <w:r w:rsidRPr="001F15D0" w:rsidDel="00BB6E66">
                <w:rPr>
                  <w:rFonts w:ascii="Arial" w:hAnsi="Arial" w:cs="Arial"/>
                  <w:bCs/>
                  <w:sz w:val="20"/>
                  <w:szCs w:val="20"/>
                </w:rPr>
                <w:delText>nadobudnutím účinnosti zmluvy o</w:delText>
              </w:r>
              <w:r w:rsidR="007E5629" w:rsidDel="00BB6E66">
                <w:rPr>
                  <w:rFonts w:ascii="Arial" w:hAnsi="Arial" w:cs="Arial"/>
                  <w:bCs/>
                  <w:sz w:val="20"/>
                  <w:szCs w:val="20"/>
                </w:rPr>
                <w:delText> </w:delText>
              </w:r>
              <w:r w:rsidRPr="001F15D0" w:rsidDel="00BB6E66">
                <w:rPr>
                  <w:rFonts w:ascii="Arial" w:hAnsi="Arial" w:cs="Arial"/>
                  <w:bCs/>
                  <w:sz w:val="20"/>
                  <w:szCs w:val="20"/>
                </w:rPr>
                <w:delText>príspevku</w:delText>
              </w:r>
            </w:del>
            <w:r w:rsidR="007E5629">
              <w:rPr>
                <w:rFonts w:ascii="Arial" w:hAnsi="Arial" w:cs="Arial"/>
                <w:bCs/>
                <w:sz w:val="20"/>
                <w:szCs w:val="20"/>
              </w:rPr>
              <w:t>.</w:t>
            </w:r>
          </w:p>
          <w:bookmarkEnd w:id="72"/>
          <w:p w14:paraId="527B6F86" w14:textId="77777777" w:rsidR="00997F82" w:rsidRPr="00543D57" w:rsidRDefault="00997F82" w:rsidP="003F0011">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 xml:space="preserve">MAS overí znenie čestného vyhlásenia, ktoré tvorí súčasť formulára </w:t>
            </w:r>
            <w:proofErr w:type="spellStart"/>
            <w:r w:rsidRPr="00855874">
              <w:rPr>
                <w:rFonts w:ascii="Arial" w:hAnsi="Arial" w:cs="Arial"/>
                <w:bCs/>
                <w:sz w:val="20"/>
                <w:szCs w:val="20"/>
              </w:rPr>
              <w:t>ŽoPr</w:t>
            </w:r>
            <w:proofErr w:type="spellEnd"/>
            <w:r w:rsidRPr="00855874">
              <w:rPr>
                <w:rFonts w:ascii="Arial" w:hAnsi="Arial" w:cs="Arial"/>
                <w:bCs/>
                <w:sz w:val="20"/>
                <w:szCs w:val="20"/>
              </w:rPr>
              <w:t>.</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4F23444" w14:textId="0825F128"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sidR="007E5629">
              <w:rPr>
                <w:rFonts w:ascii="Arial" w:hAnsi="Arial" w:cs="Arial"/>
                <w:bCs/>
                <w:sz w:val="20"/>
                <w:szCs w:val="20"/>
              </w:rPr>
              <w:t xml:space="preserve"> </w:t>
            </w:r>
            <w:r w:rsidR="008E74D0">
              <w:rPr>
                <w:rFonts w:ascii="Arial" w:hAnsi="Arial" w:cs="Arial"/>
                <w:bCs/>
                <w:sz w:val="20"/>
                <w:szCs w:val="20"/>
              </w:rPr>
              <w:t>(Obce</w:t>
            </w:r>
            <w:r w:rsidR="007E5629">
              <w:rPr>
                <w:rFonts w:ascii="Arial" w:hAnsi="Arial" w:cs="Arial"/>
                <w:bCs/>
                <w:sz w:val="20"/>
                <w:szCs w:val="20"/>
              </w:rPr>
              <w:t>: Adamovské Kochanovce, Drietoma, Chocholná-Velčice, Ivanovce, Kostolná-Záriečie, Štvrtok, Melčice-Lieskové, Nová Bošáca, Zemianske Podhradie</w:t>
            </w:r>
            <w:r w:rsidR="008E74D0">
              <w:rPr>
                <w:rFonts w:ascii="Arial" w:hAnsi="Arial" w:cs="Arial"/>
                <w:bCs/>
                <w:sz w:val="20"/>
                <w:szCs w:val="20"/>
              </w:rPr>
              <w:t>)</w:t>
            </w:r>
            <w:r w:rsidR="007E5629">
              <w:rPr>
                <w:rFonts w:ascii="Arial" w:hAnsi="Arial" w:cs="Arial"/>
                <w:bCs/>
                <w:sz w:val="20"/>
                <w:szCs w:val="20"/>
              </w:rPr>
              <w:t>.</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3BA0D408"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 xml:space="preserve">MAS overí, či miesto realizácie </w:t>
            </w:r>
            <w:del w:id="83" w:author="Autor">
              <w:r w:rsidRPr="005900AB" w:rsidDel="00BB6E66">
                <w:rPr>
                  <w:rFonts w:ascii="Arial" w:hAnsi="Arial" w:cs="Arial"/>
                  <w:bCs/>
                  <w:sz w:val="20"/>
                  <w:szCs w:val="20"/>
                </w:rPr>
                <w:delText xml:space="preserve">aktivít </w:delText>
              </w:r>
            </w:del>
            <w:r w:rsidRPr="005900AB">
              <w:rPr>
                <w:rFonts w:ascii="Arial" w:hAnsi="Arial" w:cs="Arial"/>
                <w:bCs/>
                <w:sz w:val="20"/>
                <w:szCs w:val="20"/>
              </w:rPr>
              <w:t>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Projekt, ktorý je predmetom </w:t>
            </w:r>
            <w:proofErr w:type="spellStart"/>
            <w:r w:rsidRPr="00536E5F">
              <w:rPr>
                <w:rFonts w:ascii="Arial" w:hAnsi="Arial" w:cs="Arial"/>
                <w:bCs/>
                <w:sz w:val="20"/>
                <w:szCs w:val="20"/>
              </w:rPr>
              <w:t>ŽoPr</w:t>
            </w:r>
            <w:proofErr w:type="spellEnd"/>
            <w:r w:rsidRPr="00536E5F">
              <w:rPr>
                <w:rFonts w:ascii="Arial" w:hAnsi="Arial" w:cs="Arial"/>
                <w:bCs/>
                <w:sz w:val="20"/>
                <w:szCs w:val="20"/>
              </w:rPr>
              <w:t>,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V súvislosti s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je potrebné upozorniť osobitne na to, aby:</w:t>
            </w:r>
          </w:p>
          <w:p w14:paraId="6D3908D9" w14:textId="23F30728"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Pri výbere zamestnancov v rámci realizácie </w:t>
            </w:r>
            <w:del w:id="84" w:author="Autor">
              <w:r w:rsidRPr="00536E5F" w:rsidDel="00BB6E66">
                <w:rPr>
                  <w:rFonts w:ascii="Arial" w:hAnsi="Arial" w:cs="Arial"/>
                  <w:bCs/>
                  <w:sz w:val="20"/>
                  <w:szCs w:val="20"/>
                </w:rPr>
                <w:delText xml:space="preserve">aktivít </w:delText>
              </w:r>
            </w:del>
            <w:r w:rsidRPr="00536E5F">
              <w:rPr>
                <w:rFonts w:ascii="Arial" w:hAnsi="Arial" w:cs="Arial"/>
                <w:bCs/>
                <w:sz w:val="20"/>
                <w:szCs w:val="20"/>
              </w:rPr>
              <w:t>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Nedochádzalo k podporeniu, resp. </w:t>
            </w:r>
            <w:proofErr w:type="spellStart"/>
            <w:r w:rsidRPr="00536E5F">
              <w:rPr>
                <w:rFonts w:ascii="Arial" w:hAnsi="Arial" w:cs="Arial"/>
                <w:bCs/>
                <w:sz w:val="20"/>
                <w:szCs w:val="20"/>
              </w:rPr>
              <w:t>ignorácii</w:t>
            </w:r>
            <w:proofErr w:type="spellEnd"/>
            <w:r w:rsidRPr="00536E5F">
              <w:rPr>
                <w:rFonts w:ascii="Arial" w:hAnsi="Arial" w:cs="Arial"/>
                <w:bCs/>
                <w:sz w:val="20"/>
                <w:szCs w:val="20"/>
              </w:rPr>
              <w:t xml:space="preserve">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3DB507EB"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w:t>
            </w:r>
            <w:del w:id="85" w:author="Autor">
              <w:r w:rsidRPr="00536E5F" w:rsidDel="00BB6E66">
                <w:rPr>
                  <w:rFonts w:ascii="Arial" w:hAnsi="Arial" w:cs="Arial"/>
                  <w:bCs/>
                  <w:sz w:val="20"/>
                  <w:szCs w:val="20"/>
                </w:rPr>
                <w:delText>RMŽaND prostredníctvom výberu oprávnených typov aktivít vo formulári ŽoPr</w:delText>
              </w:r>
              <w:r w:rsidDel="00BB6E66">
                <w:rPr>
                  <w:rFonts w:ascii="Arial" w:hAnsi="Arial" w:cs="Arial"/>
                  <w:bCs/>
                  <w:sz w:val="20"/>
                  <w:szCs w:val="20"/>
                </w:rPr>
                <w:delText xml:space="preserve"> a </w:delText>
              </w:r>
            </w:del>
            <w:r w:rsidRPr="00AC73D7">
              <w:rPr>
                <w:rFonts w:ascii="Arial" w:hAnsi="Arial" w:cs="Arial"/>
                <w:bCs/>
                <w:sz w:val="20"/>
                <w:szCs w:val="20"/>
              </w:rPr>
              <w:t>definovaním plánovaných hodnôt relevantných merateľných ukazovateľov</w:t>
            </w:r>
            <w:del w:id="86" w:author="Autor">
              <w:r w:rsidRPr="00AC73D7" w:rsidDel="00BB6E66">
                <w:rPr>
                  <w:rFonts w:ascii="Arial" w:hAnsi="Arial" w:cs="Arial"/>
                  <w:bCs/>
                  <w:sz w:val="20"/>
                  <w:szCs w:val="20"/>
                </w:rPr>
                <w:delText xml:space="preserve"> (v</w:delText>
              </w:r>
              <w:r w:rsidR="00687273" w:rsidDel="00BB6E66">
                <w:rPr>
                  <w:rFonts w:ascii="Arial" w:hAnsi="Arial" w:cs="Arial"/>
                  <w:bCs/>
                  <w:sz w:val="20"/>
                  <w:szCs w:val="20"/>
                </w:rPr>
                <w:delText> </w:delText>
              </w:r>
              <w:r w:rsidRPr="00AC73D7" w:rsidDel="00BB6E66">
                <w:rPr>
                  <w:rFonts w:ascii="Arial" w:hAnsi="Arial" w:cs="Arial"/>
                  <w:bCs/>
                  <w:sz w:val="20"/>
                  <w:szCs w:val="20"/>
                </w:rPr>
                <w:delText xml:space="preserve">súlade s podmienkou </w:delText>
              </w:r>
              <w:r w:rsidRPr="006A6259" w:rsidDel="00BB6E66">
                <w:rPr>
                  <w:rFonts w:ascii="Arial" w:hAnsi="Arial" w:cs="Arial"/>
                  <w:bCs/>
                  <w:sz w:val="20"/>
                  <w:szCs w:val="20"/>
                </w:rPr>
                <w:delText xml:space="preserve">poskytnutia príspevku č. </w:delText>
              </w:r>
              <w:r w:rsidR="00ED5AD4" w:rsidRPr="006A6259" w:rsidDel="00BB6E66">
                <w:rPr>
                  <w:rFonts w:ascii="Arial" w:hAnsi="Arial" w:cs="Arial"/>
                  <w:bCs/>
                  <w:sz w:val="20"/>
                  <w:szCs w:val="20"/>
                </w:rPr>
                <w:delText>18)</w:delText>
              </w:r>
            </w:del>
            <w:r w:rsidRPr="006A6259">
              <w:rPr>
                <w:rFonts w:ascii="Arial" w:hAnsi="Arial" w:cs="Arial"/>
                <w:bCs/>
                <w:sz w:val="20"/>
                <w:szCs w:val="20"/>
              </w:rPr>
              <w:t xml:space="preserve">. </w:t>
            </w:r>
            <w:bookmarkStart w:id="87" w:name="_Hlk500342161"/>
            <w:r w:rsidRPr="006A6259">
              <w:rPr>
                <w:rFonts w:ascii="Arial" w:hAnsi="Arial" w:cs="Arial"/>
                <w:bCs/>
                <w:sz w:val="20"/>
                <w:szCs w:val="20"/>
              </w:rPr>
              <w:t xml:space="preserve">Zároveň </w:t>
            </w:r>
            <w:r w:rsidRPr="00AC73D7">
              <w:rPr>
                <w:rFonts w:ascii="Arial" w:hAnsi="Arial" w:cs="Arial"/>
                <w:bCs/>
                <w:sz w:val="20"/>
                <w:szCs w:val="20"/>
              </w:rPr>
              <w:t>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poskytne k tejto podmienke čestné vyhlásenie.</w:t>
            </w:r>
            <w:bookmarkEnd w:id="87"/>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je projekt je v súlade s cieľmi HP UR a HP </w:t>
            </w:r>
            <w:proofErr w:type="spellStart"/>
            <w:r w:rsidRPr="001F15D0">
              <w:rPr>
                <w:rFonts w:ascii="Arial" w:hAnsi="Arial" w:cs="Arial"/>
                <w:bCs/>
                <w:sz w:val="20"/>
                <w:szCs w:val="20"/>
              </w:rPr>
              <w:t>RMŽaND</w:t>
            </w:r>
            <w:proofErr w:type="spellEnd"/>
            <w:r w:rsidRPr="001F15D0">
              <w:rPr>
                <w:rFonts w:ascii="Arial" w:hAnsi="Arial" w:cs="Arial"/>
                <w:bCs/>
                <w:sz w:val="20"/>
                <w:szCs w:val="20"/>
              </w:rPr>
              <w:t>.</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 xml:space="preserve">MAS overí podmienku prostredníctvom informácií uvedených v žiadosti o príspevok a znenia čestného vyhlásenia, ktoré tvorí súčasť formulára </w:t>
            </w:r>
            <w:proofErr w:type="spellStart"/>
            <w:r w:rsidRPr="00536E5F">
              <w:rPr>
                <w:rFonts w:ascii="Arial" w:hAnsi="Arial" w:cs="Arial"/>
                <w:bCs/>
                <w:sz w:val="20"/>
                <w:szCs w:val="20"/>
              </w:rPr>
              <w:t>ŽoPr</w:t>
            </w:r>
            <w:proofErr w:type="spellEnd"/>
            <w:r w:rsidRPr="00536E5F">
              <w:rPr>
                <w:rFonts w:ascii="Arial" w:hAnsi="Arial" w:cs="Arial"/>
                <w:bCs/>
                <w:sz w:val="20"/>
                <w:szCs w:val="20"/>
              </w:rPr>
              <w:t>.</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4ADF3BCF"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w:t>
            </w:r>
            <w:ins w:id="88" w:author="Autor">
              <w:r w:rsidR="00BB6E66">
                <w:rPr>
                  <w:rFonts w:ascii="Arial" w:hAnsi="Arial" w:cs="Arial"/>
                  <w:bCs/>
                  <w:sz w:val="20"/>
                  <w:szCs w:val="20"/>
                </w:rPr>
                <w:t>ej</w:t>
              </w:r>
            </w:ins>
            <w:del w:id="89" w:author="Autor">
              <w:r w:rsidRPr="00AA50FD" w:rsidDel="00BB6E66">
                <w:rPr>
                  <w:rFonts w:ascii="Arial" w:hAnsi="Arial" w:cs="Arial"/>
                  <w:bCs/>
                  <w:sz w:val="20"/>
                  <w:szCs w:val="20"/>
                </w:rPr>
                <w:delText>ých</w:delText>
              </w:r>
            </w:del>
            <w:r w:rsidRPr="00AA50FD">
              <w:rPr>
                <w:rFonts w:ascii="Arial" w:hAnsi="Arial" w:cs="Arial"/>
                <w:bCs/>
                <w:sz w:val="20"/>
                <w:szCs w:val="20"/>
              </w:rPr>
              <w:t xml:space="preserve"> </w:t>
            </w:r>
            <w:r w:rsidRPr="00AA50FD">
              <w:rPr>
                <w:rFonts w:ascii="Arial" w:hAnsi="Arial" w:cs="Arial"/>
                <w:bCs/>
                <w:sz w:val="20"/>
                <w:szCs w:val="20"/>
              </w:rPr>
              <w:lastRenderedPageBreak/>
              <w:t>aktiv</w:t>
            </w:r>
            <w:ins w:id="90" w:author="Autor">
              <w:r w:rsidR="00BB6E66">
                <w:rPr>
                  <w:rFonts w:ascii="Arial" w:hAnsi="Arial" w:cs="Arial"/>
                  <w:bCs/>
                  <w:sz w:val="20"/>
                  <w:szCs w:val="20"/>
                </w:rPr>
                <w:t>i</w:t>
              </w:r>
            </w:ins>
            <w:del w:id="91" w:author="Autor">
              <w:r w:rsidRPr="00AA50FD" w:rsidDel="00BB6E66">
                <w:rPr>
                  <w:rFonts w:ascii="Arial" w:hAnsi="Arial" w:cs="Arial"/>
                  <w:bCs/>
                  <w:sz w:val="20"/>
                  <w:szCs w:val="20"/>
                </w:rPr>
                <w:delText>í</w:delText>
              </w:r>
            </w:del>
            <w:r w:rsidRPr="00AA50FD">
              <w:rPr>
                <w:rFonts w:ascii="Arial" w:hAnsi="Arial" w:cs="Arial"/>
                <w:bCs/>
                <w:sz w:val="20"/>
                <w:szCs w:val="20"/>
              </w:rPr>
              <w:t>t</w:t>
            </w:r>
            <w:ins w:id="92" w:author="Autor">
              <w:r w:rsidR="00BB6E66">
                <w:rPr>
                  <w:rFonts w:ascii="Arial" w:hAnsi="Arial" w:cs="Arial"/>
                  <w:bCs/>
                  <w:sz w:val="20"/>
                  <w:szCs w:val="20"/>
                </w:rPr>
                <w:t>y</w:t>
              </w:r>
            </w:ins>
            <w:r w:rsidRPr="00AA50FD">
              <w:rPr>
                <w:rFonts w:ascii="Arial" w:hAnsi="Arial" w:cs="Arial"/>
                <w:bCs/>
                <w:sz w:val="20"/>
                <w:szCs w:val="20"/>
              </w:rPr>
              <w:t xml:space="preserve"> a oprávnených výdavkov</w:t>
            </w:r>
            <w:r w:rsidRPr="00771033">
              <w:rPr>
                <w:rFonts w:ascii="Arial" w:hAnsi="Arial" w:cs="Arial"/>
                <w:bCs/>
                <w:sz w:val="20"/>
                <w:szCs w:val="20"/>
              </w:rPr>
              <w:t>.</w:t>
            </w:r>
            <w:r w:rsidR="007D1F0F">
              <w:rPr>
                <w:rFonts w:ascii="Arial" w:hAnsi="Arial" w:cs="Arial"/>
                <w:bCs/>
                <w:sz w:val="20"/>
                <w:szCs w:val="20"/>
              </w:rPr>
              <w:t xml:space="preserve"> </w:t>
            </w:r>
            <w:ins w:id="93" w:author="Autor">
              <w:r w:rsidR="00BB6E66" w:rsidRPr="00BB6E66">
                <w:rPr>
                  <w:rFonts w:ascii="Arial" w:hAnsi="Arial" w:cs="Arial"/>
                  <w:bCs/>
                  <w:sz w:val="20"/>
                  <w:szCs w:val="20"/>
                </w:rPr>
                <w:t xml:space="preserve">Za oprávnené sú považované výlučne výdavky, ktoré vznikli (stavebné práce, tovary a/alebo služby, tvoriace predmet projektu uhradené dodávateľom) do 31. decembra 2023. </w:t>
              </w:r>
            </w:ins>
            <w:del w:id="94" w:author="Autor">
              <w:r w:rsidR="007D1F0F" w:rsidRPr="00B26F6D" w:rsidDel="00BB6E66">
                <w:rPr>
                  <w:rFonts w:ascii="Arial" w:hAnsi="Arial" w:cs="Arial"/>
                  <w:bCs/>
                  <w:sz w:val="20"/>
                  <w:szCs w:val="20"/>
                </w:rPr>
                <w:delText>Oprávnené výdavky nesmú byť vynaložené (stavebné práce, tovary a</w:delText>
              </w:r>
              <w:r w:rsidR="0048669C" w:rsidRPr="00B26F6D" w:rsidDel="00BB6E66">
                <w:rPr>
                  <w:rFonts w:ascii="Arial" w:hAnsi="Arial" w:cs="Arial"/>
                  <w:bCs/>
                  <w:sz w:val="20"/>
                  <w:szCs w:val="20"/>
                </w:rPr>
                <w:delText> </w:delText>
              </w:r>
              <w:r w:rsidR="007D1F0F" w:rsidRPr="00B26F6D" w:rsidDel="00BB6E66">
                <w:rPr>
                  <w:rFonts w:ascii="Arial" w:hAnsi="Arial" w:cs="Arial"/>
                  <w:bCs/>
                  <w:sz w:val="20"/>
                  <w:szCs w:val="20"/>
                </w:rPr>
                <w:delText>služby</w:delText>
              </w:r>
              <w:r w:rsidR="0048669C" w:rsidRPr="00B26F6D" w:rsidDel="00BB6E66">
                <w:rPr>
                  <w:rFonts w:ascii="Arial" w:hAnsi="Arial" w:cs="Arial"/>
                  <w:bCs/>
                  <w:sz w:val="20"/>
                  <w:szCs w:val="20"/>
                </w:rPr>
                <w:delText xml:space="preserve"> uhradené</w:delText>
              </w:r>
              <w:r w:rsidR="007D1F0F" w:rsidRPr="00B26F6D" w:rsidDel="00BB6E66">
                <w:rPr>
                  <w:rFonts w:ascii="Arial" w:hAnsi="Arial" w:cs="Arial"/>
                  <w:bCs/>
                  <w:sz w:val="20"/>
                  <w:szCs w:val="20"/>
                </w:rPr>
                <w:delText>) po 30.</w:delText>
              </w:r>
              <w:r w:rsidR="00EC7AEC" w:rsidDel="00BB6E66">
                <w:rPr>
                  <w:rFonts w:ascii="Arial" w:hAnsi="Arial" w:cs="Arial"/>
                  <w:bCs/>
                  <w:sz w:val="20"/>
                  <w:szCs w:val="20"/>
                </w:rPr>
                <w:delText>6.</w:delText>
              </w:r>
              <w:r w:rsidR="007D1F0F" w:rsidRPr="00B26F6D" w:rsidDel="00BB6E66">
                <w:rPr>
                  <w:rFonts w:ascii="Arial" w:hAnsi="Arial" w:cs="Arial"/>
                  <w:bCs/>
                  <w:sz w:val="20"/>
                  <w:szCs w:val="20"/>
                </w:rPr>
                <w:delText>2023.</w:delText>
              </w:r>
            </w:del>
          </w:p>
          <w:p w14:paraId="5D5B9132" w14:textId="12C9FF5B"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xml:space="preserve">, musia byť obstarané v súlade so zákonom o verejnom obstarávaní </w:t>
            </w:r>
            <w:ins w:id="95" w:author="Autor">
              <w:r w:rsidR="00BB6E66" w:rsidRPr="00BB6E66">
                <w:rPr>
                  <w:rFonts w:ascii="Arial" w:hAnsi="Arial" w:cs="Arial"/>
                  <w:bCs/>
                  <w:sz w:val="20"/>
                  <w:szCs w:val="20"/>
                </w:rPr>
                <w:t xml:space="preserve">a o zmene a doplnení niektorých zákonov v znení neskorších predpisov (ďalej len „zákon o verejnom obstarávaní“) </w:t>
              </w:r>
            </w:ins>
            <w:r w:rsidRPr="00771033">
              <w:rPr>
                <w:rFonts w:ascii="Arial" w:hAnsi="Arial" w:cs="Arial"/>
                <w:bCs/>
                <w:sz w:val="20"/>
                <w:szCs w:val="20"/>
              </w:rPr>
              <w:t>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ins w:id="96" w:author="Autor">
              <w:r w:rsidR="00BB6E66">
                <w:rPr>
                  <w:rFonts w:ascii="Arial" w:hAnsi="Arial" w:cs="Arial"/>
                  <w:bCs/>
                  <w:sz w:val="20"/>
                  <w:szCs w:val="20"/>
                </w:rPr>
                <w:t xml:space="preserve">: </w:t>
              </w:r>
              <w:r w:rsidR="00BB6E66">
                <w:rPr>
                  <w:rFonts w:ascii="Arial" w:hAnsi="Arial" w:cs="Arial"/>
                  <w:bCs/>
                  <w:sz w:val="20"/>
                  <w:szCs w:val="20"/>
                </w:rPr>
                <w:fldChar w:fldCharType="begin"/>
              </w:r>
              <w:r w:rsidR="00BB6E66">
                <w:rPr>
                  <w:rFonts w:ascii="Arial" w:hAnsi="Arial" w:cs="Arial"/>
                  <w:bCs/>
                  <w:sz w:val="20"/>
                  <w:szCs w:val="20"/>
                </w:rPr>
                <w:instrText xml:space="preserve"> HYPERLINK "</w:instrText>
              </w:r>
              <w:r w:rsidR="00BB6E66" w:rsidRPr="000F7D6D">
                <w:rPr>
                  <w:rFonts w:ascii="Arial" w:hAnsi="Arial" w:cs="Arial"/>
                  <w:bCs/>
                  <w:sz w:val="20"/>
                  <w:szCs w:val="20"/>
                </w:rPr>
                <w:instrText>https://www.mirri.gov.sk/mpsr/irop-programove-obdobie-2014-2020/clld/programove-dokumenty/prirucka-k-procesu-verejneho-obstaravania/index.html</w:instrText>
              </w:r>
              <w:r w:rsidR="00BB6E66">
                <w:rPr>
                  <w:rFonts w:ascii="Arial" w:hAnsi="Arial" w:cs="Arial"/>
                  <w:bCs/>
                  <w:sz w:val="20"/>
                  <w:szCs w:val="20"/>
                </w:rPr>
                <w:instrText xml:space="preserve">" </w:instrText>
              </w:r>
              <w:r w:rsidR="00BB6E66">
                <w:rPr>
                  <w:rFonts w:ascii="Arial" w:hAnsi="Arial" w:cs="Arial"/>
                  <w:bCs/>
                  <w:sz w:val="20"/>
                  <w:szCs w:val="20"/>
                </w:rPr>
                <w:fldChar w:fldCharType="separate"/>
              </w:r>
              <w:r w:rsidR="00BB6E66" w:rsidRPr="002F36AC">
                <w:rPr>
                  <w:rStyle w:val="Hypertextovprepojenie"/>
                  <w:rFonts w:cs="Arial"/>
                  <w:bCs/>
                  <w:sz w:val="20"/>
                  <w:szCs w:val="20"/>
                </w:rPr>
                <w:t>https://www.mirri.gov.sk/mpsr/irop-programove-obdobie-2014-2020/clld/programove-dokumenty/prirucka-k-procesu-verejneho-obstaravania/index.html</w:t>
              </w:r>
              <w:r w:rsidR="00BB6E66">
                <w:rPr>
                  <w:rFonts w:ascii="Arial" w:hAnsi="Arial" w:cs="Arial"/>
                  <w:bCs/>
                  <w:sz w:val="20"/>
                  <w:szCs w:val="20"/>
                </w:rPr>
                <w:fldChar w:fldCharType="end"/>
              </w:r>
              <w:r w:rsidR="00BB6E66">
                <w:rPr>
                  <w:rFonts w:ascii="Arial" w:hAnsi="Arial" w:cs="Arial"/>
                  <w:bCs/>
                  <w:sz w:val="20"/>
                  <w:szCs w:val="20"/>
                </w:rPr>
                <w:t xml:space="preserve"> </w:t>
              </w:r>
            </w:ins>
            <w:r>
              <w:rPr>
                <w:rFonts w:ascii="Arial" w:hAnsi="Arial" w:cs="Arial"/>
                <w:bCs/>
                <w:sz w:val="20"/>
                <w:szCs w:val="20"/>
              </w:rPr>
              <w:t>.</w:t>
            </w:r>
          </w:p>
          <w:p w14:paraId="1CDE0C6C" w14:textId="63A5DA69" w:rsidR="00997F82" w:rsidDel="00BB6E66" w:rsidRDefault="00997F82" w:rsidP="00687273">
            <w:pPr>
              <w:pStyle w:val="Odsekzoznamu"/>
              <w:spacing w:before="120" w:after="120" w:line="240" w:lineRule="auto"/>
              <w:ind w:left="85" w:right="85"/>
              <w:contextualSpacing w:val="0"/>
              <w:jc w:val="both"/>
              <w:rPr>
                <w:del w:id="97" w:author="Autor"/>
                <w:rStyle w:val="Hypertextovprepojenie"/>
                <w:rFonts w:cs="Arial"/>
                <w:bCs/>
                <w:sz w:val="20"/>
                <w:szCs w:val="20"/>
              </w:rPr>
            </w:pPr>
            <w:del w:id="98" w:author="Autor">
              <w:r w:rsidDel="00BB6E66">
                <w:rPr>
                  <w:rFonts w:ascii="Arial" w:hAnsi="Arial" w:cs="Arial"/>
                  <w:bCs/>
                  <w:sz w:val="20"/>
                  <w:szCs w:val="20"/>
                </w:rPr>
                <w:delText>Usmernenie RO k procesom verejného obstarávania:</w:delText>
              </w:r>
              <w:r w:rsidRPr="00771033" w:rsidDel="00BB6E66">
                <w:rPr>
                  <w:rFonts w:ascii="Arial" w:hAnsi="Arial" w:cs="Arial"/>
                  <w:bCs/>
                  <w:sz w:val="20"/>
                  <w:szCs w:val="20"/>
                </w:rPr>
                <w:delText xml:space="preserve"> </w:delText>
              </w:r>
            </w:del>
          </w:p>
          <w:p w14:paraId="183D4C86" w14:textId="1D06391E" w:rsidR="007D58CE" w:rsidDel="00BB6E66" w:rsidRDefault="0076403B" w:rsidP="00687273">
            <w:pPr>
              <w:pStyle w:val="Odsekzoznamu"/>
              <w:spacing w:before="120" w:after="120" w:line="240" w:lineRule="auto"/>
              <w:ind w:left="85" w:right="85"/>
              <w:contextualSpacing w:val="0"/>
              <w:jc w:val="both"/>
              <w:rPr>
                <w:del w:id="99" w:author="Autor"/>
                <w:rFonts w:ascii="Arial" w:hAnsi="Arial" w:cs="Arial"/>
                <w:bCs/>
                <w:sz w:val="20"/>
                <w:szCs w:val="20"/>
              </w:rPr>
            </w:pPr>
            <w:del w:id="100" w:author="Autor">
              <w:r w:rsidDel="00BB6E66">
                <w:fldChar w:fldCharType="begin"/>
              </w:r>
              <w:r w:rsidDel="00BB6E66">
                <w:delInstrText xml:space="preserve"> HYPERLINK "http://www.mpsr.sk/index.php?navID=1121&amp;navID2=1121&amp;sID=67&amp;id=10956" </w:delInstrText>
              </w:r>
              <w:r w:rsidDel="00BB6E66">
                <w:fldChar w:fldCharType="separate"/>
              </w:r>
              <w:r w:rsidR="007D58CE" w:rsidRPr="008274DA" w:rsidDel="00BB6E66">
                <w:rPr>
                  <w:rStyle w:val="Hypertextovprepojenie"/>
                  <w:rFonts w:cs="Arial"/>
                  <w:bCs/>
                  <w:sz w:val="20"/>
                  <w:szCs w:val="20"/>
                </w:rPr>
                <w:delText>http://www.mpsr.sk/index.php?navID=1121&amp;navID2=1121&amp;sID=67&amp;id=10956</w:delText>
              </w:r>
              <w:r w:rsidDel="00BB6E66">
                <w:rPr>
                  <w:rStyle w:val="Hypertextovprepojenie"/>
                  <w:rFonts w:cs="Arial"/>
                  <w:bCs/>
                  <w:sz w:val="20"/>
                  <w:szCs w:val="20"/>
                </w:rPr>
                <w:fldChar w:fldCharType="end"/>
              </w:r>
            </w:del>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 xml:space="preserve">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Prostredníctvom hodnotiacich kritérií posudzuje MAS kvalitatívnu úroveň projektu predloženého v rámci </w:t>
            </w:r>
            <w:proofErr w:type="spellStart"/>
            <w:r w:rsidRPr="00771033">
              <w:rPr>
                <w:rFonts w:ascii="Arial" w:hAnsi="Arial" w:cs="Arial"/>
                <w:bCs/>
                <w:sz w:val="20"/>
                <w:szCs w:val="20"/>
              </w:rPr>
              <w:t>ŽoPr</w:t>
            </w:r>
            <w:proofErr w:type="spellEnd"/>
            <w:r w:rsidRPr="00771033">
              <w:rPr>
                <w:rFonts w:ascii="Arial" w:hAnsi="Arial" w:cs="Arial"/>
                <w:bCs/>
                <w:sz w:val="20"/>
                <w:szCs w:val="20"/>
              </w:rPr>
              <w:t>.</w:t>
            </w:r>
            <w:r>
              <w:rPr>
                <w:rFonts w:ascii="Arial" w:hAnsi="Arial" w:cs="Arial"/>
                <w:bCs/>
                <w:sz w:val="20"/>
                <w:szCs w:val="20"/>
              </w:rPr>
              <w:t xml:space="preserve"> Ich aplikáciou sa určuje zostupné poradie </w:t>
            </w:r>
            <w:proofErr w:type="spellStart"/>
            <w:r>
              <w:rPr>
                <w:rFonts w:ascii="Arial" w:hAnsi="Arial" w:cs="Arial"/>
                <w:bCs/>
                <w:sz w:val="20"/>
                <w:szCs w:val="20"/>
              </w:rPr>
              <w:t>ŽoPr</w:t>
            </w:r>
            <w:proofErr w:type="spellEnd"/>
            <w:r>
              <w:rPr>
                <w:rFonts w:ascii="Arial" w:hAnsi="Arial" w:cs="Arial"/>
                <w:bCs/>
                <w:sz w:val="20"/>
                <w:szCs w:val="20"/>
              </w:rPr>
              <w:t xml:space="preserve"> (od </w:t>
            </w:r>
            <w:proofErr w:type="spellStart"/>
            <w:r>
              <w:rPr>
                <w:rFonts w:ascii="Arial" w:hAnsi="Arial" w:cs="Arial"/>
                <w:bCs/>
                <w:sz w:val="20"/>
                <w:szCs w:val="20"/>
              </w:rPr>
              <w:t>ŽoPr</w:t>
            </w:r>
            <w:proofErr w:type="spellEnd"/>
            <w:r>
              <w:rPr>
                <w:rFonts w:ascii="Arial" w:hAnsi="Arial" w:cs="Arial"/>
                <w:bCs/>
                <w:sz w:val="20"/>
                <w:szCs w:val="20"/>
              </w:rPr>
              <w:t xml:space="preserve"> z najvyšším počtom bodov po </w:t>
            </w:r>
            <w:proofErr w:type="spellStart"/>
            <w:r>
              <w:rPr>
                <w:rFonts w:ascii="Arial" w:hAnsi="Arial" w:cs="Arial"/>
                <w:bCs/>
                <w:sz w:val="20"/>
                <w:szCs w:val="20"/>
              </w:rPr>
              <w:t>ŽoPr</w:t>
            </w:r>
            <w:proofErr w:type="spellEnd"/>
            <w:r>
              <w:rPr>
                <w:rFonts w:ascii="Arial" w:hAnsi="Arial" w:cs="Arial"/>
                <w:bCs/>
                <w:sz w:val="20"/>
                <w:szCs w:val="20"/>
              </w:rPr>
              <w:t xml:space="preserve">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Cieľom rozlišovacích kritérií je určiť konečné poradie </w:t>
            </w:r>
            <w:proofErr w:type="spellStart"/>
            <w:r>
              <w:rPr>
                <w:rFonts w:ascii="Arial" w:hAnsi="Arial" w:cs="Arial"/>
                <w:bCs/>
                <w:sz w:val="20"/>
                <w:szCs w:val="20"/>
              </w:rPr>
              <w:t>ŽoPr</w:t>
            </w:r>
            <w:proofErr w:type="spellEnd"/>
            <w:r>
              <w:rPr>
                <w:rFonts w:ascii="Arial" w:hAnsi="Arial" w:cs="Arial"/>
                <w:bCs/>
                <w:sz w:val="20"/>
                <w:szCs w:val="20"/>
              </w:rPr>
              <w:t xml:space="preserve"> v prípadoch, kedy sa na hranici alokácie určenej výzvou nachádzajú dve alebo viaceré </w:t>
            </w:r>
            <w:proofErr w:type="spellStart"/>
            <w:r>
              <w:rPr>
                <w:rFonts w:ascii="Arial" w:hAnsi="Arial" w:cs="Arial"/>
                <w:bCs/>
                <w:sz w:val="20"/>
                <w:szCs w:val="20"/>
              </w:rPr>
              <w:t>ŽoPr</w:t>
            </w:r>
            <w:proofErr w:type="spellEnd"/>
            <w:r>
              <w:rPr>
                <w:rFonts w:ascii="Arial" w:hAnsi="Arial" w:cs="Arial"/>
                <w:bCs/>
                <w:sz w:val="20"/>
                <w:szCs w:val="20"/>
              </w:rPr>
              <w:t>.,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46781E64" w14:textId="562514EF" w:rsidR="00A234DE" w:rsidRDefault="00997F82" w:rsidP="00A234DE">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sidR="00A234DE">
              <w:rPr>
                <w:rFonts w:ascii="Arial" w:hAnsi="Arial" w:cs="Arial"/>
                <w:bCs/>
                <w:sz w:val="20"/>
                <w:szCs w:val="20"/>
              </w:rPr>
              <w:t>.</w:t>
            </w:r>
          </w:p>
          <w:p w14:paraId="2EE71328" w14:textId="77777777" w:rsidR="00A234DE" w:rsidRDefault="00A234DE" w:rsidP="00A234DE">
            <w:pPr>
              <w:widowControl w:val="0"/>
              <w:spacing w:after="0" w:line="240" w:lineRule="auto"/>
              <w:jc w:val="both"/>
              <w:rPr>
                <w:rFonts w:ascii="Arial" w:hAnsi="Arial" w:cs="Arial"/>
                <w:b/>
                <w:bCs/>
                <w:sz w:val="20"/>
                <w:szCs w:val="20"/>
              </w:rPr>
            </w:pPr>
          </w:p>
          <w:p w14:paraId="36ED1A8A" w14:textId="03A01234" w:rsidR="00997F82" w:rsidRPr="00A234DE" w:rsidRDefault="00997F82" w:rsidP="00A234DE">
            <w:pPr>
              <w:widowControl w:val="0"/>
              <w:spacing w:after="0" w:line="240" w:lineRule="auto"/>
              <w:jc w:val="both"/>
              <w:rPr>
                <w:rFonts w:ascii="Arial" w:hAnsi="Arial" w:cs="Arial"/>
                <w:bCs/>
                <w:sz w:val="20"/>
                <w:szCs w:val="20"/>
              </w:rPr>
            </w:pPr>
            <w:r w:rsidRPr="00A234DE">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0665321E"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lastRenderedPageBreak/>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del w:id="101" w:author="Autor">
              <w:r w:rsidRPr="001B23D7" w:rsidDel="00950EDC">
                <w:rPr>
                  <w:rFonts w:ascii="Arial" w:hAnsi="Arial" w:cs="Arial"/>
                  <w:bCs/>
                  <w:sz w:val="20"/>
                  <w:szCs w:val="20"/>
                </w:rPr>
                <w:delText>5</w:delText>
              </w:r>
            </w:del>
            <w:ins w:id="102" w:author="Autor">
              <w:r w:rsidR="00950EDC">
                <w:rPr>
                  <w:rFonts w:ascii="Arial" w:hAnsi="Arial" w:cs="Arial"/>
                  <w:bCs/>
                  <w:sz w:val="20"/>
                  <w:szCs w:val="20"/>
                </w:rPr>
                <w:t>3</w:t>
              </w:r>
            </w:ins>
            <w:r w:rsidRPr="001B23D7">
              <w:rPr>
                <w:rFonts w:ascii="Arial" w:hAnsi="Arial" w:cs="Arial"/>
                <w:bCs/>
                <w:sz w:val="20"/>
                <w:szCs w:val="20"/>
              </w:rPr>
              <w:t xml:space="preserve"> rokov predchádzajúcich dňu predloženia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Termín podania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098E46D5"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0" w:history="1">
              <w:r w:rsidR="001E7F00">
                <w:rPr>
                  <w:rStyle w:val="Hypertextovprepojenie"/>
                </w:rPr>
                <w:t>https://www.ip.gov.sk/app/registerNZ/</w:t>
              </w:r>
            </w:hyperlink>
            <w:r w:rsidR="001F4CCC">
              <w:rPr>
                <w:rStyle w:val="Hypertextovprepojenie"/>
                <w:rFonts w:cs="Arial"/>
                <w:bCs/>
                <w:sz w:val="20"/>
                <w:szCs w:val="20"/>
              </w:rPr>
              <w:t>,</w:t>
            </w:r>
            <w:r>
              <w:rPr>
                <w:rFonts w:ascii="Arial" w:hAnsi="Arial" w:cs="Arial"/>
                <w:bCs/>
                <w:sz w:val="20"/>
                <w:szCs w:val="20"/>
              </w:rPr>
              <w:t xml:space="preserve"> </w:t>
            </w:r>
            <w:hyperlink w:history="1"/>
          </w:p>
        </w:tc>
      </w:tr>
      <w:tr w:rsidR="00997F82" w:rsidRPr="0069258C" w:rsidDel="00BB6E66" w14:paraId="0BDE5DFC" w14:textId="1EBD871B" w:rsidTr="00687273">
        <w:trPr>
          <w:trHeight w:val="287"/>
          <w:del w:id="103" w:author="Autor"/>
        </w:trPr>
        <w:tc>
          <w:tcPr>
            <w:tcW w:w="9776" w:type="dxa"/>
            <w:shd w:val="clear" w:color="auto" w:fill="F2F2F2" w:themeFill="background1" w:themeFillShade="F2"/>
            <w:vAlign w:val="center"/>
          </w:tcPr>
          <w:p w14:paraId="58212D94" w14:textId="167EEFAD" w:rsidR="00997F82" w:rsidRPr="006D71F3" w:rsidDel="00BB6E66" w:rsidRDefault="00997F82" w:rsidP="00997F82">
            <w:pPr>
              <w:pStyle w:val="Odsekzoznamu"/>
              <w:keepNext/>
              <w:numPr>
                <w:ilvl w:val="0"/>
                <w:numId w:val="6"/>
              </w:numPr>
              <w:spacing w:before="120" w:after="120" w:line="240" w:lineRule="auto"/>
              <w:ind w:left="504" w:right="85" w:hanging="357"/>
              <w:contextualSpacing w:val="0"/>
              <w:rPr>
                <w:del w:id="104" w:author="Autor"/>
                <w:rFonts w:ascii="Arial" w:hAnsi="Arial" w:cs="Arial"/>
                <w:b/>
                <w:sz w:val="20"/>
                <w:szCs w:val="20"/>
              </w:rPr>
            </w:pPr>
            <w:del w:id="105" w:author="Autor">
              <w:r w:rsidDel="00BB6E66">
                <w:rPr>
                  <w:rFonts w:ascii="Arial" w:hAnsi="Arial" w:cs="Arial"/>
                  <w:b/>
                  <w:sz w:val="20"/>
                  <w:szCs w:val="20"/>
                </w:rPr>
                <w:lastRenderedPageBreak/>
                <w:delText>Vyhlásené</w:delText>
              </w:r>
              <w:r w:rsidRPr="001B23D7" w:rsidDel="00BB6E66">
                <w:rPr>
                  <w:rFonts w:ascii="Arial" w:hAnsi="Arial" w:cs="Arial"/>
                  <w:b/>
                  <w:sz w:val="20"/>
                  <w:szCs w:val="20"/>
                </w:rPr>
                <w:delText xml:space="preserve"> VO na hlavn</w:delText>
              </w:r>
              <w:r w:rsidDel="00BB6E66">
                <w:rPr>
                  <w:rFonts w:ascii="Arial" w:hAnsi="Arial" w:cs="Arial"/>
                  <w:b/>
                  <w:sz w:val="20"/>
                  <w:szCs w:val="20"/>
                </w:rPr>
                <w:delText>ú</w:delText>
              </w:r>
              <w:r w:rsidRPr="001B23D7" w:rsidDel="00BB6E66">
                <w:rPr>
                  <w:rFonts w:ascii="Arial" w:hAnsi="Arial" w:cs="Arial"/>
                  <w:b/>
                  <w:sz w:val="20"/>
                  <w:szCs w:val="20"/>
                </w:rPr>
                <w:delText xml:space="preserve"> aktivit</w:delText>
              </w:r>
              <w:r w:rsidDel="00BB6E66">
                <w:rPr>
                  <w:rFonts w:ascii="Arial" w:hAnsi="Arial" w:cs="Arial"/>
                  <w:b/>
                  <w:sz w:val="20"/>
                  <w:szCs w:val="20"/>
                </w:rPr>
                <w:delText>u</w:delText>
              </w:r>
              <w:r w:rsidRPr="001B23D7" w:rsidDel="00BB6E66">
                <w:rPr>
                  <w:rFonts w:ascii="Arial" w:hAnsi="Arial" w:cs="Arial"/>
                  <w:b/>
                  <w:sz w:val="20"/>
                  <w:szCs w:val="20"/>
                </w:rPr>
                <w:delText xml:space="preserve"> projektu</w:delText>
              </w:r>
            </w:del>
          </w:p>
        </w:tc>
      </w:tr>
      <w:tr w:rsidR="00997F82" w:rsidRPr="006A79F0" w:rsidDel="00BB6E66" w14:paraId="531FAC2C" w14:textId="137B069E" w:rsidTr="00687273">
        <w:trPr>
          <w:del w:id="106" w:author="Autor"/>
        </w:trPr>
        <w:tc>
          <w:tcPr>
            <w:tcW w:w="9776" w:type="dxa"/>
            <w:shd w:val="clear" w:color="auto" w:fill="auto"/>
          </w:tcPr>
          <w:p w14:paraId="6CC85081" w14:textId="3942932D" w:rsidR="00997F82" w:rsidRPr="00D3520C" w:rsidDel="00BB6E66" w:rsidRDefault="00997F82" w:rsidP="00465C96">
            <w:pPr>
              <w:pStyle w:val="Odsekzoznamu"/>
              <w:keepNext/>
              <w:widowControl w:val="0"/>
              <w:spacing w:before="120" w:after="120" w:line="240" w:lineRule="auto"/>
              <w:ind w:left="85" w:right="85"/>
              <w:contextualSpacing w:val="0"/>
              <w:jc w:val="both"/>
              <w:rPr>
                <w:del w:id="107" w:author="Autor"/>
                <w:rFonts w:ascii="Arial" w:hAnsi="Arial" w:cs="Arial"/>
                <w:b/>
                <w:bCs/>
                <w:sz w:val="20"/>
                <w:szCs w:val="20"/>
              </w:rPr>
            </w:pPr>
            <w:del w:id="108" w:author="Autor">
              <w:r w:rsidRPr="00D3520C" w:rsidDel="00BB6E66">
                <w:rPr>
                  <w:rFonts w:ascii="Arial" w:hAnsi="Arial" w:cs="Arial"/>
                  <w:b/>
                  <w:bCs/>
                  <w:sz w:val="20"/>
                  <w:szCs w:val="20"/>
                </w:rPr>
                <w:delText>Opis podmienky:</w:delText>
              </w:r>
            </w:del>
          </w:p>
          <w:p w14:paraId="5BC55B66" w14:textId="158BE421" w:rsidR="00997F82" w:rsidDel="00BB6E66" w:rsidRDefault="00997F82" w:rsidP="00905190">
            <w:pPr>
              <w:pStyle w:val="Odsekzoznamu"/>
              <w:widowControl w:val="0"/>
              <w:spacing w:before="120" w:after="120" w:line="240" w:lineRule="auto"/>
              <w:ind w:left="85" w:right="85"/>
              <w:contextualSpacing w:val="0"/>
              <w:jc w:val="both"/>
              <w:rPr>
                <w:del w:id="109" w:author="Autor"/>
                <w:rFonts w:ascii="Arial" w:hAnsi="Arial" w:cs="Arial"/>
                <w:bCs/>
                <w:sz w:val="20"/>
                <w:szCs w:val="20"/>
              </w:rPr>
            </w:pPr>
            <w:del w:id="110" w:author="Autor">
              <w:r w:rsidRPr="00D3520C" w:rsidDel="00BB6E66">
                <w:rPr>
                  <w:rFonts w:ascii="Arial" w:hAnsi="Arial" w:cs="Arial"/>
                  <w:bCs/>
                  <w:sz w:val="20"/>
                  <w:szCs w:val="20"/>
                </w:rPr>
                <w:delText>Žiadateľ je povinný najneskôr ku dňu predloženia ŽoPr vyhlásiť verejné obstarávanie súvisiace s</w:delText>
              </w:r>
              <w:r w:rsidDel="00BB6E66">
                <w:rPr>
                  <w:rFonts w:ascii="Arial" w:hAnsi="Arial" w:cs="Arial"/>
                  <w:bCs/>
                  <w:sz w:val="20"/>
                  <w:szCs w:val="20"/>
                </w:rPr>
                <w:delText> </w:delText>
              </w:r>
              <w:r w:rsidRPr="00D3520C" w:rsidDel="00BB6E66">
                <w:rPr>
                  <w:rFonts w:ascii="Arial" w:hAnsi="Arial" w:cs="Arial"/>
                  <w:bCs/>
                  <w:sz w:val="20"/>
                  <w:szCs w:val="20"/>
                </w:rPr>
                <w:delText>predmetom projektu.</w:delText>
              </w:r>
            </w:del>
          </w:p>
          <w:p w14:paraId="3D503FAE" w14:textId="1594C9B7" w:rsidR="00997F82" w:rsidRPr="00D3520C" w:rsidDel="00BB6E66" w:rsidRDefault="00997F82" w:rsidP="00905190">
            <w:pPr>
              <w:pStyle w:val="Odsekzoznamu"/>
              <w:widowControl w:val="0"/>
              <w:spacing w:before="120" w:after="120" w:line="240" w:lineRule="auto"/>
              <w:ind w:left="85" w:right="85"/>
              <w:contextualSpacing w:val="0"/>
              <w:jc w:val="both"/>
              <w:rPr>
                <w:del w:id="111" w:author="Autor"/>
                <w:rFonts w:ascii="Arial" w:hAnsi="Arial" w:cs="Arial"/>
                <w:bCs/>
                <w:sz w:val="20"/>
                <w:szCs w:val="20"/>
              </w:rPr>
            </w:pPr>
            <w:del w:id="112" w:author="Autor">
              <w:r w:rsidDel="00BB6E66">
                <w:rPr>
                  <w:rFonts w:ascii="Arial" w:hAnsi="Arial" w:cs="Arial"/>
                  <w:bCs/>
                  <w:sz w:val="20"/>
                  <w:szCs w:val="20"/>
                </w:rPr>
                <w:delText>V prípade zákaziek, ktoré nespadajú pod zákon o verejnom obstarávaní sa na takéto obstarávanie vzťahuje táto podmienka poskytnutia príspevku rovnako, t.j. žiadateľ musí začať proces obstarávania mimo zákona o verejnom obstarávaní najneskôr ku dňu predloženia ŽoPr.</w:delText>
              </w:r>
            </w:del>
          </w:p>
          <w:p w14:paraId="4AA7D811" w14:textId="19428B65" w:rsidR="00997F82" w:rsidDel="00BB6E66" w:rsidRDefault="00997F82" w:rsidP="00905190">
            <w:pPr>
              <w:pStyle w:val="Odsekzoznamu"/>
              <w:widowControl w:val="0"/>
              <w:spacing w:before="120" w:after="120" w:line="240" w:lineRule="auto"/>
              <w:ind w:left="85" w:right="85"/>
              <w:contextualSpacing w:val="0"/>
              <w:jc w:val="both"/>
              <w:rPr>
                <w:del w:id="113" w:author="Autor"/>
                <w:rFonts w:ascii="Arial" w:hAnsi="Arial" w:cs="Arial"/>
                <w:bCs/>
                <w:sz w:val="20"/>
                <w:szCs w:val="20"/>
              </w:rPr>
            </w:pPr>
            <w:del w:id="114" w:author="Autor">
              <w:r w:rsidRPr="00D3520C" w:rsidDel="00BB6E66">
                <w:rPr>
                  <w:rFonts w:ascii="Arial" w:hAnsi="Arial" w:cs="Arial"/>
                  <w:bCs/>
                  <w:sz w:val="20"/>
                  <w:szCs w:val="20"/>
                </w:rPr>
                <w:delTex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delText>
              </w:r>
            </w:del>
          </w:p>
          <w:p w14:paraId="2418E68F" w14:textId="7343278B" w:rsidR="00997F82" w:rsidDel="00BB6E66" w:rsidRDefault="00997F82" w:rsidP="00905190">
            <w:pPr>
              <w:pStyle w:val="Odsekzoznamu"/>
              <w:widowControl w:val="0"/>
              <w:spacing w:before="120" w:after="120" w:line="240" w:lineRule="auto"/>
              <w:ind w:left="85" w:right="85"/>
              <w:contextualSpacing w:val="0"/>
              <w:jc w:val="both"/>
              <w:rPr>
                <w:del w:id="115" w:author="Autor"/>
                <w:rFonts w:ascii="Arial" w:hAnsi="Arial" w:cs="Arial"/>
                <w:bCs/>
                <w:sz w:val="20"/>
                <w:szCs w:val="20"/>
              </w:rPr>
            </w:pPr>
            <w:del w:id="116" w:author="Autor">
              <w:r w:rsidDel="00BB6E66">
                <w:rPr>
                  <w:rFonts w:ascii="Arial" w:hAnsi="Arial" w:cs="Arial"/>
                  <w:bCs/>
                  <w:sz w:val="20"/>
                  <w:szCs w:val="20"/>
                </w:rPr>
                <w:delTex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w:delText>
              </w:r>
              <w:r w:rsidRPr="00D3520C" w:rsidDel="00BB6E66">
                <w:rPr>
                  <w:rFonts w:ascii="Arial" w:hAnsi="Arial" w:cs="Arial"/>
                  <w:bCs/>
                  <w:sz w:val="20"/>
                  <w:szCs w:val="20"/>
                </w:rPr>
                <w:delText>bstarávanie sa považuje za vyhl</w:delText>
              </w:r>
              <w:r w:rsidDel="00BB6E66">
                <w:rPr>
                  <w:rFonts w:ascii="Arial" w:hAnsi="Arial" w:cs="Arial"/>
                  <w:bCs/>
                  <w:sz w:val="20"/>
                  <w:szCs w:val="20"/>
                </w:rPr>
                <w:delText>ásené dňom uverejnenia výzvy na predkladanie ponúk.</w:delText>
              </w:r>
            </w:del>
          </w:p>
          <w:p w14:paraId="6A51C261" w14:textId="2673C2B4" w:rsidR="00997F82" w:rsidDel="00BB6E66" w:rsidRDefault="00997F82" w:rsidP="00905190">
            <w:pPr>
              <w:pStyle w:val="Odsekzoznamu"/>
              <w:widowControl w:val="0"/>
              <w:spacing w:before="120" w:after="120" w:line="240" w:lineRule="auto"/>
              <w:ind w:left="85" w:right="85"/>
              <w:contextualSpacing w:val="0"/>
              <w:jc w:val="both"/>
              <w:rPr>
                <w:del w:id="117" w:author="Autor"/>
                <w:rFonts w:ascii="Arial" w:hAnsi="Arial" w:cs="Arial"/>
                <w:bCs/>
                <w:sz w:val="20"/>
                <w:szCs w:val="20"/>
              </w:rPr>
            </w:pPr>
            <w:del w:id="118" w:author="Autor">
              <w:r w:rsidDel="00BB6E66">
                <w:rPr>
                  <w:rFonts w:ascii="Arial" w:hAnsi="Arial" w:cs="Arial"/>
                  <w:bCs/>
                  <w:sz w:val="20"/>
                  <w:szCs w:val="20"/>
                </w:rPr>
                <w:delText>Žiadateľ je povinný realizovať verejné obstarávanie</w:delText>
              </w:r>
              <w:r w:rsidRPr="00771033" w:rsidDel="00BB6E66">
                <w:rPr>
                  <w:rFonts w:ascii="Arial" w:hAnsi="Arial" w:cs="Arial"/>
                  <w:bCs/>
                  <w:sz w:val="20"/>
                  <w:szCs w:val="20"/>
                </w:rPr>
                <w:delText xml:space="preserve"> v súlade so zákonom o verejnom obstarávaní a</w:delText>
              </w:r>
              <w:r w:rsidDel="00BB6E66">
                <w:rPr>
                  <w:rFonts w:ascii="Arial" w:hAnsi="Arial" w:cs="Arial"/>
                  <w:bCs/>
                  <w:sz w:val="20"/>
                  <w:szCs w:val="20"/>
                </w:rPr>
                <w:delText> </w:delText>
              </w:r>
              <w:r w:rsidRPr="00771033" w:rsidDel="00BB6E66">
                <w:rPr>
                  <w:rFonts w:ascii="Arial" w:hAnsi="Arial" w:cs="Arial"/>
                  <w:bCs/>
                  <w:sz w:val="20"/>
                  <w:szCs w:val="20"/>
                </w:rPr>
                <w:delText>usmerneniami RO k procesom verejného obstarávania</w:delText>
              </w:r>
              <w:r w:rsidDel="00BB6E66">
                <w:rPr>
                  <w:rFonts w:ascii="Arial" w:hAnsi="Arial" w:cs="Arial"/>
                  <w:bCs/>
                  <w:sz w:val="20"/>
                  <w:szCs w:val="20"/>
                </w:rPr>
                <w:delText>.</w:delText>
              </w:r>
            </w:del>
          </w:p>
          <w:p w14:paraId="000810B5" w14:textId="4225B9D8" w:rsidR="00715D4A" w:rsidDel="00BB6E66" w:rsidRDefault="00997F82" w:rsidP="00905190">
            <w:pPr>
              <w:pStyle w:val="Odsekzoznamu"/>
              <w:widowControl w:val="0"/>
              <w:spacing w:before="120" w:after="120" w:line="240" w:lineRule="auto"/>
              <w:ind w:left="85" w:right="85"/>
              <w:contextualSpacing w:val="0"/>
              <w:jc w:val="both"/>
              <w:rPr>
                <w:del w:id="119" w:author="Autor"/>
                <w:rFonts w:ascii="Arial" w:hAnsi="Arial" w:cs="Arial"/>
                <w:bCs/>
                <w:sz w:val="20"/>
                <w:szCs w:val="20"/>
              </w:rPr>
            </w:pPr>
            <w:del w:id="120" w:author="Autor">
              <w:r w:rsidDel="00BB6E66">
                <w:rPr>
                  <w:rFonts w:ascii="Arial" w:hAnsi="Arial" w:cs="Arial"/>
                  <w:bCs/>
                  <w:sz w:val="20"/>
                  <w:szCs w:val="20"/>
                </w:rPr>
                <w:delText>Usmernenie RO k procesom verejného obstarávania:</w:delText>
              </w:r>
            </w:del>
          </w:p>
          <w:p w14:paraId="5D9AF98C" w14:textId="42934F1A" w:rsidR="00997F82" w:rsidRPr="00A047C9" w:rsidDel="00BB6E66" w:rsidRDefault="0076403B" w:rsidP="00905190">
            <w:pPr>
              <w:pStyle w:val="Odsekzoznamu"/>
              <w:widowControl w:val="0"/>
              <w:spacing w:before="120" w:after="120" w:line="240" w:lineRule="auto"/>
              <w:ind w:left="85" w:right="85"/>
              <w:contextualSpacing w:val="0"/>
              <w:jc w:val="both"/>
              <w:rPr>
                <w:del w:id="121" w:author="Autor"/>
                <w:rFonts w:ascii="Arial" w:hAnsi="Arial" w:cs="Arial"/>
                <w:bCs/>
                <w:sz w:val="20"/>
                <w:szCs w:val="20"/>
              </w:rPr>
            </w:pPr>
            <w:del w:id="122" w:author="Autor">
              <w:r w:rsidDel="00BB6E66">
                <w:fldChar w:fldCharType="begin"/>
              </w:r>
              <w:r w:rsidDel="00BB6E66">
                <w:delInstrText xml:space="preserve"> HYPERLINK "http://www.mpsr.sk/index.php?navID=1121&amp;navID2=1121&amp;sID=67&amp;id=10956" </w:delInstrText>
              </w:r>
              <w:r w:rsidDel="00BB6E66">
                <w:fldChar w:fldCharType="separate"/>
              </w:r>
              <w:r w:rsidR="00997F82" w:rsidRPr="00162DA5" w:rsidDel="00BB6E66">
                <w:rPr>
                  <w:rStyle w:val="Hypertextovprepojenie"/>
                  <w:rFonts w:cs="Arial"/>
                  <w:bCs/>
                  <w:sz w:val="20"/>
                  <w:szCs w:val="20"/>
                </w:rPr>
                <w:delText>http://www.mpsr.sk/index.php?navID=1121&amp;navID2=1121&amp;sID=67&amp;id=10956</w:delText>
              </w:r>
              <w:r w:rsidDel="00BB6E66">
                <w:rPr>
                  <w:rStyle w:val="Hypertextovprepojenie"/>
                  <w:rFonts w:cs="Arial"/>
                  <w:bCs/>
                  <w:sz w:val="20"/>
                  <w:szCs w:val="20"/>
                </w:rPr>
                <w:fldChar w:fldCharType="end"/>
              </w:r>
              <w:r w:rsidR="00997F82" w:rsidRPr="00771033" w:rsidDel="00BB6E66">
                <w:rPr>
                  <w:rFonts w:ascii="Arial" w:hAnsi="Arial" w:cs="Arial"/>
                  <w:bCs/>
                  <w:sz w:val="20"/>
                  <w:szCs w:val="20"/>
                </w:rPr>
                <w:delText>.</w:delText>
              </w:r>
            </w:del>
          </w:p>
          <w:p w14:paraId="1D6468CC" w14:textId="6563621A" w:rsidR="00997F82" w:rsidDel="00BB6E66" w:rsidRDefault="00997F82" w:rsidP="00905190">
            <w:pPr>
              <w:pStyle w:val="Odsekzoznamu"/>
              <w:keepNext/>
              <w:widowControl w:val="0"/>
              <w:spacing w:before="240" w:after="120" w:line="240" w:lineRule="auto"/>
              <w:ind w:left="85" w:right="85"/>
              <w:contextualSpacing w:val="0"/>
              <w:jc w:val="both"/>
              <w:rPr>
                <w:del w:id="123" w:author="Autor"/>
                <w:rFonts w:ascii="Arial" w:hAnsi="Arial" w:cs="Arial"/>
                <w:b/>
                <w:bCs/>
                <w:sz w:val="20"/>
                <w:szCs w:val="20"/>
              </w:rPr>
            </w:pPr>
            <w:del w:id="124" w:author="Autor">
              <w:r w:rsidRPr="00D3520C" w:rsidDel="00BB6E66">
                <w:rPr>
                  <w:rFonts w:ascii="Arial" w:hAnsi="Arial" w:cs="Arial"/>
                  <w:b/>
                  <w:bCs/>
                  <w:sz w:val="20"/>
                  <w:szCs w:val="20"/>
                </w:rPr>
                <w:delText>Forma preukázania:</w:delText>
              </w:r>
            </w:del>
          </w:p>
          <w:p w14:paraId="30151408" w14:textId="62FC9A13" w:rsidR="00997F82" w:rsidDel="00BB6E66" w:rsidRDefault="00997F82" w:rsidP="00905190">
            <w:pPr>
              <w:pStyle w:val="Odsekzoznamu"/>
              <w:widowControl w:val="0"/>
              <w:spacing w:before="120" w:after="120" w:line="240" w:lineRule="auto"/>
              <w:ind w:left="85" w:right="85"/>
              <w:contextualSpacing w:val="0"/>
              <w:jc w:val="both"/>
              <w:rPr>
                <w:del w:id="125" w:author="Autor"/>
                <w:rFonts w:ascii="Arial" w:hAnsi="Arial" w:cs="Arial"/>
                <w:bCs/>
                <w:sz w:val="20"/>
                <w:szCs w:val="20"/>
              </w:rPr>
            </w:pPr>
            <w:del w:id="126" w:author="Autor">
              <w:r w:rsidRPr="00E97223" w:rsidDel="00BB6E66">
                <w:rPr>
                  <w:rFonts w:ascii="Arial" w:hAnsi="Arial" w:cs="Arial"/>
                  <w:bCs/>
                  <w:sz w:val="20"/>
                  <w:szCs w:val="20"/>
                </w:rPr>
                <w:delText>Informácie</w:delText>
              </w:r>
              <w:r w:rsidDel="00BB6E66">
                <w:rPr>
                  <w:rFonts w:ascii="Arial" w:hAnsi="Arial" w:cs="Arial"/>
                  <w:bCs/>
                  <w:sz w:val="20"/>
                  <w:szCs w:val="20"/>
                </w:rPr>
                <w:delText xml:space="preserve"> uvedené v žiadosti o príspevok.</w:delText>
              </w:r>
            </w:del>
          </w:p>
          <w:p w14:paraId="33AE3A0B" w14:textId="57489442" w:rsidR="00997F82" w:rsidRPr="00D3520C" w:rsidDel="00BB6E66" w:rsidRDefault="00997F82" w:rsidP="00905190">
            <w:pPr>
              <w:pStyle w:val="Odsekzoznamu"/>
              <w:widowControl w:val="0"/>
              <w:spacing w:before="120" w:after="120" w:line="240" w:lineRule="auto"/>
              <w:ind w:left="85" w:right="85"/>
              <w:contextualSpacing w:val="0"/>
              <w:jc w:val="both"/>
              <w:rPr>
                <w:del w:id="127" w:author="Autor"/>
                <w:rFonts w:ascii="Arial" w:hAnsi="Arial" w:cs="Arial"/>
                <w:bCs/>
                <w:sz w:val="20"/>
                <w:szCs w:val="20"/>
              </w:rPr>
            </w:pPr>
            <w:del w:id="128" w:author="Autor">
              <w:r w:rsidRPr="00D3520C" w:rsidDel="00BB6E66">
                <w:rPr>
                  <w:rFonts w:ascii="Arial" w:hAnsi="Arial" w:cs="Arial"/>
                  <w:bCs/>
                  <w:sz w:val="20"/>
                  <w:szCs w:val="20"/>
                </w:rPr>
                <w:delText>Žiadateľ v rámci žiadosti o príspevok definuje typ verejného obstarávania, dátum jeho vyhlásenia a</w:delText>
              </w:r>
              <w:r w:rsidDel="00BB6E66">
                <w:rPr>
                  <w:rFonts w:ascii="Arial" w:hAnsi="Arial" w:cs="Arial"/>
                  <w:bCs/>
                  <w:sz w:val="20"/>
                  <w:szCs w:val="20"/>
                </w:rPr>
                <w:delText> </w:delText>
              </w:r>
              <w:r w:rsidRPr="00D3520C" w:rsidDel="00BB6E66">
                <w:rPr>
                  <w:rFonts w:ascii="Arial" w:hAnsi="Arial" w:cs="Arial"/>
                  <w:bCs/>
                  <w:sz w:val="20"/>
                  <w:szCs w:val="20"/>
                </w:rPr>
                <w:delText xml:space="preserve">odkaz na webové sídlo, kde sa nachádza oznámenie, alebo iný obdobný dokument preukazujúci </w:delText>
              </w:r>
              <w:r w:rsidDel="00BB6E66">
                <w:rPr>
                  <w:rFonts w:ascii="Arial" w:hAnsi="Arial" w:cs="Arial"/>
                  <w:bCs/>
                  <w:sz w:val="20"/>
                  <w:szCs w:val="20"/>
                </w:rPr>
                <w:delText>vyhlásené verejné obstarávanie/obstarávanie.</w:delText>
              </w:r>
            </w:del>
          </w:p>
          <w:p w14:paraId="3DF5883F" w14:textId="5A83AEB1" w:rsidR="00997F82" w:rsidDel="00BB6E66" w:rsidRDefault="00997F82" w:rsidP="00905190">
            <w:pPr>
              <w:pStyle w:val="Odsekzoznamu"/>
              <w:widowControl w:val="0"/>
              <w:spacing w:before="240" w:after="120" w:line="240" w:lineRule="auto"/>
              <w:ind w:left="85" w:right="85"/>
              <w:contextualSpacing w:val="0"/>
              <w:jc w:val="both"/>
              <w:rPr>
                <w:del w:id="129" w:author="Autor"/>
                <w:rFonts w:ascii="Arial" w:hAnsi="Arial" w:cs="Arial"/>
                <w:b/>
                <w:bCs/>
                <w:sz w:val="20"/>
                <w:szCs w:val="20"/>
              </w:rPr>
            </w:pPr>
            <w:del w:id="130" w:author="Autor">
              <w:r w:rsidRPr="00D3520C" w:rsidDel="00BB6E66">
                <w:rPr>
                  <w:rFonts w:ascii="Arial" w:hAnsi="Arial" w:cs="Arial"/>
                  <w:b/>
                  <w:bCs/>
                  <w:sz w:val="20"/>
                  <w:szCs w:val="20"/>
                </w:rPr>
                <w:delText>Spôsob overenia:</w:delText>
              </w:r>
            </w:del>
          </w:p>
          <w:p w14:paraId="0F78A0F9" w14:textId="7F49AE1A" w:rsidR="00997F82" w:rsidDel="00BB6E66" w:rsidRDefault="00997F82" w:rsidP="00905190">
            <w:pPr>
              <w:pStyle w:val="Odsekzoznamu"/>
              <w:widowControl w:val="0"/>
              <w:spacing w:before="120" w:after="120" w:line="240" w:lineRule="auto"/>
              <w:ind w:left="85" w:right="85"/>
              <w:contextualSpacing w:val="0"/>
              <w:jc w:val="both"/>
              <w:rPr>
                <w:del w:id="131" w:author="Autor"/>
                <w:rFonts w:ascii="Arial" w:hAnsi="Arial" w:cs="Arial"/>
                <w:bCs/>
                <w:sz w:val="20"/>
                <w:szCs w:val="20"/>
              </w:rPr>
            </w:pPr>
            <w:del w:id="132" w:author="Autor">
              <w:r w:rsidRPr="00F27DBD" w:rsidDel="00BB6E66">
                <w:rPr>
                  <w:rFonts w:ascii="Arial" w:hAnsi="Arial" w:cs="Arial"/>
                  <w:bCs/>
                  <w:sz w:val="20"/>
                  <w:szCs w:val="20"/>
                </w:rPr>
                <w:delText>MAS overí podmienku na základe informácií uvedených vo formulári ŽoPr.</w:delText>
              </w:r>
            </w:del>
          </w:p>
          <w:p w14:paraId="21C419E5" w14:textId="1BCAF333" w:rsidR="00997F82" w:rsidDel="00BB6E66" w:rsidRDefault="00997F82" w:rsidP="00905190">
            <w:pPr>
              <w:pStyle w:val="Odsekzoznamu"/>
              <w:widowControl w:val="0"/>
              <w:spacing w:before="120" w:after="120" w:line="240" w:lineRule="auto"/>
              <w:ind w:left="85" w:right="85"/>
              <w:contextualSpacing w:val="0"/>
              <w:jc w:val="both"/>
              <w:rPr>
                <w:del w:id="133" w:author="Autor"/>
                <w:rFonts w:ascii="Arial" w:hAnsi="Arial" w:cs="Arial"/>
                <w:bCs/>
                <w:sz w:val="20"/>
                <w:szCs w:val="20"/>
              </w:rPr>
            </w:pPr>
            <w:del w:id="134" w:author="Autor">
              <w:r w:rsidDel="00BB6E66">
                <w:rPr>
                  <w:rFonts w:ascii="Arial" w:hAnsi="Arial" w:cs="Arial"/>
                  <w:bCs/>
                  <w:sz w:val="20"/>
                  <w:szCs w:val="20"/>
                </w:rPr>
                <w:delText>Kontrola postupov verejného obstarávania/obstarávani</w:delText>
              </w:r>
              <w:r w:rsidR="00EF6638" w:rsidDel="00BB6E66">
                <w:rPr>
                  <w:rFonts w:ascii="Arial" w:hAnsi="Arial" w:cs="Arial"/>
                  <w:bCs/>
                  <w:sz w:val="20"/>
                  <w:szCs w:val="20"/>
                </w:rPr>
                <w:delText>a</w:delText>
              </w:r>
              <w:r w:rsidDel="00BB6E66">
                <w:rPr>
                  <w:rFonts w:ascii="Arial" w:hAnsi="Arial" w:cs="Arial"/>
                  <w:bCs/>
                  <w:sz w:val="20"/>
                  <w:szCs w:val="20"/>
                </w:rPr>
                <w:delText xml:space="preserve"> v súlade so zákonom o verejnom obstarávaní a usmerneniami RO bude vykonaná po nadobudnutí účinnosti zmluvy o príspevku uzatvorenej s úspešným uchádzačom.</w:delText>
              </w:r>
            </w:del>
          </w:p>
          <w:p w14:paraId="7B222AD3" w14:textId="700943F1" w:rsidR="00997F82" w:rsidRPr="00D3520C" w:rsidDel="00BB6E66" w:rsidRDefault="00997F82" w:rsidP="00905190">
            <w:pPr>
              <w:pStyle w:val="Odsekzoznamu"/>
              <w:widowControl w:val="0"/>
              <w:spacing w:before="240" w:after="120" w:line="240" w:lineRule="auto"/>
              <w:ind w:left="85" w:right="85"/>
              <w:contextualSpacing w:val="0"/>
              <w:jc w:val="both"/>
              <w:rPr>
                <w:del w:id="135" w:author="Autor"/>
                <w:rFonts w:ascii="Arial" w:hAnsi="Arial" w:cs="Arial"/>
                <w:b/>
                <w:bCs/>
                <w:sz w:val="20"/>
                <w:szCs w:val="20"/>
              </w:rPr>
            </w:pPr>
            <w:del w:id="136" w:author="Autor">
              <w:r w:rsidRPr="00D3520C" w:rsidDel="00BB6E66">
                <w:rPr>
                  <w:rFonts w:ascii="Arial" w:hAnsi="Arial" w:cs="Arial"/>
                  <w:b/>
                  <w:bCs/>
                  <w:sz w:val="20"/>
                  <w:szCs w:val="20"/>
                </w:rPr>
                <w:delText>Upozornenie:</w:delText>
              </w:r>
            </w:del>
          </w:p>
          <w:p w14:paraId="68D1C92D" w14:textId="3B8FB762" w:rsidR="00997F82" w:rsidRPr="00D3520C" w:rsidDel="00BB6E66" w:rsidRDefault="00997F82" w:rsidP="00905190">
            <w:pPr>
              <w:pStyle w:val="Odsekzoznamu"/>
              <w:widowControl w:val="0"/>
              <w:spacing w:before="120" w:after="120" w:line="240" w:lineRule="auto"/>
              <w:ind w:left="85" w:right="85"/>
              <w:contextualSpacing w:val="0"/>
              <w:jc w:val="both"/>
              <w:rPr>
                <w:del w:id="137" w:author="Autor"/>
                <w:rFonts w:ascii="Arial" w:hAnsi="Arial" w:cs="Arial"/>
                <w:bCs/>
                <w:sz w:val="20"/>
                <w:szCs w:val="20"/>
              </w:rPr>
            </w:pPr>
            <w:del w:id="138" w:author="Autor">
              <w:r w:rsidRPr="00D3520C" w:rsidDel="00BB6E66">
                <w:rPr>
                  <w:rFonts w:ascii="Arial" w:hAnsi="Arial" w:cs="Arial"/>
                  <w:bCs/>
                  <w:sz w:val="20"/>
                  <w:szCs w:val="20"/>
                </w:rPr>
                <w:delText>MAS odporúča žiadateľovi, aby naviazal účinnosť zmluvy s dodávateľom na odkladaciu podmienku, ktorá spočíva v tom, že MAS vykoná kontrolu verejného obstarávania</w:delText>
              </w:r>
              <w:r w:rsidDel="00BB6E66">
                <w:rPr>
                  <w:rFonts w:ascii="Arial" w:hAnsi="Arial" w:cs="Arial"/>
                  <w:bCs/>
                  <w:sz w:val="20"/>
                  <w:szCs w:val="20"/>
                </w:rPr>
                <w:delText>/obstarávani</w:delText>
              </w:r>
              <w:r w:rsidR="00ED6D9F" w:rsidDel="00BB6E66">
                <w:rPr>
                  <w:rFonts w:ascii="Arial" w:hAnsi="Arial" w:cs="Arial"/>
                  <w:bCs/>
                  <w:sz w:val="20"/>
                  <w:szCs w:val="20"/>
                </w:rPr>
                <w:delText>a</w:delText>
              </w:r>
              <w:r w:rsidRPr="00D3520C" w:rsidDel="00BB6E66">
                <w:rPr>
                  <w:rFonts w:ascii="Arial" w:hAnsi="Arial" w:cs="Arial"/>
                  <w:bCs/>
                  <w:sz w:val="20"/>
                  <w:szCs w:val="20"/>
                </w:rPr>
                <w:delText xml:space="preserve"> bez identifikácie nedostatkov vo verejnom obstarávaní</w:delText>
              </w:r>
              <w:r w:rsidDel="00BB6E66">
                <w:rPr>
                  <w:rFonts w:ascii="Arial" w:hAnsi="Arial" w:cs="Arial"/>
                  <w:bCs/>
                  <w:sz w:val="20"/>
                  <w:szCs w:val="20"/>
                </w:rPr>
                <w:delText>/obstarávaní</w:delText>
              </w:r>
              <w:r w:rsidRPr="00D3520C" w:rsidDel="00BB6E66">
                <w:rPr>
                  <w:rFonts w:ascii="Arial" w:hAnsi="Arial" w:cs="Arial"/>
                  <w:bCs/>
                  <w:sz w:val="20"/>
                  <w:szCs w:val="20"/>
                </w:rPr>
                <w:delText>, ktoré by predstavovali potrebu zrušenia verejného obstarávania</w:delText>
              </w:r>
              <w:r w:rsidDel="00BB6E66">
                <w:rPr>
                  <w:rFonts w:ascii="Arial" w:hAnsi="Arial" w:cs="Arial"/>
                  <w:bCs/>
                  <w:sz w:val="20"/>
                  <w:szCs w:val="20"/>
                </w:rPr>
                <w:delText>/obstarávani</w:delText>
              </w:r>
              <w:r w:rsidR="00671CC6" w:rsidDel="00BB6E66">
                <w:rPr>
                  <w:rFonts w:ascii="Arial" w:hAnsi="Arial" w:cs="Arial"/>
                  <w:bCs/>
                  <w:sz w:val="20"/>
                  <w:szCs w:val="20"/>
                </w:rPr>
                <w:delText>a</w:delText>
              </w:r>
              <w:r w:rsidRPr="00D3520C" w:rsidDel="00BB6E66">
                <w:rPr>
                  <w:rFonts w:ascii="Arial" w:hAnsi="Arial" w:cs="Arial"/>
                  <w:bCs/>
                  <w:sz w:val="20"/>
                  <w:szCs w:val="20"/>
                </w:rPr>
                <w:delText xml:space="preserve"> alebo uplatnenia finančnej korekcie v dôsledku porušenia zákona o verejnom obstarávaní</w:delText>
              </w:r>
              <w:r w:rsidDel="00BB6E66">
                <w:rPr>
                  <w:rFonts w:ascii="Arial" w:hAnsi="Arial" w:cs="Arial"/>
                  <w:bCs/>
                  <w:sz w:val="20"/>
                  <w:szCs w:val="20"/>
                </w:rPr>
                <w:delText xml:space="preserve"> alebo usmernenia RO v oblasti verejného obstarávania/obstarávania</w:delText>
              </w:r>
              <w:r w:rsidRPr="00D3520C" w:rsidDel="00BB6E66">
                <w:rPr>
                  <w:rFonts w:ascii="Arial" w:hAnsi="Arial" w:cs="Arial"/>
                  <w:bCs/>
                  <w:sz w:val="20"/>
                  <w:szCs w:val="20"/>
                </w:rPr>
                <w:delText>.</w:delText>
              </w:r>
            </w:del>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38E384DB"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39" w:name="_Ref498795443"/>
            <w:r w:rsidRPr="002451DC">
              <w:rPr>
                <w:rFonts w:ascii="Arial" w:hAnsi="Arial" w:cs="Arial"/>
                <w:b/>
                <w:sz w:val="20"/>
                <w:szCs w:val="20"/>
              </w:rPr>
              <w:t xml:space="preserve">Podmienka mať povolenia na realizáciu </w:t>
            </w:r>
            <w:del w:id="140" w:author="Autor">
              <w:r w:rsidRPr="002451DC" w:rsidDel="00BB6E66">
                <w:rPr>
                  <w:rFonts w:ascii="Arial" w:hAnsi="Arial" w:cs="Arial"/>
                  <w:b/>
                  <w:sz w:val="20"/>
                  <w:szCs w:val="20"/>
                </w:rPr>
                <w:delText xml:space="preserve">aktivít </w:delText>
              </w:r>
            </w:del>
            <w:r w:rsidRPr="002451DC">
              <w:rPr>
                <w:rFonts w:ascii="Arial" w:hAnsi="Arial" w:cs="Arial"/>
                <w:b/>
                <w:sz w:val="20"/>
                <w:szCs w:val="20"/>
              </w:rPr>
              <w:t>projektu</w:t>
            </w:r>
            <w:bookmarkEnd w:id="139"/>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w:t>
            </w:r>
            <w:proofErr w:type="spellStart"/>
            <w:r>
              <w:rPr>
                <w:rFonts w:ascii="Arial" w:hAnsi="Arial" w:cs="Arial"/>
                <w:bCs/>
                <w:sz w:val="20"/>
                <w:szCs w:val="20"/>
              </w:rPr>
              <w:t>ŽoPr</w:t>
            </w:r>
            <w:proofErr w:type="spellEnd"/>
            <w:r>
              <w:rPr>
                <w:rFonts w:ascii="Arial" w:hAnsi="Arial" w:cs="Arial"/>
                <w:bCs/>
                <w:sz w:val="20"/>
                <w:szCs w:val="20"/>
              </w:rPr>
              <w:t>)</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w:t>
            </w:r>
            <w:proofErr w:type="spellStart"/>
            <w:r w:rsidRPr="0057058E">
              <w:rPr>
                <w:rFonts w:ascii="Arial" w:hAnsi="Arial" w:cs="Arial"/>
                <w:bCs/>
                <w:sz w:val="20"/>
                <w:szCs w:val="20"/>
              </w:rPr>
              <w:t>ŽoPr</w:t>
            </w:r>
            <w:proofErr w:type="spellEnd"/>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lastRenderedPageBreak/>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xml:space="preserve">, tak sa na príslušnú </w:t>
            </w:r>
            <w:proofErr w:type="spellStart"/>
            <w:r w:rsidRPr="005F050E">
              <w:rPr>
                <w:rFonts w:ascii="Arial" w:hAnsi="Arial" w:cs="Arial"/>
                <w:b/>
                <w:bCs/>
                <w:sz w:val="20"/>
                <w:szCs w:val="20"/>
              </w:rPr>
              <w:t>ŽoPr</w:t>
            </w:r>
            <w:proofErr w:type="spellEnd"/>
            <w:r w:rsidRPr="005F050E">
              <w:rPr>
                <w:rFonts w:ascii="Arial" w:hAnsi="Arial" w:cs="Arial"/>
                <w:b/>
                <w:bCs/>
                <w:sz w:val="20"/>
                <w:szCs w:val="20"/>
              </w:rPr>
              <w:t xml:space="preserve">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lastRenderedPageBreak/>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2AA9DAB6"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ins w:id="141" w:author="Autor">
              <w:r w:rsidR="00BB6E66">
                <w:rPr>
                  <w:rFonts w:ascii="Arial" w:hAnsi="Arial" w:cs="Arial"/>
                  <w:sz w:val="20"/>
                  <w:szCs w:val="20"/>
                  <w:lang w:eastAsia="en-US"/>
                </w:rPr>
                <w:t xml:space="preserve"> </w:t>
              </w:r>
              <w:r w:rsidR="00BB6E66" w:rsidRPr="000F7D6D">
                <w:rPr>
                  <w:rFonts w:ascii="Arial" w:hAnsi="Arial" w:cs="Arial"/>
                  <w:sz w:val="20"/>
                  <w:szCs w:val="20"/>
                  <w:lang w:eastAsia="en-US"/>
                </w:rPr>
                <w:t>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ins>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3F96D827"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w:t>
            </w:r>
            <w:r w:rsidRPr="00ED5AD4">
              <w:rPr>
                <w:rFonts w:ascii="Arial" w:hAnsi="Arial" w:cs="Arial"/>
                <w:sz w:val="20"/>
                <w:szCs w:val="20"/>
                <w:lang w:eastAsia="en-US"/>
              </w:rPr>
              <w:t xml:space="preserve">predloženým v rámci </w:t>
            </w:r>
            <w:r w:rsidRPr="006A6259">
              <w:rPr>
                <w:rFonts w:ascii="Arial" w:hAnsi="Arial" w:cs="Arial"/>
                <w:sz w:val="20"/>
                <w:szCs w:val="20"/>
                <w:lang w:eastAsia="en-US"/>
              </w:rPr>
              <w:t xml:space="preserve">podmienky poskytnutia príspevku č. </w:t>
            </w:r>
            <w:r w:rsidRPr="006A6259">
              <w:rPr>
                <w:rFonts w:ascii="Arial" w:hAnsi="Arial" w:cs="Arial"/>
                <w:sz w:val="20"/>
                <w:szCs w:val="20"/>
                <w:lang w:eastAsia="en-US"/>
              </w:rPr>
              <w:fldChar w:fldCharType="begin"/>
            </w:r>
            <w:r w:rsidRPr="006A6259">
              <w:rPr>
                <w:rFonts w:ascii="Arial" w:hAnsi="Arial" w:cs="Arial"/>
                <w:sz w:val="20"/>
                <w:szCs w:val="20"/>
                <w:lang w:eastAsia="en-US"/>
              </w:rPr>
              <w:instrText xml:space="preserve"> REF _Ref498795443 \r \h  \* MERGEFORMAT </w:instrText>
            </w:r>
            <w:r w:rsidRPr="006A6259">
              <w:rPr>
                <w:rFonts w:ascii="Arial" w:hAnsi="Arial" w:cs="Arial"/>
                <w:sz w:val="20"/>
                <w:szCs w:val="20"/>
                <w:lang w:eastAsia="en-US"/>
              </w:rPr>
            </w:r>
            <w:r w:rsidRPr="006A6259">
              <w:rPr>
                <w:rFonts w:ascii="Arial" w:hAnsi="Arial" w:cs="Arial"/>
                <w:sz w:val="20"/>
                <w:szCs w:val="20"/>
                <w:lang w:eastAsia="en-US"/>
              </w:rPr>
              <w:fldChar w:fldCharType="separate"/>
            </w:r>
            <w:r w:rsidRPr="006A6259">
              <w:rPr>
                <w:rFonts w:ascii="Arial" w:hAnsi="Arial" w:cs="Arial"/>
                <w:sz w:val="20"/>
                <w:szCs w:val="20"/>
                <w:lang w:eastAsia="en-US"/>
              </w:rPr>
              <w:t>1</w:t>
            </w:r>
            <w:r w:rsidRPr="006A6259">
              <w:rPr>
                <w:rFonts w:ascii="Arial" w:hAnsi="Arial" w:cs="Arial"/>
                <w:sz w:val="20"/>
                <w:szCs w:val="20"/>
                <w:lang w:eastAsia="en-US"/>
              </w:rPr>
              <w:fldChar w:fldCharType="end"/>
            </w:r>
            <w:ins w:id="142" w:author="Autor">
              <w:r w:rsidR="00BB6E66">
                <w:rPr>
                  <w:rFonts w:ascii="Arial" w:hAnsi="Arial" w:cs="Arial"/>
                  <w:sz w:val="20"/>
                  <w:szCs w:val="20"/>
                  <w:lang w:eastAsia="en-US"/>
                </w:rPr>
                <w:t>3</w:t>
              </w:r>
            </w:ins>
            <w:del w:id="143" w:author="Autor">
              <w:r w:rsidR="00ED5AD4" w:rsidRPr="006A6259" w:rsidDel="00BB6E66">
                <w:rPr>
                  <w:rFonts w:ascii="Arial" w:hAnsi="Arial" w:cs="Arial"/>
                  <w:sz w:val="20"/>
                  <w:szCs w:val="20"/>
                  <w:lang w:eastAsia="en-US"/>
                </w:rPr>
                <w:delText>4</w:delText>
              </w:r>
            </w:del>
            <w:r w:rsidR="00ED5AD4" w:rsidRPr="006A6259">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03CBA">
              <w:rPr>
                <w:rFonts w:ascii="Arial" w:hAnsi="Arial" w:cs="Arial"/>
                <w:bCs/>
                <w:sz w:val="20"/>
                <w:szCs w:val="20"/>
              </w:rPr>
              <w:t xml:space="preserve">Osobitná príloha </w:t>
            </w:r>
            <w:proofErr w:type="spellStart"/>
            <w:r w:rsidRPr="00003CBA">
              <w:rPr>
                <w:rFonts w:ascii="Arial" w:hAnsi="Arial" w:cs="Arial"/>
                <w:bCs/>
                <w:sz w:val="20"/>
                <w:szCs w:val="20"/>
              </w:rPr>
              <w:t>ŽoPr</w:t>
            </w:r>
            <w:proofErr w:type="spellEnd"/>
            <w:r w:rsidRPr="00003CBA">
              <w:rPr>
                <w:rFonts w:ascii="Arial" w:hAnsi="Arial" w:cs="Arial"/>
                <w:bCs/>
                <w:sz w:val="20"/>
                <w:szCs w:val="20"/>
              </w:rPr>
              <w:t xml:space="preserve">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44" w:name="_Ref498785182"/>
            <w:r w:rsidRPr="00A268F6">
              <w:rPr>
                <w:rFonts w:ascii="Arial" w:hAnsi="Arial" w:cs="Arial"/>
                <w:b/>
                <w:sz w:val="20"/>
                <w:szCs w:val="20"/>
              </w:rPr>
              <w:t>Maximálna a minimálna výška príspevku</w:t>
            </w:r>
            <w:bookmarkEnd w:id="144"/>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0BCA1C00"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A234DE">
              <w:rPr>
                <w:rFonts w:ascii="Arial" w:hAnsi="Arial" w:cs="Arial"/>
                <w:bCs/>
                <w:sz w:val="20"/>
                <w:szCs w:val="20"/>
              </w:rPr>
              <w:t>5 000</w:t>
            </w:r>
            <w:r>
              <w:rPr>
                <w:rFonts w:ascii="Arial" w:hAnsi="Arial" w:cs="Arial"/>
                <w:bCs/>
                <w:sz w:val="20"/>
                <w:szCs w:val="20"/>
              </w:rPr>
              <w:t xml:space="preserve"> EUR</w:t>
            </w:r>
          </w:p>
          <w:p w14:paraId="582FBBB1" w14:textId="63A0D73B"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A234DE">
              <w:rPr>
                <w:rFonts w:ascii="Arial" w:hAnsi="Arial" w:cs="Arial"/>
                <w:bCs/>
                <w:sz w:val="20"/>
                <w:szCs w:val="20"/>
              </w:rPr>
              <w:t>70 000</w:t>
            </w:r>
            <w:r>
              <w:rPr>
                <w:rFonts w:ascii="Arial" w:hAnsi="Arial" w:cs="Arial"/>
                <w:bCs/>
                <w:sz w:val="20"/>
                <w:szCs w:val="20"/>
              </w:rPr>
              <w:t xml:space="preserve">EUR </w:t>
            </w:r>
          </w:p>
          <w:p w14:paraId="5B7D6013" w14:textId="739753BD" w:rsidR="00BB6E66" w:rsidRPr="00BB6E66" w:rsidRDefault="00BB6E66" w:rsidP="00BB6E66">
            <w:pPr>
              <w:pStyle w:val="Odsekzoznamu"/>
              <w:spacing w:after="120" w:line="240" w:lineRule="auto"/>
              <w:ind w:left="85" w:right="85"/>
              <w:contextualSpacing w:val="0"/>
              <w:jc w:val="both"/>
              <w:rPr>
                <w:ins w:id="145" w:author="Autor"/>
                <w:rFonts w:ascii="Arial" w:hAnsi="Arial" w:cs="Arial"/>
                <w:bCs/>
                <w:sz w:val="20"/>
                <w:szCs w:val="20"/>
              </w:rPr>
            </w:pPr>
            <w:ins w:id="146" w:author="Autor">
              <w:r w:rsidRPr="000F7D6D">
                <w:rPr>
                  <w:rFonts w:ascii="Arial" w:hAnsi="Arial" w:cs="Arial"/>
                  <w:bCs/>
                  <w:sz w:val="20"/>
                  <w:szCs w:val="20"/>
                </w:rPr>
                <w:t>Maximálna výška celkových oprávnených výdavkov (ďalej aj „COV“) pre účely tejto výzvy, z ktorej žiadateľ môže žiadať príspevok je</w:t>
              </w:r>
              <w:r>
                <w:rPr>
                  <w:rFonts w:ascii="Arial" w:hAnsi="Arial" w:cs="Arial"/>
                  <w:bCs/>
                  <w:sz w:val="20"/>
                  <w:szCs w:val="20"/>
                </w:rPr>
                <w:t xml:space="preserve">: </w:t>
              </w:r>
              <w:r w:rsidRPr="00BB6E66">
                <w:rPr>
                  <w:rFonts w:ascii="Arial" w:hAnsi="Arial" w:cs="Arial"/>
                  <w:bCs/>
                  <w:sz w:val="20"/>
                  <w:szCs w:val="20"/>
                </w:rPr>
                <w:t>73 684,21</w:t>
              </w:r>
              <w:r w:rsidRPr="000F7D6D">
                <w:rPr>
                  <w:rFonts w:ascii="Arial" w:hAnsi="Arial" w:cs="Arial"/>
                  <w:bCs/>
                  <w:sz w:val="20"/>
                  <w:szCs w:val="20"/>
                </w:rPr>
                <w:t xml:space="preserve"> EUR. V prípade, ak sú výdavky projektu väčšie ako je táto suma, je potrebné rozpočet projektu zostaviť tak, že zvyšné výdavky (výdavky nad túto sumu) budú odčlenené do neoprávnených výdavkov a žiadaná výška príspevku bude vypočítaná iba z tejto max. výšky COV.</w:t>
              </w:r>
            </w:ins>
          </w:p>
          <w:p w14:paraId="4D57D342" w14:textId="7FEDA91B"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 xml:space="preserve">Osobitné prílohy </w:t>
            </w:r>
            <w:proofErr w:type="spellStart"/>
            <w:r w:rsidRPr="00D950D4">
              <w:rPr>
                <w:rFonts w:ascii="Arial" w:hAnsi="Arial" w:cs="Arial"/>
                <w:bCs/>
                <w:sz w:val="20"/>
                <w:szCs w:val="20"/>
              </w:rPr>
              <w:t>ŽoPr</w:t>
            </w:r>
            <w:proofErr w:type="spellEnd"/>
            <w:r w:rsidRPr="00D950D4">
              <w:rPr>
                <w:rFonts w:ascii="Arial" w:hAnsi="Arial" w:cs="Arial"/>
                <w:bCs/>
                <w:sz w:val="20"/>
                <w:szCs w:val="20"/>
              </w:rPr>
              <w:t>:</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31937C95"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w:t>
            </w:r>
            <w:r w:rsidR="00A234DE">
              <w:rPr>
                <w:rFonts w:ascii="Arial" w:hAnsi="Arial" w:cs="Arial"/>
                <w:bCs/>
                <w:sz w:val="20"/>
                <w:szCs w:val="20"/>
              </w:rPr>
              <w:t> </w:t>
            </w:r>
            <w:r>
              <w:rPr>
                <w:rFonts w:ascii="Arial" w:hAnsi="Arial" w:cs="Arial"/>
                <w:bCs/>
                <w:sz w:val="20"/>
                <w:szCs w:val="20"/>
              </w:rPr>
              <w:t>príspevok</w:t>
            </w:r>
            <w:r w:rsidR="00A234DE">
              <w:rPr>
                <w:rFonts w:ascii="Arial" w:hAnsi="Arial" w:cs="Arial"/>
                <w:bCs/>
                <w:sz w:val="20"/>
                <w:szCs w:val="20"/>
              </w:rPr>
              <w:t>.</w:t>
            </w:r>
          </w:p>
        </w:tc>
      </w:tr>
      <w:tr w:rsidR="00997F82" w:rsidRPr="00507076" w:rsidDel="00BB6E66" w14:paraId="67FE59A4" w14:textId="2D89B7BE" w:rsidTr="00687273">
        <w:trPr>
          <w:trHeight w:val="287"/>
          <w:del w:id="147" w:author="Autor"/>
        </w:trPr>
        <w:tc>
          <w:tcPr>
            <w:tcW w:w="9776" w:type="dxa"/>
            <w:shd w:val="clear" w:color="auto" w:fill="F2F2F2" w:themeFill="background1" w:themeFillShade="F2"/>
            <w:vAlign w:val="center"/>
          </w:tcPr>
          <w:p w14:paraId="42057FA3" w14:textId="4B5C432B" w:rsidR="00997F82" w:rsidRPr="006D71F3" w:rsidDel="00BB6E66" w:rsidRDefault="00997F82" w:rsidP="00997F82">
            <w:pPr>
              <w:pStyle w:val="Odsekzoznamu"/>
              <w:keepNext/>
              <w:numPr>
                <w:ilvl w:val="0"/>
                <w:numId w:val="6"/>
              </w:numPr>
              <w:spacing w:before="120" w:after="120" w:line="240" w:lineRule="auto"/>
              <w:ind w:left="504" w:right="85" w:hanging="357"/>
              <w:contextualSpacing w:val="0"/>
              <w:rPr>
                <w:del w:id="148" w:author="Autor"/>
                <w:rFonts w:ascii="Arial" w:hAnsi="Arial" w:cs="Arial"/>
                <w:b/>
                <w:sz w:val="20"/>
                <w:szCs w:val="20"/>
              </w:rPr>
            </w:pPr>
            <w:del w:id="149" w:author="Autor">
              <w:r w:rsidRPr="000E034C" w:rsidDel="00BB6E66">
                <w:rPr>
                  <w:rFonts w:ascii="Arial" w:hAnsi="Arial" w:cs="Arial"/>
                  <w:b/>
                  <w:sz w:val="20"/>
                  <w:szCs w:val="20"/>
                </w:rPr>
                <w:delText>Časová oprávnenosť realizácie projektu</w:delText>
              </w:r>
            </w:del>
          </w:p>
        </w:tc>
      </w:tr>
      <w:tr w:rsidR="00997F82" w:rsidRPr="006A79F0" w:rsidDel="00BB6E66" w14:paraId="73204464" w14:textId="5B669D91" w:rsidTr="00687273">
        <w:trPr>
          <w:del w:id="150" w:author="Autor"/>
        </w:trPr>
        <w:tc>
          <w:tcPr>
            <w:tcW w:w="9776" w:type="dxa"/>
            <w:shd w:val="clear" w:color="auto" w:fill="auto"/>
          </w:tcPr>
          <w:p w14:paraId="23C1E915" w14:textId="58B4917D" w:rsidR="00997F82" w:rsidDel="00BB6E66" w:rsidRDefault="00997F82" w:rsidP="009A65F5">
            <w:pPr>
              <w:pStyle w:val="Odsekzoznamu"/>
              <w:spacing w:before="120" w:after="120" w:line="240" w:lineRule="auto"/>
              <w:ind w:left="85" w:right="85"/>
              <w:contextualSpacing w:val="0"/>
              <w:jc w:val="both"/>
              <w:rPr>
                <w:del w:id="151" w:author="Autor"/>
                <w:rFonts w:ascii="Arial" w:hAnsi="Arial" w:cs="Arial"/>
                <w:b/>
                <w:bCs/>
                <w:sz w:val="20"/>
                <w:szCs w:val="20"/>
              </w:rPr>
            </w:pPr>
            <w:del w:id="152" w:author="Autor">
              <w:r w:rsidRPr="00971A5F" w:rsidDel="00BB6E66">
                <w:rPr>
                  <w:rFonts w:ascii="Arial" w:hAnsi="Arial" w:cs="Arial"/>
                  <w:b/>
                  <w:bCs/>
                  <w:sz w:val="20"/>
                  <w:szCs w:val="20"/>
                </w:rPr>
                <w:delText>Opis podmienky</w:delText>
              </w:r>
              <w:r w:rsidDel="00BB6E66">
                <w:rPr>
                  <w:rFonts w:ascii="Arial" w:hAnsi="Arial" w:cs="Arial"/>
                  <w:b/>
                  <w:bCs/>
                  <w:sz w:val="20"/>
                  <w:szCs w:val="20"/>
                </w:rPr>
                <w:delText xml:space="preserve">: </w:delText>
              </w:r>
            </w:del>
          </w:p>
          <w:p w14:paraId="611791CF" w14:textId="216DAEB2" w:rsidR="00997F82" w:rsidDel="00BB6E66" w:rsidRDefault="00997F82" w:rsidP="009A65F5">
            <w:pPr>
              <w:pStyle w:val="Odsekzoznamu"/>
              <w:spacing w:before="120" w:after="120" w:line="240" w:lineRule="auto"/>
              <w:ind w:left="85" w:right="85"/>
              <w:contextualSpacing w:val="0"/>
              <w:jc w:val="both"/>
              <w:rPr>
                <w:del w:id="153" w:author="Autor"/>
                <w:rFonts w:ascii="Arial" w:hAnsi="Arial" w:cs="Arial"/>
                <w:bCs/>
                <w:sz w:val="20"/>
                <w:szCs w:val="20"/>
              </w:rPr>
            </w:pPr>
            <w:del w:id="154" w:author="Autor">
              <w:r w:rsidRPr="00A268F6" w:rsidDel="00BB6E66">
                <w:rPr>
                  <w:rFonts w:ascii="Arial" w:hAnsi="Arial" w:cs="Arial"/>
                  <w:bCs/>
                  <w:sz w:val="20"/>
                  <w:szCs w:val="20"/>
                </w:rPr>
                <w:lastRenderedPageBreak/>
                <w:delText>Ž</w:delText>
              </w:r>
              <w:r w:rsidRPr="00C84669" w:rsidDel="00BB6E66">
                <w:rPr>
                  <w:rFonts w:ascii="Arial" w:hAnsi="Arial" w:cs="Arial"/>
                  <w:bCs/>
                  <w:sz w:val="20"/>
                  <w:szCs w:val="20"/>
                </w:rPr>
                <w:delText>iadateľ je povinn</w:delText>
              </w:r>
              <w:r w:rsidDel="00BB6E66">
                <w:rPr>
                  <w:rFonts w:ascii="Arial" w:hAnsi="Arial" w:cs="Arial"/>
                  <w:bCs/>
                  <w:sz w:val="20"/>
                  <w:szCs w:val="20"/>
                </w:rPr>
                <w:delText>ý ukončiť práce na projekte do 9</w:delText>
              </w:r>
              <w:r w:rsidRPr="00C84669" w:rsidDel="00BB6E66">
                <w:rPr>
                  <w:rFonts w:ascii="Arial" w:hAnsi="Arial" w:cs="Arial"/>
                  <w:bCs/>
                  <w:sz w:val="20"/>
                  <w:szCs w:val="20"/>
                </w:rPr>
                <w:delText xml:space="preserve"> mesiacov od nadobudnutia účinnosti zmluvy o</w:delText>
              </w:r>
              <w:r w:rsidDel="00BB6E66">
                <w:rPr>
                  <w:rFonts w:ascii="Arial" w:hAnsi="Arial" w:cs="Arial"/>
                  <w:bCs/>
                  <w:sz w:val="20"/>
                  <w:szCs w:val="20"/>
                </w:rPr>
                <w:delText> </w:delText>
              </w:r>
              <w:r w:rsidRPr="00C84669" w:rsidDel="00BB6E66">
                <w:rPr>
                  <w:rFonts w:ascii="Arial" w:hAnsi="Arial" w:cs="Arial"/>
                  <w:bCs/>
                  <w:sz w:val="20"/>
                  <w:szCs w:val="20"/>
                </w:rPr>
                <w:delText>poskytnutí príspevku.</w:delText>
              </w:r>
              <w:r w:rsidR="00B26F6D" w:rsidDel="00BB6E66">
                <w:rPr>
                  <w:rFonts w:ascii="Arial" w:hAnsi="Arial" w:cs="Arial"/>
                  <w:bCs/>
                  <w:sz w:val="20"/>
                  <w:szCs w:val="20"/>
                </w:rPr>
                <w:delText xml:space="preserve"> Zároveň je žiadateľ povinný zrealizovať hlavnú aktivitu projektu najneskôr do 30.6.2023.</w:delText>
              </w:r>
              <w:r w:rsidR="00726901" w:rsidDel="00BB6E66">
                <w:rPr>
                  <w:rStyle w:val="Odkaznapoznmkupodiarou"/>
                  <w:rFonts w:ascii="Arial" w:hAnsi="Arial" w:cs="Arial"/>
                  <w:bCs/>
                  <w:sz w:val="20"/>
                  <w:szCs w:val="20"/>
                </w:rPr>
                <w:footnoteReference w:id="1"/>
              </w:r>
            </w:del>
          </w:p>
          <w:p w14:paraId="6041A177" w14:textId="01184572" w:rsidR="00997F82" w:rsidDel="00BB6E66" w:rsidRDefault="00997F82" w:rsidP="009A65F5">
            <w:pPr>
              <w:pStyle w:val="Odsekzoznamu"/>
              <w:spacing w:before="240" w:after="120" w:line="240" w:lineRule="auto"/>
              <w:ind w:left="85" w:right="85"/>
              <w:contextualSpacing w:val="0"/>
              <w:jc w:val="both"/>
              <w:rPr>
                <w:del w:id="161" w:author="Autor"/>
                <w:rFonts w:ascii="Arial" w:hAnsi="Arial" w:cs="Arial"/>
                <w:b/>
                <w:bCs/>
                <w:sz w:val="20"/>
                <w:szCs w:val="20"/>
              </w:rPr>
            </w:pPr>
            <w:del w:id="162" w:author="Autor">
              <w:r w:rsidRPr="00971A5F" w:rsidDel="00BB6E66">
                <w:rPr>
                  <w:rFonts w:ascii="Arial" w:hAnsi="Arial" w:cs="Arial"/>
                  <w:b/>
                  <w:bCs/>
                  <w:sz w:val="20"/>
                  <w:szCs w:val="20"/>
                </w:rPr>
                <w:delText>Forma preukázania</w:delText>
              </w:r>
              <w:r w:rsidDel="00BB6E66">
                <w:rPr>
                  <w:rFonts w:ascii="Arial" w:hAnsi="Arial" w:cs="Arial"/>
                  <w:b/>
                  <w:bCs/>
                  <w:sz w:val="20"/>
                  <w:szCs w:val="20"/>
                </w:rPr>
                <w:delText>:</w:delText>
              </w:r>
            </w:del>
          </w:p>
          <w:p w14:paraId="50DC4851" w14:textId="58662491" w:rsidR="00997F82" w:rsidDel="00BB6E66" w:rsidRDefault="00997F82" w:rsidP="009A65F5">
            <w:pPr>
              <w:pStyle w:val="Odsekzoznamu"/>
              <w:spacing w:before="120" w:after="120" w:line="240" w:lineRule="auto"/>
              <w:ind w:left="85" w:right="85"/>
              <w:contextualSpacing w:val="0"/>
              <w:jc w:val="both"/>
              <w:rPr>
                <w:del w:id="163" w:author="Autor"/>
                <w:rFonts w:ascii="Arial" w:hAnsi="Arial" w:cs="Arial"/>
                <w:bCs/>
                <w:sz w:val="20"/>
                <w:szCs w:val="20"/>
              </w:rPr>
            </w:pPr>
            <w:bookmarkStart w:id="164" w:name="_Hlk500346148"/>
            <w:del w:id="165" w:author="Autor">
              <w:r w:rsidDel="00BB6E66">
                <w:rPr>
                  <w:rFonts w:ascii="Arial" w:hAnsi="Arial" w:cs="Arial"/>
                  <w:bCs/>
                  <w:sz w:val="20"/>
                  <w:szCs w:val="20"/>
                </w:rPr>
                <w:delText xml:space="preserve">Informácie uvedené v žiadosti o príspevok. </w:delText>
              </w:r>
              <w:r w:rsidRPr="009771B1" w:rsidDel="00BB6E66">
                <w:rPr>
                  <w:rFonts w:ascii="Arial" w:hAnsi="Arial" w:cs="Arial"/>
                  <w:bCs/>
                  <w:sz w:val="20"/>
                  <w:szCs w:val="20"/>
                </w:rPr>
                <w:delText xml:space="preserve">Žiadateľ v časti </w:delText>
              </w:r>
              <w:r w:rsidRPr="00D01EF0" w:rsidDel="00BB6E66">
                <w:rPr>
                  <w:rFonts w:ascii="Arial" w:hAnsi="Arial" w:cs="Arial"/>
                  <w:bCs/>
                  <w:sz w:val="20"/>
                  <w:szCs w:val="20"/>
                </w:rPr>
                <w:delText>10</w:delText>
              </w:r>
              <w:r w:rsidRPr="009771B1" w:rsidDel="00BB6E66">
                <w:rPr>
                  <w:rFonts w:ascii="Arial" w:hAnsi="Arial" w:cs="Arial"/>
                  <w:bCs/>
                  <w:sz w:val="20"/>
                  <w:szCs w:val="20"/>
                </w:rPr>
                <w:delText xml:space="preserve"> Formulára ŽoPr čestne vyhlási, že ukončí práce na projekte do 9 mesiacov od nadobudnutia účinnosti zmluvy o príspevku</w:delText>
              </w:r>
              <w:r w:rsidR="00B26F6D" w:rsidDel="00BB6E66">
                <w:rPr>
                  <w:rFonts w:ascii="Arial" w:hAnsi="Arial" w:cs="Arial"/>
                  <w:bCs/>
                  <w:sz w:val="20"/>
                  <w:szCs w:val="20"/>
                </w:rPr>
                <w:delText xml:space="preserve"> a zároveň najneskôr do 30.6.2023.</w:delText>
              </w:r>
            </w:del>
          </w:p>
          <w:bookmarkEnd w:id="164"/>
          <w:p w14:paraId="2DCF2F75" w14:textId="4703EF64" w:rsidR="00997F82" w:rsidDel="00BB6E66" w:rsidRDefault="00997F82" w:rsidP="009A65F5">
            <w:pPr>
              <w:pStyle w:val="Odsekzoznamu"/>
              <w:keepNext/>
              <w:spacing w:before="240" w:after="120" w:line="240" w:lineRule="auto"/>
              <w:ind w:left="85" w:right="85"/>
              <w:contextualSpacing w:val="0"/>
              <w:jc w:val="both"/>
              <w:rPr>
                <w:del w:id="166" w:author="Autor"/>
                <w:rFonts w:ascii="Arial" w:hAnsi="Arial" w:cs="Arial"/>
                <w:b/>
                <w:bCs/>
                <w:sz w:val="20"/>
                <w:szCs w:val="20"/>
              </w:rPr>
            </w:pPr>
            <w:del w:id="167" w:author="Autor">
              <w:r w:rsidRPr="00543D57" w:rsidDel="00BB6E66">
                <w:rPr>
                  <w:rFonts w:ascii="Arial" w:hAnsi="Arial" w:cs="Arial"/>
                  <w:b/>
                  <w:bCs/>
                  <w:sz w:val="20"/>
                  <w:szCs w:val="20"/>
                </w:rPr>
                <w:delText>Spôsob overenia:</w:delText>
              </w:r>
            </w:del>
          </w:p>
          <w:p w14:paraId="005C61CA" w14:textId="0F94D2C6" w:rsidR="00997F82" w:rsidRPr="00971A5F" w:rsidDel="00BB6E66" w:rsidRDefault="00997F82" w:rsidP="009A65F5">
            <w:pPr>
              <w:pStyle w:val="Odsekzoznamu"/>
              <w:spacing w:before="120" w:after="120" w:line="240" w:lineRule="auto"/>
              <w:ind w:left="85" w:right="85"/>
              <w:contextualSpacing w:val="0"/>
              <w:jc w:val="both"/>
              <w:rPr>
                <w:del w:id="168" w:author="Autor"/>
                <w:rFonts w:ascii="Arial" w:hAnsi="Arial" w:cs="Arial"/>
                <w:bCs/>
                <w:sz w:val="20"/>
                <w:szCs w:val="20"/>
              </w:rPr>
            </w:pPr>
            <w:del w:id="169" w:author="Autor">
              <w:r w:rsidRPr="00855874" w:rsidDel="00BB6E66">
                <w:rPr>
                  <w:rFonts w:ascii="Arial" w:hAnsi="Arial" w:cs="Arial"/>
                  <w:bCs/>
                  <w:sz w:val="20"/>
                  <w:szCs w:val="20"/>
                </w:rPr>
                <w:delText>MAS overí znenie čestného vyhlásenia, ktoré tvorí súčasť formulára ŽoPr.</w:delText>
              </w:r>
            </w:del>
          </w:p>
        </w:tc>
      </w:tr>
      <w:tr w:rsidR="00997F82" w:rsidRPr="00507076" w:rsidDel="00BB6E66" w14:paraId="0E628FC9" w14:textId="4B264A98" w:rsidTr="00687273">
        <w:trPr>
          <w:trHeight w:val="287"/>
          <w:del w:id="170" w:author="Autor"/>
        </w:trPr>
        <w:tc>
          <w:tcPr>
            <w:tcW w:w="9776" w:type="dxa"/>
            <w:shd w:val="clear" w:color="auto" w:fill="F2F2F2" w:themeFill="background1" w:themeFillShade="F2"/>
            <w:vAlign w:val="center"/>
          </w:tcPr>
          <w:p w14:paraId="37ECB182" w14:textId="41A3FCCE" w:rsidR="00997F82" w:rsidRPr="006D71F3" w:rsidDel="00BB6E66" w:rsidRDefault="00997F82" w:rsidP="00997F82">
            <w:pPr>
              <w:pStyle w:val="Odsekzoznamu"/>
              <w:keepNext/>
              <w:numPr>
                <w:ilvl w:val="0"/>
                <w:numId w:val="6"/>
              </w:numPr>
              <w:spacing w:before="120" w:after="120" w:line="240" w:lineRule="auto"/>
              <w:ind w:left="504" w:right="85" w:hanging="357"/>
              <w:contextualSpacing w:val="0"/>
              <w:rPr>
                <w:del w:id="171" w:author="Autor"/>
                <w:rFonts w:ascii="Arial" w:hAnsi="Arial" w:cs="Arial"/>
                <w:b/>
                <w:sz w:val="20"/>
                <w:szCs w:val="20"/>
              </w:rPr>
            </w:pPr>
            <w:del w:id="172" w:author="Autor">
              <w:r w:rsidRPr="000E017D" w:rsidDel="00BB6E66">
                <w:rPr>
                  <w:rFonts w:ascii="Arial" w:hAnsi="Arial" w:cs="Arial"/>
                  <w:b/>
                  <w:sz w:val="20"/>
                  <w:szCs w:val="20"/>
                </w:rPr>
                <w:lastRenderedPageBreak/>
                <w:delText>Podmienky poskytnutia príspevku z hľadiska definovania merateľných ukazovateľov projektu</w:delText>
              </w:r>
            </w:del>
          </w:p>
        </w:tc>
      </w:tr>
      <w:tr w:rsidR="00997F82" w:rsidRPr="006A79F0" w:rsidDel="00BB6E66" w14:paraId="353ABDEF" w14:textId="31B9614A" w:rsidTr="00687273">
        <w:trPr>
          <w:del w:id="173" w:author="Autor"/>
        </w:trPr>
        <w:tc>
          <w:tcPr>
            <w:tcW w:w="9776" w:type="dxa"/>
            <w:tcBorders>
              <w:bottom w:val="single" w:sz="4" w:space="0" w:color="auto"/>
            </w:tcBorders>
            <w:shd w:val="clear" w:color="auto" w:fill="auto"/>
          </w:tcPr>
          <w:p w14:paraId="7632D766" w14:textId="6EB77AFF" w:rsidR="00997F82" w:rsidDel="00BB6E66" w:rsidRDefault="00997F82" w:rsidP="009A65F5">
            <w:pPr>
              <w:pStyle w:val="Odsekzoznamu"/>
              <w:spacing w:before="120" w:after="120" w:line="240" w:lineRule="auto"/>
              <w:ind w:left="85" w:right="85"/>
              <w:contextualSpacing w:val="0"/>
              <w:jc w:val="both"/>
              <w:rPr>
                <w:del w:id="174" w:author="Autor"/>
                <w:rFonts w:ascii="Arial" w:hAnsi="Arial" w:cs="Arial"/>
                <w:b/>
                <w:bCs/>
                <w:sz w:val="20"/>
                <w:szCs w:val="20"/>
              </w:rPr>
            </w:pPr>
            <w:del w:id="175" w:author="Autor">
              <w:r w:rsidRPr="00971A5F" w:rsidDel="00BB6E66">
                <w:rPr>
                  <w:rFonts w:ascii="Arial" w:hAnsi="Arial" w:cs="Arial"/>
                  <w:b/>
                  <w:bCs/>
                  <w:sz w:val="20"/>
                  <w:szCs w:val="20"/>
                </w:rPr>
                <w:delText>Opis podmienky</w:delText>
              </w:r>
              <w:r w:rsidDel="00BB6E66">
                <w:rPr>
                  <w:rFonts w:ascii="Arial" w:hAnsi="Arial" w:cs="Arial"/>
                  <w:b/>
                  <w:bCs/>
                  <w:sz w:val="20"/>
                  <w:szCs w:val="20"/>
                </w:rPr>
                <w:delText xml:space="preserve">: </w:delText>
              </w:r>
            </w:del>
          </w:p>
          <w:p w14:paraId="177E6BE7" w14:textId="1FAA5916" w:rsidR="00997F82" w:rsidDel="00BB6E66" w:rsidRDefault="00997F82" w:rsidP="009A65F5">
            <w:pPr>
              <w:pStyle w:val="Odsekzoznamu"/>
              <w:spacing w:before="120" w:after="120" w:line="240" w:lineRule="auto"/>
              <w:ind w:left="85" w:right="85"/>
              <w:contextualSpacing w:val="0"/>
              <w:jc w:val="both"/>
              <w:rPr>
                <w:del w:id="176" w:author="Autor"/>
                <w:rFonts w:ascii="Arial" w:hAnsi="Arial" w:cs="Arial"/>
                <w:bCs/>
                <w:sz w:val="20"/>
                <w:szCs w:val="20"/>
              </w:rPr>
            </w:pPr>
            <w:del w:id="177" w:author="Autor">
              <w:r w:rsidRPr="000E017D" w:rsidDel="00BB6E66">
                <w:rPr>
                  <w:rFonts w:ascii="Arial" w:hAnsi="Arial" w:cs="Arial"/>
                  <w:bCs/>
                  <w:sz w:val="20"/>
                  <w:szCs w:val="20"/>
                </w:rPr>
                <w:delText>Žiadateľ je povinný kvantifikovať prostredníctvom povinných merateľných ukazovateľov, čo bude dosiahnuté realizáciou aktivít projektu. Zoznam povinných merateľných ukazovateľov, vrátane merateľných ukazovateľov relevantných k HP tvorí prílohu č. 3 výzvy.</w:delText>
              </w:r>
            </w:del>
          </w:p>
          <w:p w14:paraId="67FE3C88" w14:textId="597C3766" w:rsidR="00997F82" w:rsidDel="00BB6E66" w:rsidRDefault="00997F82" w:rsidP="009A65F5">
            <w:pPr>
              <w:pStyle w:val="Odsekzoznamu"/>
              <w:spacing w:before="240" w:after="120" w:line="240" w:lineRule="auto"/>
              <w:ind w:left="85" w:right="85"/>
              <w:contextualSpacing w:val="0"/>
              <w:jc w:val="both"/>
              <w:rPr>
                <w:del w:id="178" w:author="Autor"/>
                <w:rFonts w:ascii="Arial" w:hAnsi="Arial" w:cs="Arial"/>
                <w:b/>
                <w:bCs/>
                <w:sz w:val="20"/>
                <w:szCs w:val="20"/>
              </w:rPr>
            </w:pPr>
            <w:del w:id="179" w:author="Autor">
              <w:r w:rsidRPr="00971A5F" w:rsidDel="00BB6E66">
                <w:rPr>
                  <w:rFonts w:ascii="Arial" w:hAnsi="Arial" w:cs="Arial"/>
                  <w:b/>
                  <w:bCs/>
                  <w:sz w:val="20"/>
                  <w:szCs w:val="20"/>
                </w:rPr>
                <w:delText xml:space="preserve">Forma preukázania: </w:delText>
              </w:r>
            </w:del>
          </w:p>
          <w:p w14:paraId="1F650F6A" w14:textId="247B4A80" w:rsidR="00997F82" w:rsidDel="00BB6E66" w:rsidRDefault="00997F82" w:rsidP="009A65F5">
            <w:pPr>
              <w:pStyle w:val="Odsekzoznamu"/>
              <w:spacing w:before="120" w:after="120" w:line="240" w:lineRule="auto"/>
              <w:ind w:left="85" w:right="85"/>
              <w:contextualSpacing w:val="0"/>
              <w:jc w:val="both"/>
              <w:rPr>
                <w:del w:id="180" w:author="Autor"/>
                <w:rFonts w:ascii="Arial" w:hAnsi="Arial" w:cs="Arial"/>
                <w:bCs/>
                <w:sz w:val="20"/>
                <w:szCs w:val="20"/>
              </w:rPr>
            </w:pPr>
            <w:del w:id="181" w:author="Autor">
              <w:r w:rsidDel="00BB6E66">
                <w:rPr>
                  <w:rFonts w:ascii="Arial" w:hAnsi="Arial" w:cs="Arial"/>
                  <w:bCs/>
                  <w:sz w:val="20"/>
                  <w:szCs w:val="20"/>
                </w:rPr>
                <w:delText>Informácie uvedené v žiadosti o príspevok.</w:delText>
              </w:r>
            </w:del>
          </w:p>
          <w:p w14:paraId="030D1F77" w14:textId="7BF2E6DA" w:rsidR="00997F82" w:rsidDel="00BB6E66" w:rsidRDefault="00997F82" w:rsidP="009A65F5">
            <w:pPr>
              <w:pStyle w:val="Odsekzoznamu"/>
              <w:spacing w:before="240" w:after="120" w:line="240" w:lineRule="auto"/>
              <w:ind w:left="85" w:right="85"/>
              <w:contextualSpacing w:val="0"/>
              <w:jc w:val="both"/>
              <w:rPr>
                <w:del w:id="182" w:author="Autor"/>
                <w:rFonts w:ascii="Arial" w:hAnsi="Arial" w:cs="Arial"/>
                <w:b/>
                <w:bCs/>
                <w:sz w:val="20"/>
                <w:szCs w:val="20"/>
              </w:rPr>
            </w:pPr>
            <w:del w:id="183" w:author="Autor">
              <w:r w:rsidDel="00BB6E66">
                <w:rPr>
                  <w:rFonts w:ascii="Arial" w:hAnsi="Arial" w:cs="Arial"/>
                  <w:b/>
                  <w:bCs/>
                  <w:sz w:val="20"/>
                  <w:szCs w:val="20"/>
                </w:rPr>
                <w:delText>Spôsob overenia</w:delText>
              </w:r>
              <w:r w:rsidRPr="003346B4" w:rsidDel="00BB6E66">
                <w:rPr>
                  <w:rFonts w:ascii="Arial" w:hAnsi="Arial" w:cs="Arial"/>
                  <w:b/>
                  <w:bCs/>
                  <w:sz w:val="20"/>
                  <w:szCs w:val="20"/>
                </w:rPr>
                <w:delText>:</w:delText>
              </w:r>
            </w:del>
          </w:p>
          <w:p w14:paraId="297CD66C" w14:textId="3BD6925A" w:rsidR="00997F82" w:rsidRPr="003346B4" w:rsidDel="00BB6E66" w:rsidRDefault="00997F82" w:rsidP="009A65F5">
            <w:pPr>
              <w:pStyle w:val="Odsekzoznamu"/>
              <w:spacing w:before="120" w:after="120" w:line="240" w:lineRule="auto"/>
              <w:ind w:left="85" w:right="85"/>
              <w:contextualSpacing w:val="0"/>
              <w:jc w:val="both"/>
              <w:rPr>
                <w:del w:id="184" w:author="Autor"/>
                <w:rFonts w:ascii="Arial" w:hAnsi="Arial" w:cs="Arial"/>
                <w:bCs/>
                <w:sz w:val="20"/>
                <w:szCs w:val="20"/>
              </w:rPr>
            </w:pPr>
            <w:del w:id="185" w:author="Autor">
              <w:r w:rsidRPr="003346B4" w:rsidDel="00BB6E66">
                <w:rPr>
                  <w:rFonts w:ascii="Arial" w:hAnsi="Arial" w:cs="Arial"/>
                  <w:bCs/>
                  <w:sz w:val="20"/>
                  <w:szCs w:val="20"/>
                </w:rPr>
                <w:delText>MAS overí splnenie podmienky na základe formulára ŽoPr</w:delText>
              </w:r>
              <w:r w:rsidDel="00BB6E66">
                <w:rPr>
                  <w:rFonts w:ascii="Arial" w:hAnsi="Arial" w:cs="Arial"/>
                  <w:bCs/>
                  <w:sz w:val="20"/>
                  <w:szCs w:val="20"/>
                </w:rPr>
                <w:delText>.</w:delText>
              </w:r>
            </w:del>
          </w:p>
        </w:tc>
      </w:tr>
      <w:tr w:rsidR="00997F82" w:rsidRPr="00507076" w:rsidDel="00BB6E66" w14:paraId="6204E36D" w14:textId="19FB8373" w:rsidTr="00687273">
        <w:trPr>
          <w:del w:id="186" w:author="Autor"/>
        </w:trPr>
        <w:tc>
          <w:tcPr>
            <w:tcW w:w="9776" w:type="dxa"/>
            <w:shd w:val="clear" w:color="auto" w:fill="F2F2F2" w:themeFill="background1" w:themeFillShade="F2"/>
          </w:tcPr>
          <w:p w14:paraId="29955C5B" w14:textId="35DDD32F" w:rsidR="00997F82" w:rsidRPr="006D71F3" w:rsidDel="00BB6E66" w:rsidRDefault="00997F82" w:rsidP="00556E68">
            <w:pPr>
              <w:pStyle w:val="Odsekzoznamu"/>
              <w:keepNext/>
              <w:widowControl w:val="0"/>
              <w:numPr>
                <w:ilvl w:val="0"/>
                <w:numId w:val="6"/>
              </w:numPr>
              <w:spacing w:before="120" w:after="120" w:line="240" w:lineRule="auto"/>
              <w:ind w:left="504" w:right="85" w:hanging="357"/>
              <w:contextualSpacing w:val="0"/>
              <w:rPr>
                <w:del w:id="187" w:author="Autor"/>
                <w:rFonts w:ascii="Arial" w:hAnsi="Arial" w:cs="Arial"/>
                <w:b/>
                <w:sz w:val="20"/>
                <w:szCs w:val="20"/>
              </w:rPr>
            </w:pPr>
            <w:del w:id="188" w:author="Autor">
              <w:r w:rsidDel="00BB6E66">
                <w:rPr>
                  <w:rFonts w:ascii="Arial" w:hAnsi="Arial" w:cs="Arial"/>
                  <w:b/>
                  <w:sz w:val="20"/>
                  <w:szCs w:val="20"/>
                </w:rPr>
                <w:delText>S</w:delText>
              </w:r>
              <w:r w:rsidRPr="00D82944" w:rsidDel="00BB6E66">
                <w:rPr>
                  <w:rFonts w:ascii="Arial" w:hAnsi="Arial" w:cs="Arial"/>
                  <w:b/>
                  <w:sz w:val="20"/>
                  <w:szCs w:val="20"/>
                </w:rPr>
                <w:delText>úlad s požiadavkami v oblasti dopadu projekt</w:delText>
              </w:r>
              <w:r w:rsidDel="00BB6E66">
                <w:rPr>
                  <w:rFonts w:ascii="Arial" w:hAnsi="Arial" w:cs="Arial"/>
                  <w:b/>
                  <w:sz w:val="20"/>
                  <w:szCs w:val="20"/>
                </w:rPr>
                <w:delText>u</w:delText>
              </w:r>
              <w:r w:rsidRPr="00D82944" w:rsidDel="00BB6E66">
                <w:rPr>
                  <w:rFonts w:ascii="Arial" w:hAnsi="Arial" w:cs="Arial"/>
                  <w:b/>
                  <w:sz w:val="20"/>
                  <w:szCs w:val="20"/>
                </w:rPr>
                <w:delText xml:space="preserve"> na územia sústavy NATURA 2000</w:delText>
              </w:r>
            </w:del>
          </w:p>
        </w:tc>
      </w:tr>
      <w:tr w:rsidR="00997F82" w:rsidRPr="006A79F0" w:rsidDel="00BB6E66" w14:paraId="49BDF2E3" w14:textId="60AFF4F6" w:rsidTr="00687273">
        <w:trPr>
          <w:del w:id="189" w:author="Autor"/>
        </w:trPr>
        <w:tc>
          <w:tcPr>
            <w:tcW w:w="9776" w:type="dxa"/>
            <w:tcBorders>
              <w:bottom w:val="single" w:sz="4" w:space="0" w:color="auto"/>
            </w:tcBorders>
            <w:shd w:val="clear" w:color="auto" w:fill="auto"/>
          </w:tcPr>
          <w:p w14:paraId="7095BAAA" w14:textId="32946042" w:rsidR="00997F82" w:rsidDel="00BB6E66" w:rsidRDefault="00997F82" w:rsidP="009E612F">
            <w:pPr>
              <w:pStyle w:val="Odsekzoznamu"/>
              <w:keepNext/>
              <w:widowControl w:val="0"/>
              <w:spacing w:before="120" w:after="120" w:line="240" w:lineRule="auto"/>
              <w:ind w:left="85" w:right="85"/>
              <w:contextualSpacing w:val="0"/>
              <w:jc w:val="both"/>
              <w:rPr>
                <w:del w:id="190" w:author="Autor"/>
                <w:rFonts w:ascii="Arial" w:hAnsi="Arial" w:cs="Arial"/>
                <w:b/>
                <w:bCs/>
                <w:sz w:val="20"/>
                <w:szCs w:val="20"/>
              </w:rPr>
            </w:pPr>
            <w:del w:id="191" w:author="Autor">
              <w:r w:rsidRPr="00971A5F" w:rsidDel="00BB6E66">
                <w:rPr>
                  <w:rFonts w:ascii="Arial" w:hAnsi="Arial" w:cs="Arial"/>
                  <w:b/>
                  <w:bCs/>
                  <w:sz w:val="20"/>
                  <w:szCs w:val="20"/>
                </w:rPr>
                <w:delText>Opis podmienky</w:delText>
              </w:r>
              <w:r w:rsidDel="00BB6E66">
                <w:rPr>
                  <w:rFonts w:ascii="Arial" w:hAnsi="Arial" w:cs="Arial"/>
                  <w:b/>
                  <w:bCs/>
                  <w:sz w:val="20"/>
                  <w:szCs w:val="20"/>
                </w:rPr>
                <w:delText xml:space="preserve">: </w:delText>
              </w:r>
            </w:del>
          </w:p>
          <w:p w14:paraId="3B270571" w14:textId="78C440C3" w:rsidR="00997F82" w:rsidDel="00BB6E66" w:rsidRDefault="00997F82" w:rsidP="009A65F5">
            <w:pPr>
              <w:pStyle w:val="Odsekzoznamu"/>
              <w:spacing w:before="120" w:after="120" w:line="240" w:lineRule="auto"/>
              <w:ind w:left="85" w:right="85"/>
              <w:contextualSpacing w:val="0"/>
              <w:jc w:val="both"/>
              <w:rPr>
                <w:del w:id="192" w:author="Autor"/>
                <w:rFonts w:ascii="Arial" w:hAnsi="Arial" w:cs="Arial"/>
                <w:bCs/>
                <w:sz w:val="20"/>
                <w:szCs w:val="20"/>
              </w:rPr>
            </w:pPr>
            <w:del w:id="193" w:author="Autor">
              <w:r w:rsidRPr="00A80F34" w:rsidDel="00BB6E66">
                <w:rPr>
                  <w:rFonts w:ascii="Arial" w:hAnsi="Arial" w:cs="Arial"/>
                  <w:bCs/>
                  <w:sz w:val="20"/>
                  <w:szCs w:val="20"/>
                </w:rPr>
                <w:delText>Projekt, ktorý je predmetom Ž</w:delText>
              </w:r>
              <w:r w:rsidDel="00BB6E66">
                <w:rPr>
                  <w:rFonts w:ascii="Arial" w:hAnsi="Arial" w:cs="Arial"/>
                  <w:bCs/>
                  <w:sz w:val="20"/>
                  <w:szCs w:val="20"/>
                </w:rPr>
                <w:delText>o</w:delText>
              </w:r>
              <w:r w:rsidRPr="00A80F34" w:rsidDel="00BB6E66">
                <w:rPr>
                  <w:rFonts w:ascii="Arial" w:hAnsi="Arial" w:cs="Arial"/>
                  <w:bCs/>
                  <w:sz w:val="20"/>
                  <w:szCs w:val="20"/>
                </w:rPr>
                <w:delText>P</w:delText>
              </w:r>
              <w:r w:rsidDel="00BB6E66">
                <w:rPr>
                  <w:rFonts w:ascii="Arial" w:hAnsi="Arial" w:cs="Arial"/>
                  <w:bCs/>
                  <w:sz w:val="20"/>
                  <w:szCs w:val="20"/>
                </w:rPr>
                <w:delText>r</w:delText>
              </w:r>
              <w:r w:rsidRPr="00A80F34" w:rsidDel="00BB6E66">
                <w:rPr>
                  <w:rFonts w:ascii="Arial" w:hAnsi="Arial" w:cs="Arial"/>
                  <w:bCs/>
                  <w:sz w:val="20"/>
                  <w:szCs w:val="20"/>
                </w:rPr>
                <w:delText>, nesmie mať významný nepriaznivý vplyv na</w:delText>
              </w:r>
              <w:r w:rsidDel="00BB6E66">
                <w:rPr>
                  <w:rFonts w:ascii="Arial" w:hAnsi="Arial" w:cs="Arial"/>
                  <w:bCs/>
                  <w:sz w:val="20"/>
                  <w:szCs w:val="20"/>
                </w:rPr>
                <w:delText xml:space="preserve"> </w:delText>
              </w:r>
              <w:r w:rsidRPr="00A80F34" w:rsidDel="00BB6E66">
                <w:rPr>
                  <w:rFonts w:ascii="Arial" w:hAnsi="Arial" w:cs="Arial"/>
                  <w:bCs/>
                  <w:sz w:val="20"/>
                  <w:szCs w:val="20"/>
                </w:rPr>
                <w:delText>územia sústavy NATURA 2000.</w:delText>
              </w:r>
            </w:del>
          </w:p>
          <w:p w14:paraId="6308994A" w14:textId="31C17D4C" w:rsidR="00997F82" w:rsidDel="00BB6E66" w:rsidRDefault="00997F82" w:rsidP="009A65F5">
            <w:pPr>
              <w:pStyle w:val="Odsekzoznamu"/>
              <w:spacing w:before="240" w:after="120" w:line="240" w:lineRule="auto"/>
              <w:ind w:left="85" w:right="85"/>
              <w:contextualSpacing w:val="0"/>
              <w:jc w:val="both"/>
              <w:rPr>
                <w:del w:id="194" w:author="Autor"/>
                <w:rFonts w:ascii="Arial" w:hAnsi="Arial" w:cs="Arial"/>
                <w:b/>
                <w:bCs/>
                <w:sz w:val="20"/>
                <w:szCs w:val="20"/>
              </w:rPr>
            </w:pPr>
            <w:del w:id="195" w:author="Autor">
              <w:r w:rsidRPr="00971A5F" w:rsidDel="00BB6E66">
                <w:rPr>
                  <w:rFonts w:ascii="Arial" w:hAnsi="Arial" w:cs="Arial"/>
                  <w:b/>
                  <w:bCs/>
                  <w:sz w:val="20"/>
                  <w:szCs w:val="20"/>
                </w:rPr>
                <w:delText xml:space="preserve">Forma preukázania: </w:delText>
              </w:r>
            </w:del>
          </w:p>
          <w:p w14:paraId="5BED9288" w14:textId="687A7B88" w:rsidR="00997F82" w:rsidDel="00BB6E66" w:rsidRDefault="00997F82" w:rsidP="009A65F5">
            <w:pPr>
              <w:pStyle w:val="Odsekzoznamu"/>
              <w:spacing w:before="120" w:after="120" w:line="240" w:lineRule="auto"/>
              <w:ind w:left="85" w:right="85"/>
              <w:contextualSpacing w:val="0"/>
              <w:jc w:val="both"/>
              <w:rPr>
                <w:del w:id="196" w:author="Autor"/>
                <w:rFonts w:ascii="Arial" w:hAnsi="Arial" w:cs="Arial"/>
                <w:bCs/>
                <w:sz w:val="20"/>
                <w:szCs w:val="20"/>
              </w:rPr>
            </w:pPr>
            <w:del w:id="197" w:author="Autor">
              <w:r w:rsidRPr="00A80F34" w:rsidDel="00BB6E66">
                <w:rPr>
                  <w:rFonts w:ascii="Arial" w:hAnsi="Arial" w:cs="Arial"/>
                  <w:bCs/>
                  <w:sz w:val="20"/>
                  <w:szCs w:val="20"/>
                </w:rPr>
                <w:delText xml:space="preserve">Osobitná príloha ŽoPr - Doklady preukazujúce </w:delText>
              </w:r>
              <w:r w:rsidDel="00BB6E66">
                <w:rPr>
                  <w:rFonts w:ascii="Arial" w:hAnsi="Arial" w:cs="Arial"/>
                  <w:bCs/>
                  <w:sz w:val="20"/>
                  <w:szCs w:val="20"/>
                </w:rPr>
                <w:delText>plnenie požiadaviek v oblasti dopadu projektu na územia sústavy Natura 2000.</w:delText>
              </w:r>
            </w:del>
          </w:p>
          <w:p w14:paraId="441B65C4" w14:textId="27FCF325" w:rsidR="00997F82" w:rsidDel="00BB6E66" w:rsidRDefault="00997F82" w:rsidP="00556E68">
            <w:pPr>
              <w:pStyle w:val="Odsekzoznamu"/>
              <w:keepNext/>
              <w:widowControl w:val="0"/>
              <w:spacing w:before="240" w:after="120" w:line="240" w:lineRule="auto"/>
              <w:ind w:left="85" w:right="85"/>
              <w:contextualSpacing w:val="0"/>
              <w:jc w:val="both"/>
              <w:rPr>
                <w:del w:id="198" w:author="Autor"/>
                <w:rFonts w:ascii="Arial" w:hAnsi="Arial" w:cs="Arial"/>
                <w:b/>
                <w:bCs/>
                <w:sz w:val="20"/>
                <w:szCs w:val="20"/>
              </w:rPr>
            </w:pPr>
            <w:del w:id="199" w:author="Autor">
              <w:r w:rsidDel="00BB6E66">
                <w:rPr>
                  <w:rFonts w:ascii="Arial" w:hAnsi="Arial" w:cs="Arial"/>
                  <w:b/>
                  <w:bCs/>
                  <w:sz w:val="20"/>
                  <w:szCs w:val="20"/>
                </w:rPr>
                <w:delText>Spôsob overenia</w:delText>
              </w:r>
              <w:r w:rsidRPr="003346B4" w:rsidDel="00BB6E66">
                <w:rPr>
                  <w:rFonts w:ascii="Arial" w:hAnsi="Arial" w:cs="Arial"/>
                  <w:b/>
                  <w:bCs/>
                  <w:sz w:val="20"/>
                  <w:szCs w:val="20"/>
                </w:rPr>
                <w:delText>:</w:delText>
              </w:r>
            </w:del>
          </w:p>
          <w:p w14:paraId="6A1BDB6E" w14:textId="456577C1" w:rsidR="00997F82" w:rsidRPr="00971A5F" w:rsidDel="00BB6E66" w:rsidRDefault="00997F82" w:rsidP="009A65F5">
            <w:pPr>
              <w:pStyle w:val="Odsekzoznamu"/>
              <w:spacing w:before="120" w:after="120" w:line="240" w:lineRule="auto"/>
              <w:ind w:left="85" w:right="85"/>
              <w:contextualSpacing w:val="0"/>
              <w:jc w:val="both"/>
              <w:rPr>
                <w:del w:id="200" w:author="Autor"/>
                <w:rFonts w:ascii="Arial" w:hAnsi="Arial" w:cs="Arial"/>
                <w:b/>
                <w:bCs/>
                <w:sz w:val="20"/>
                <w:szCs w:val="20"/>
              </w:rPr>
            </w:pPr>
            <w:del w:id="201" w:author="Autor">
              <w:r w:rsidRPr="003346B4" w:rsidDel="00BB6E66">
                <w:rPr>
                  <w:rFonts w:ascii="Arial" w:hAnsi="Arial" w:cs="Arial"/>
                  <w:bCs/>
                  <w:sz w:val="20"/>
                  <w:szCs w:val="20"/>
                </w:rPr>
                <w:delText xml:space="preserve">MAS overí splnenie podmienky na základe </w:delText>
              </w:r>
              <w:r w:rsidRPr="00912CA6" w:rsidDel="00BB6E66">
                <w:rPr>
                  <w:rFonts w:ascii="Arial" w:hAnsi="Arial" w:cs="Arial"/>
                  <w:bCs/>
                  <w:sz w:val="20"/>
                  <w:szCs w:val="20"/>
                </w:rPr>
                <w:delText>na základe predložených dokladov</w:delText>
              </w:r>
              <w:r w:rsidDel="00BB6E66">
                <w:rPr>
                  <w:rFonts w:ascii="Arial" w:hAnsi="Arial" w:cs="Arial"/>
                  <w:bCs/>
                  <w:sz w:val="20"/>
                  <w:szCs w:val="20"/>
                </w:rPr>
                <w:delText>.</w:delText>
              </w:r>
            </w:del>
          </w:p>
        </w:tc>
      </w:tr>
      <w:tr w:rsidR="00997F82" w:rsidRPr="00507076" w:rsidDel="00BB6E66" w14:paraId="1F814E47" w14:textId="7AEE35DD" w:rsidTr="00687273">
        <w:trPr>
          <w:del w:id="202" w:author="Autor"/>
        </w:trPr>
        <w:tc>
          <w:tcPr>
            <w:tcW w:w="9776" w:type="dxa"/>
            <w:shd w:val="clear" w:color="auto" w:fill="F2F2F2" w:themeFill="background1" w:themeFillShade="F2"/>
          </w:tcPr>
          <w:p w14:paraId="171BC5D6" w14:textId="3460A6DD" w:rsidR="00997F82" w:rsidRPr="006D71F3" w:rsidDel="00BB6E66" w:rsidRDefault="00997F82" w:rsidP="00997F82">
            <w:pPr>
              <w:pStyle w:val="Odsekzoznamu"/>
              <w:keepNext/>
              <w:numPr>
                <w:ilvl w:val="0"/>
                <w:numId w:val="6"/>
              </w:numPr>
              <w:spacing w:before="120" w:after="120" w:line="240" w:lineRule="auto"/>
              <w:ind w:left="504" w:right="85" w:hanging="357"/>
              <w:contextualSpacing w:val="0"/>
              <w:rPr>
                <w:del w:id="203" w:author="Autor"/>
                <w:rFonts w:ascii="Arial" w:hAnsi="Arial" w:cs="Arial"/>
                <w:b/>
                <w:sz w:val="20"/>
                <w:szCs w:val="20"/>
              </w:rPr>
            </w:pPr>
            <w:del w:id="204" w:author="Autor">
              <w:r w:rsidDel="00BB6E66">
                <w:rPr>
                  <w:rFonts w:ascii="Arial" w:hAnsi="Arial" w:cs="Arial"/>
                  <w:b/>
                  <w:sz w:val="20"/>
                  <w:szCs w:val="20"/>
                </w:rPr>
                <w:delText>S</w:delText>
              </w:r>
              <w:r w:rsidRPr="00D82944" w:rsidDel="00BB6E66">
                <w:rPr>
                  <w:rFonts w:ascii="Arial" w:hAnsi="Arial" w:cs="Arial"/>
                  <w:b/>
                  <w:sz w:val="20"/>
                  <w:szCs w:val="20"/>
                </w:rPr>
                <w:delText>úlad s požiadavkami v oblasti posudzovania vplyvov na životné prostredie</w:delText>
              </w:r>
            </w:del>
          </w:p>
        </w:tc>
      </w:tr>
      <w:tr w:rsidR="00997F82" w:rsidRPr="006A79F0" w:rsidDel="00BB6E66" w14:paraId="58A9EE26" w14:textId="16B6CE79" w:rsidTr="00687273">
        <w:trPr>
          <w:del w:id="205" w:author="Autor"/>
        </w:trPr>
        <w:tc>
          <w:tcPr>
            <w:tcW w:w="9776" w:type="dxa"/>
            <w:shd w:val="clear" w:color="auto" w:fill="auto"/>
          </w:tcPr>
          <w:p w14:paraId="3EA4C1B9" w14:textId="64507E18" w:rsidR="00997F82" w:rsidDel="00BB6E66" w:rsidRDefault="00997F82" w:rsidP="009A65F5">
            <w:pPr>
              <w:pStyle w:val="Odsekzoznamu"/>
              <w:widowControl w:val="0"/>
              <w:spacing w:before="120" w:after="120" w:line="240" w:lineRule="auto"/>
              <w:ind w:left="85" w:right="85"/>
              <w:contextualSpacing w:val="0"/>
              <w:jc w:val="both"/>
              <w:rPr>
                <w:del w:id="206" w:author="Autor"/>
                <w:rFonts w:ascii="Arial" w:hAnsi="Arial" w:cs="Arial"/>
                <w:b/>
                <w:bCs/>
                <w:sz w:val="20"/>
                <w:szCs w:val="20"/>
              </w:rPr>
            </w:pPr>
            <w:del w:id="207" w:author="Autor">
              <w:r w:rsidRPr="00971A5F" w:rsidDel="00BB6E66">
                <w:rPr>
                  <w:rFonts w:ascii="Arial" w:hAnsi="Arial" w:cs="Arial"/>
                  <w:b/>
                  <w:bCs/>
                  <w:sz w:val="20"/>
                  <w:szCs w:val="20"/>
                </w:rPr>
                <w:delText>Opis podmienky</w:delText>
              </w:r>
              <w:r w:rsidDel="00BB6E66">
                <w:rPr>
                  <w:rFonts w:ascii="Arial" w:hAnsi="Arial" w:cs="Arial"/>
                  <w:b/>
                  <w:bCs/>
                  <w:sz w:val="20"/>
                  <w:szCs w:val="20"/>
                </w:rPr>
                <w:delText xml:space="preserve">: </w:delText>
              </w:r>
            </w:del>
          </w:p>
          <w:p w14:paraId="51A8BE6E" w14:textId="086ADC36" w:rsidR="00997F82" w:rsidDel="00BB6E66" w:rsidRDefault="00997F82" w:rsidP="009A65F5">
            <w:pPr>
              <w:pStyle w:val="Odsekzoznamu"/>
              <w:widowControl w:val="0"/>
              <w:spacing w:before="120" w:after="120" w:line="240" w:lineRule="auto"/>
              <w:ind w:left="85" w:right="85"/>
              <w:contextualSpacing w:val="0"/>
              <w:jc w:val="both"/>
              <w:rPr>
                <w:del w:id="208" w:author="Autor"/>
                <w:rFonts w:ascii="Arial" w:hAnsi="Arial" w:cs="Arial"/>
                <w:bCs/>
                <w:sz w:val="20"/>
                <w:szCs w:val="20"/>
              </w:rPr>
            </w:pPr>
            <w:del w:id="209" w:author="Autor">
              <w:r w:rsidRPr="006C0FE7" w:rsidDel="00BB6E66">
                <w:rPr>
                  <w:rFonts w:ascii="Arial" w:hAnsi="Arial" w:cs="Arial"/>
                  <w:bCs/>
                  <w:sz w:val="20"/>
                  <w:szCs w:val="20"/>
                </w:rPr>
                <w:delText xml:space="preserve">Projekt, ktorý je predmetom </w:delText>
              </w:r>
              <w:r w:rsidDel="00BB6E66">
                <w:rPr>
                  <w:rFonts w:ascii="Arial" w:hAnsi="Arial" w:cs="Arial"/>
                  <w:bCs/>
                  <w:sz w:val="20"/>
                  <w:szCs w:val="20"/>
                </w:rPr>
                <w:delText>ŽoPr</w:delText>
              </w:r>
              <w:r w:rsidRPr="006C0FE7" w:rsidDel="00BB6E66">
                <w:rPr>
                  <w:rFonts w:ascii="Arial" w:hAnsi="Arial" w:cs="Arial"/>
                  <w:bCs/>
                  <w:sz w:val="20"/>
                  <w:szCs w:val="20"/>
                </w:rPr>
                <w:delText>, musí byť v súlade s požiadavkami v oblasti posudzovania vplyvov navrhovanej</w:delText>
              </w:r>
              <w:r w:rsidDel="00BB6E66">
                <w:rPr>
                  <w:rFonts w:ascii="Arial" w:hAnsi="Arial" w:cs="Arial"/>
                  <w:bCs/>
                  <w:sz w:val="20"/>
                  <w:szCs w:val="20"/>
                </w:rPr>
                <w:delText xml:space="preserve"> </w:delText>
              </w:r>
              <w:r w:rsidRPr="006C0FE7" w:rsidDel="00BB6E66">
                <w:rPr>
                  <w:rFonts w:ascii="Arial" w:hAnsi="Arial" w:cs="Arial"/>
                  <w:bCs/>
                  <w:sz w:val="20"/>
                  <w:szCs w:val="20"/>
                </w:rPr>
                <w:delText xml:space="preserve">činnosti na životné prostredie </w:delText>
              </w:r>
              <w:r w:rsidDel="00BB6E66">
                <w:rPr>
                  <w:rFonts w:ascii="Arial" w:hAnsi="Arial" w:cs="Arial"/>
                  <w:bCs/>
                  <w:sz w:val="20"/>
                  <w:szCs w:val="20"/>
                </w:rPr>
                <w:delText>podľa</w:delText>
              </w:r>
              <w:r w:rsidRPr="006C0FE7" w:rsidDel="00BB6E66">
                <w:rPr>
                  <w:rFonts w:ascii="Arial" w:hAnsi="Arial" w:cs="Arial"/>
                  <w:bCs/>
                  <w:sz w:val="20"/>
                  <w:szCs w:val="20"/>
                </w:rPr>
                <w:delText xml:space="preserve"> zákon</w:delText>
              </w:r>
              <w:r w:rsidDel="00BB6E66">
                <w:rPr>
                  <w:rFonts w:ascii="Arial" w:hAnsi="Arial" w:cs="Arial"/>
                  <w:bCs/>
                  <w:sz w:val="20"/>
                  <w:szCs w:val="20"/>
                </w:rPr>
                <w:delText>a</w:delText>
              </w:r>
              <w:r w:rsidRPr="006C0FE7" w:rsidDel="00BB6E66">
                <w:rPr>
                  <w:rFonts w:ascii="Arial" w:hAnsi="Arial" w:cs="Arial"/>
                  <w:bCs/>
                  <w:sz w:val="20"/>
                  <w:szCs w:val="20"/>
                </w:rPr>
                <w:delText xml:space="preserve"> </w:delText>
              </w:r>
              <w:r w:rsidRPr="00A80F34" w:rsidDel="00BB6E66">
                <w:rPr>
                  <w:rFonts w:ascii="Arial" w:hAnsi="Arial" w:cs="Arial"/>
                  <w:bCs/>
                  <w:sz w:val="20"/>
                  <w:szCs w:val="20"/>
                </w:rPr>
                <w:delText>č. 24/2006 Z. z. o posudzovaní vplyvov na životné prostredie a o zmene a doplnení niektorých zákonov v znení neskorších predpisov</w:delText>
              </w:r>
              <w:r w:rsidDel="00BB6E66">
                <w:rPr>
                  <w:rFonts w:ascii="Arial" w:hAnsi="Arial" w:cs="Arial"/>
                  <w:bCs/>
                  <w:sz w:val="20"/>
                  <w:szCs w:val="20"/>
                </w:rPr>
                <w:delText xml:space="preserve"> (ďalej len „zákon o posudzovaní vplyvov“)</w:delText>
              </w:r>
              <w:r w:rsidRPr="006C0FE7" w:rsidDel="00BB6E66">
                <w:rPr>
                  <w:rFonts w:ascii="Arial" w:hAnsi="Arial" w:cs="Arial"/>
                  <w:bCs/>
                  <w:sz w:val="20"/>
                  <w:szCs w:val="20"/>
                </w:rPr>
                <w:delText>.</w:delText>
              </w:r>
              <w:r w:rsidDel="00BB6E66">
                <w:rPr>
                  <w:rFonts w:ascii="Arial" w:hAnsi="Arial" w:cs="Arial"/>
                  <w:bCs/>
                  <w:sz w:val="20"/>
                  <w:szCs w:val="20"/>
                </w:rPr>
                <w:delText xml:space="preserve"> </w:delText>
              </w:r>
              <w:r w:rsidRPr="006C0FE7" w:rsidDel="00BB6E66">
                <w:rPr>
                  <w:rFonts w:ascii="Arial" w:hAnsi="Arial" w:cs="Arial"/>
                  <w:bCs/>
                  <w:sz w:val="20"/>
                  <w:szCs w:val="20"/>
                </w:rPr>
                <w:delText>V prípade, ak v rámci navrhovanej činnosti došlo k zmene, zmena navrhovane</w:delText>
              </w:r>
              <w:r w:rsidDel="00BB6E66">
                <w:rPr>
                  <w:rFonts w:ascii="Arial" w:hAnsi="Arial" w:cs="Arial"/>
                  <w:bCs/>
                  <w:sz w:val="20"/>
                  <w:szCs w:val="20"/>
                </w:rPr>
                <w:delText xml:space="preserve">j </w:delText>
              </w:r>
              <w:r w:rsidRPr="006C0FE7" w:rsidDel="00BB6E66">
                <w:rPr>
                  <w:rFonts w:ascii="Arial" w:hAnsi="Arial" w:cs="Arial"/>
                  <w:bCs/>
                  <w:sz w:val="20"/>
                  <w:szCs w:val="20"/>
                </w:rPr>
                <w:delText>činnosti musí byť rovnako v súlade s požiadavkami v oblasti posudzovania vplyvu</w:delText>
              </w:r>
              <w:r w:rsidDel="00BB6E66">
                <w:rPr>
                  <w:rFonts w:ascii="Arial" w:hAnsi="Arial" w:cs="Arial"/>
                  <w:bCs/>
                  <w:sz w:val="20"/>
                  <w:szCs w:val="20"/>
                </w:rPr>
                <w:delText xml:space="preserve"> </w:delText>
              </w:r>
              <w:r w:rsidRPr="006C0FE7" w:rsidDel="00BB6E66">
                <w:rPr>
                  <w:rFonts w:ascii="Arial" w:hAnsi="Arial" w:cs="Arial"/>
                  <w:bCs/>
                  <w:sz w:val="20"/>
                  <w:szCs w:val="20"/>
                </w:rPr>
                <w:delText>navrhovanej činnosti na životné prostredie v súlade so zákonom o</w:delText>
              </w:r>
              <w:r w:rsidDel="00BB6E66">
                <w:rPr>
                  <w:rFonts w:ascii="Arial" w:hAnsi="Arial" w:cs="Arial"/>
                  <w:bCs/>
                  <w:sz w:val="20"/>
                  <w:szCs w:val="20"/>
                </w:rPr>
                <w:delText> </w:delText>
              </w:r>
              <w:r w:rsidRPr="006C0FE7" w:rsidDel="00BB6E66">
                <w:rPr>
                  <w:rFonts w:ascii="Arial" w:hAnsi="Arial" w:cs="Arial"/>
                  <w:bCs/>
                  <w:sz w:val="20"/>
                  <w:szCs w:val="20"/>
                </w:rPr>
                <w:delText>posudzovaní</w:delText>
              </w:r>
              <w:r w:rsidDel="00BB6E66">
                <w:rPr>
                  <w:rFonts w:ascii="Arial" w:hAnsi="Arial" w:cs="Arial"/>
                  <w:bCs/>
                  <w:sz w:val="20"/>
                  <w:szCs w:val="20"/>
                </w:rPr>
                <w:delText xml:space="preserve"> </w:delText>
              </w:r>
              <w:r w:rsidRPr="006C0FE7" w:rsidDel="00BB6E66">
                <w:rPr>
                  <w:rFonts w:ascii="Arial" w:hAnsi="Arial" w:cs="Arial"/>
                  <w:bCs/>
                  <w:sz w:val="20"/>
                  <w:szCs w:val="20"/>
                </w:rPr>
                <w:delText>vplyvov.</w:delText>
              </w:r>
              <w:r w:rsidDel="00BB6E66">
                <w:rPr>
                  <w:rFonts w:ascii="Arial" w:hAnsi="Arial" w:cs="Arial"/>
                  <w:bCs/>
                  <w:sz w:val="20"/>
                  <w:szCs w:val="20"/>
                </w:rPr>
                <w:delText xml:space="preserve"> </w:delText>
              </w:r>
              <w:r w:rsidRPr="006C0FE7" w:rsidDel="00BB6E66">
                <w:rPr>
                  <w:rFonts w:ascii="Arial" w:hAnsi="Arial" w:cs="Arial"/>
                  <w:bCs/>
                  <w:sz w:val="20"/>
                  <w:szCs w:val="20"/>
                </w:rPr>
                <w:delText>Závery, uvedené v záverečnom stanovisku z</w:delText>
              </w:r>
              <w:r w:rsidDel="00BB6E66">
                <w:rPr>
                  <w:rFonts w:ascii="Arial" w:hAnsi="Arial" w:cs="Arial"/>
                  <w:bCs/>
                  <w:sz w:val="20"/>
                  <w:szCs w:val="20"/>
                </w:rPr>
                <w:delText> </w:delText>
              </w:r>
              <w:r w:rsidRPr="006C0FE7" w:rsidDel="00BB6E66">
                <w:rPr>
                  <w:rFonts w:ascii="Arial" w:hAnsi="Arial" w:cs="Arial"/>
                  <w:bCs/>
                  <w:sz w:val="20"/>
                  <w:szCs w:val="20"/>
                </w:rPr>
                <w:delText>posudzovania vplyvov na životné</w:delText>
              </w:r>
              <w:r w:rsidDel="00BB6E66">
                <w:rPr>
                  <w:rFonts w:ascii="Arial" w:hAnsi="Arial" w:cs="Arial"/>
                  <w:bCs/>
                  <w:sz w:val="20"/>
                  <w:szCs w:val="20"/>
                </w:rPr>
                <w:delText xml:space="preserve"> </w:delText>
              </w:r>
              <w:r w:rsidRPr="006C0FE7" w:rsidDel="00BB6E66">
                <w:rPr>
                  <w:rFonts w:ascii="Arial" w:hAnsi="Arial" w:cs="Arial"/>
                  <w:bCs/>
                  <w:sz w:val="20"/>
                  <w:szCs w:val="20"/>
                </w:rPr>
                <w:delText>prostredie (ak navrhovaná činnosť alebo jej zmena podlieha povinnému hodnoteniu</w:delText>
              </w:r>
              <w:r w:rsidDel="00BB6E66">
                <w:rPr>
                  <w:rFonts w:ascii="Arial" w:hAnsi="Arial" w:cs="Arial"/>
                  <w:bCs/>
                  <w:sz w:val="20"/>
                  <w:szCs w:val="20"/>
                </w:rPr>
                <w:delText xml:space="preserve"> </w:delText>
              </w:r>
              <w:r w:rsidRPr="006C0FE7" w:rsidDel="00BB6E66">
                <w:rPr>
                  <w:rFonts w:ascii="Arial" w:hAnsi="Arial" w:cs="Arial"/>
                  <w:bCs/>
                  <w:sz w:val="20"/>
                  <w:szCs w:val="20"/>
                </w:rPr>
                <w:delText>alebo z rozhodnutia zo zisťovacieho konania vyplynulo, že sa navrhovaná činnosť</w:delText>
              </w:r>
              <w:r w:rsidDel="00BB6E66">
                <w:rPr>
                  <w:rFonts w:ascii="Arial" w:hAnsi="Arial" w:cs="Arial"/>
                  <w:bCs/>
                  <w:sz w:val="20"/>
                  <w:szCs w:val="20"/>
                </w:rPr>
                <w:delText xml:space="preserve"> </w:delText>
              </w:r>
              <w:r w:rsidRPr="006C0FE7" w:rsidDel="00BB6E66">
                <w:rPr>
                  <w:rFonts w:ascii="Arial" w:hAnsi="Arial" w:cs="Arial"/>
                  <w:bCs/>
                  <w:sz w:val="20"/>
                  <w:szCs w:val="20"/>
                </w:rPr>
                <w:delText>alebo jej zmena bude ďalej posudzovať podľa zákona o</w:delText>
              </w:r>
              <w:r w:rsidDel="00BB6E66">
                <w:rPr>
                  <w:rFonts w:ascii="Arial" w:hAnsi="Arial" w:cs="Arial"/>
                  <w:bCs/>
                  <w:sz w:val="20"/>
                  <w:szCs w:val="20"/>
                </w:rPr>
                <w:delText> </w:delText>
              </w:r>
              <w:r w:rsidRPr="006C0FE7" w:rsidDel="00BB6E66">
                <w:rPr>
                  <w:rFonts w:ascii="Arial" w:hAnsi="Arial" w:cs="Arial"/>
                  <w:bCs/>
                  <w:sz w:val="20"/>
                  <w:szCs w:val="20"/>
                </w:rPr>
                <w:delText>posudzovaní vplyvov),</w:delText>
              </w:r>
              <w:r w:rsidDel="00BB6E66">
                <w:rPr>
                  <w:rFonts w:ascii="Arial" w:hAnsi="Arial" w:cs="Arial"/>
                  <w:bCs/>
                  <w:sz w:val="20"/>
                  <w:szCs w:val="20"/>
                </w:rPr>
                <w:delText xml:space="preserve"> </w:delText>
              </w:r>
              <w:r w:rsidRPr="006C0FE7" w:rsidDel="00BB6E66">
                <w:rPr>
                  <w:rFonts w:ascii="Arial" w:hAnsi="Arial" w:cs="Arial"/>
                  <w:bCs/>
                  <w:sz w:val="20"/>
                  <w:szCs w:val="20"/>
                </w:rPr>
                <w:delText>musia byť zohľadnené v povolení na realizáciu projektu, resp. v zmene takéhoto</w:delText>
              </w:r>
              <w:r w:rsidDel="00BB6E66">
                <w:rPr>
                  <w:rFonts w:ascii="Arial" w:hAnsi="Arial" w:cs="Arial"/>
                  <w:bCs/>
                  <w:sz w:val="20"/>
                  <w:szCs w:val="20"/>
                </w:rPr>
                <w:delText xml:space="preserve"> </w:delText>
              </w:r>
              <w:r w:rsidRPr="006C0FE7" w:rsidDel="00BB6E66">
                <w:rPr>
                  <w:rFonts w:ascii="Arial" w:hAnsi="Arial" w:cs="Arial"/>
                  <w:bCs/>
                  <w:sz w:val="20"/>
                  <w:szCs w:val="20"/>
                </w:rPr>
                <w:delText xml:space="preserve">povolenia (t. j. uvedené platí rovnako aj v prípade zmien </w:delText>
              </w:r>
              <w:r w:rsidRPr="006C0FE7" w:rsidDel="00BB6E66">
                <w:rPr>
                  <w:rFonts w:ascii="Arial" w:hAnsi="Arial" w:cs="Arial"/>
                  <w:bCs/>
                  <w:sz w:val="20"/>
                  <w:szCs w:val="20"/>
                </w:rPr>
                <w:lastRenderedPageBreak/>
                <w:delText>v</w:delText>
              </w:r>
              <w:r w:rsidR="004461E5" w:rsidDel="00BB6E66">
                <w:rPr>
                  <w:rFonts w:ascii="Arial" w:hAnsi="Arial" w:cs="Arial"/>
                  <w:bCs/>
                  <w:sz w:val="20"/>
                  <w:szCs w:val="20"/>
                </w:rPr>
                <w:delText> </w:delText>
              </w:r>
              <w:r w:rsidRPr="006C0FE7" w:rsidDel="00BB6E66">
                <w:rPr>
                  <w:rFonts w:ascii="Arial" w:hAnsi="Arial" w:cs="Arial"/>
                  <w:bCs/>
                  <w:sz w:val="20"/>
                  <w:szCs w:val="20"/>
                </w:rPr>
                <w:delText>povolení na realizáciu</w:delText>
              </w:r>
              <w:r w:rsidDel="00BB6E66">
                <w:rPr>
                  <w:rFonts w:ascii="Arial" w:hAnsi="Arial" w:cs="Arial"/>
                  <w:bCs/>
                  <w:sz w:val="20"/>
                  <w:szCs w:val="20"/>
                </w:rPr>
                <w:delText xml:space="preserve"> </w:delText>
              </w:r>
              <w:r w:rsidRPr="006C0FE7" w:rsidDel="00BB6E66">
                <w:rPr>
                  <w:rFonts w:ascii="Arial" w:hAnsi="Arial" w:cs="Arial"/>
                  <w:bCs/>
                  <w:sz w:val="20"/>
                  <w:szCs w:val="20"/>
                </w:rPr>
                <w:delText>projektu). Príspevok nie je možné poskytnúť na realizáciu projektu s</w:delText>
              </w:r>
              <w:r w:rsidDel="00BB6E66">
                <w:rPr>
                  <w:rFonts w:ascii="Arial" w:hAnsi="Arial" w:cs="Arial"/>
                  <w:bCs/>
                  <w:sz w:val="20"/>
                  <w:szCs w:val="20"/>
                </w:rPr>
                <w:delText> </w:delText>
              </w:r>
              <w:r w:rsidRPr="006C0FE7" w:rsidDel="00BB6E66">
                <w:rPr>
                  <w:rFonts w:ascii="Arial" w:hAnsi="Arial" w:cs="Arial"/>
                  <w:bCs/>
                  <w:sz w:val="20"/>
                  <w:szCs w:val="20"/>
                </w:rPr>
                <w:delText>negatívnym</w:delText>
              </w:r>
              <w:r w:rsidDel="00BB6E66">
                <w:rPr>
                  <w:rFonts w:ascii="Arial" w:hAnsi="Arial" w:cs="Arial"/>
                  <w:bCs/>
                  <w:sz w:val="20"/>
                  <w:szCs w:val="20"/>
                </w:rPr>
                <w:delText xml:space="preserve"> </w:delText>
              </w:r>
              <w:r w:rsidRPr="006C0FE7" w:rsidDel="00BB6E66">
                <w:rPr>
                  <w:rFonts w:ascii="Arial" w:hAnsi="Arial" w:cs="Arial"/>
                  <w:bCs/>
                  <w:sz w:val="20"/>
                  <w:szCs w:val="20"/>
                </w:rPr>
                <w:delText>vplyvom na životné prostredie (znečisťovanie alebo poškodzovanie životného</w:delText>
              </w:r>
              <w:r w:rsidDel="00BB6E66">
                <w:rPr>
                  <w:rFonts w:ascii="Arial" w:hAnsi="Arial" w:cs="Arial"/>
                  <w:bCs/>
                  <w:sz w:val="20"/>
                  <w:szCs w:val="20"/>
                </w:rPr>
                <w:delText xml:space="preserve"> </w:delText>
              </w:r>
              <w:r w:rsidRPr="006C0FE7" w:rsidDel="00BB6E66">
                <w:rPr>
                  <w:rFonts w:ascii="Arial" w:hAnsi="Arial" w:cs="Arial"/>
                  <w:bCs/>
                  <w:sz w:val="20"/>
                  <w:szCs w:val="20"/>
                </w:rPr>
                <w:delText>prostredia), a to pokiaľ ide o</w:delText>
              </w:r>
              <w:r w:rsidR="004461E5" w:rsidDel="00BB6E66">
                <w:rPr>
                  <w:rFonts w:ascii="Arial" w:hAnsi="Arial" w:cs="Arial"/>
                  <w:bCs/>
                  <w:sz w:val="20"/>
                  <w:szCs w:val="20"/>
                </w:rPr>
                <w:delText> </w:delText>
              </w:r>
              <w:r w:rsidRPr="006C0FE7" w:rsidDel="00BB6E66">
                <w:rPr>
                  <w:rFonts w:ascii="Arial" w:hAnsi="Arial" w:cs="Arial"/>
                  <w:bCs/>
                  <w:sz w:val="20"/>
                  <w:szCs w:val="20"/>
                </w:rPr>
                <w:delText>akýkoľvek priamy alebo nepriamy vplyv na životné</w:delText>
              </w:r>
              <w:r w:rsidDel="00BB6E66">
                <w:rPr>
                  <w:rFonts w:ascii="Arial" w:hAnsi="Arial" w:cs="Arial"/>
                  <w:bCs/>
                  <w:sz w:val="20"/>
                  <w:szCs w:val="20"/>
                </w:rPr>
                <w:delText xml:space="preserve"> </w:delText>
              </w:r>
              <w:r w:rsidRPr="006C0FE7" w:rsidDel="00BB6E66">
                <w:rPr>
                  <w:rFonts w:ascii="Arial" w:hAnsi="Arial" w:cs="Arial"/>
                  <w:bCs/>
                  <w:sz w:val="20"/>
                  <w:szCs w:val="20"/>
                </w:rPr>
                <w:delText>prostredie vrátane vplyvu na zdravie, flóru, faunu, biodiverzitu, pôdu, klímu,</w:delText>
              </w:r>
              <w:r w:rsidDel="00BB6E66">
                <w:rPr>
                  <w:rFonts w:ascii="Arial" w:hAnsi="Arial" w:cs="Arial"/>
                  <w:bCs/>
                  <w:sz w:val="20"/>
                  <w:szCs w:val="20"/>
                </w:rPr>
                <w:delText xml:space="preserve"> </w:delText>
              </w:r>
              <w:r w:rsidRPr="006C0FE7" w:rsidDel="00BB6E66">
                <w:rPr>
                  <w:rFonts w:ascii="Arial" w:hAnsi="Arial" w:cs="Arial"/>
                  <w:bCs/>
                  <w:sz w:val="20"/>
                  <w:szCs w:val="20"/>
                </w:rPr>
                <w:delText>ovzdušie, vodu, krajinu, prírodné lokality, hmotný majetok, kultúrne dedičstvo</w:delText>
              </w:r>
              <w:r w:rsidDel="00BB6E66">
                <w:rPr>
                  <w:rFonts w:ascii="Arial" w:hAnsi="Arial" w:cs="Arial"/>
                  <w:bCs/>
                  <w:sz w:val="20"/>
                  <w:szCs w:val="20"/>
                </w:rPr>
                <w:delText xml:space="preserve"> </w:delText>
              </w:r>
              <w:r w:rsidRPr="006C0FE7" w:rsidDel="00BB6E66">
                <w:rPr>
                  <w:rFonts w:ascii="Arial" w:hAnsi="Arial" w:cs="Arial"/>
                  <w:bCs/>
                  <w:sz w:val="20"/>
                  <w:szCs w:val="20"/>
                </w:rPr>
                <w:delText>a</w:delText>
              </w:r>
              <w:r w:rsidR="004461E5" w:rsidDel="00BB6E66">
                <w:rPr>
                  <w:rFonts w:ascii="Arial" w:hAnsi="Arial" w:cs="Arial"/>
                  <w:bCs/>
                  <w:sz w:val="20"/>
                  <w:szCs w:val="20"/>
                </w:rPr>
                <w:delText> </w:delText>
              </w:r>
              <w:r w:rsidRPr="006C0FE7" w:rsidDel="00BB6E66">
                <w:rPr>
                  <w:rFonts w:ascii="Arial" w:hAnsi="Arial" w:cs="Arial"/>
                  <w:bCs/>
                  <w:sz w:val="20"/>
                  <w:szCs w:val="20"/>
                </w:rPr>
                <w:delText>vzájomné pôsobenie medzi týmito faktormi.</w:delText>
              </w:r>
            </w:del>
          </w:p>
          <w:p w14:paraId="519E7533" w14:textId="2C6EE141" w:rsidR="00997F82" w:rsidDel="00BB6E66" w:rsidRDefault="00997F82" w:rsidP="009A65F5">
            <w:pPr>
              <w:pStyle w:val="Odsekzoznamu"/>
              <w:widowControl w:val="0"/>
              <w:spacing w:before="240" w:after="120" w:line="240" w:lineRule="auto"/>
              <w:ind w:left="85" w:right="85"/>
              <w:contextualSpacing w:val="0"/>
              <w:jc w:val="both"/>
              <w:rPr>
                <w:del w:id="210" w:author="Autor"/>
                <w:rFonts w:ascii="Arial" w:hAnsi="Arial" w:cs="Arial"/>
                <w:b/>
                <w:bCs/>
                <w:sz w:val="20"/>
                <w:szCs w:val="20"/>
              </w:rPr>
            </w:pPr>
            <w:del w:id="211" w:author="Autor">
              <w:r w:rsidRPr="00971A5F" w:rsidDel="00BB6E66">
                <w:rPr>
                  <w:rFonts w:ascii="Arial" w:hAnsi="Arial" w:cs="Arial"/>
                  <w:b/>
                  <w:bCs/>
                  <w:sz w:val="20"/>
                  <w:szCs w:val="20"/>
                </w:rPr>
                <w:delText xml:space="preserve">Forma preukázania: </w:delText>
              </w:r>
            </w:del>
          </w:p>
          <w:p w14:paraId="47030D4E" w14:textId="18A2BBFA" w:rsidR="00997F82" w:rsidDel="00BB6E66" w:rsidRDefault="00997F82" w:rsidP="009A65F5">
            <w:pPr>
              <w:pStyle w:val="Odsekzoznamu"/>
              <w:widowControl w:val="0"/>
              <w:spacing w:before="120" w:after="120" w:line="240" w:lineRule="auto"/>
              <w:ind w:left="85" w:right="85"/>
              <w:contextualSpacing w:val="0"/>
              <w:jc w:val="both"/>
              <w:rPr>
                <w:del w:id="212" w:author="Autor"/>
                <w:rFonts w:ascii="Arial" w:hAnsi="Arial" w:cs="Arial"/>
                <w:bCs/>
                <w:sz w:val="20"/>
                <w:szCs w:val="20"/>
              </w:rPr>
            </w:pPr>
            <w:del w:id="213" w:author="Autor">
              <w:r w:rsidRPr="0057058E" w:rsidDel="00BB6E66">
                <w:rPr>
                  <w:rFonts w:ascii="Arial" w:hAnsi="Arial" w:cs="Arial"/>
                  <w:bCs/>
                  <w:sz w:val="20"/>
                  <w:szCs w:val="20"/>
                </w:rPr>
                <w:delText>Osobitná príloh</w:delText>
              </w:r>
              <w:r w:rsidDel="00BB6E66">
                <w:rPr>
                  <w:rFonts w:ascii="Arial" w:hAnsi="Arial" w:cs="Arial"/>
                  <w:bCs/>
                  <w:sz w:val="20"/>
                  <w:szCs w:val="20"/>
                </w:rPr>
                <w:delText>a</w:delText>
              </w:r>
              <w:r w:rsidRPr="0057058E" w:rsidDel="00BB6E66">
                <w:rPr>
                  <w:rFonts w:ascii="Arial" w:hAnsi="Arial" w:cs="Arial"/>
                  <w:bCs/>
                  <w:sz w:val="20"/>
                  <w:szCs w:val="20"/>
                </w:rPr>
                <w:delText xml:space="preserve"> ŽoPr - Doklady preukazujúce </w:delText>
              </w:r>
              <w:r w:rsidRPr="001A20B9" w:rsidDel="00BB6E66">
                <w:rPr>
                  <w:rFonts w:ascii="Arial" w:hAnsi="Arial" w:cs="Arial"/>
                  <w:bCs/>
                  <w:sz w:val="20"/>
                  <w:szCs w:val="20"/>
                </w:rPr>
                <w:delText>plneni</w:delText>
              </w:r>
              <w:r w:rsidDel="00BB6E66">
                <w:rPr>
                  <w:rFonts w:ascii="Arial" w:hAnsi="Arial" w:cs="Arial"/>
                  <w:bCs/>
                  <w:sz w:val="20"/>
                  <w:szCs w:val="20"/>
                </w:rPr>
                <w:delText>e</w:delText>
              </w:r>
              <w:r w:rsidRPr="001A20B9" w:rsidDel="00BB6E66">
                <w:rPr>
                  <w:rFonts w:ascii="Arial" w:hAnsi="Arial" w:cs="Arial"/>
                  <w:bCs/>
                  <w:sz w:val="20"/>
                  <w:szCs w:val="20"/>
                </w:rPr>
                <w:delText xml:space="preserve"> požiadaviek v oblasti posudzovania</w:delText>
              </w:r>
              <w:r w:rsidDel="00BB6E66">
                <w:rPr>
                  <w:rFonts w:ascii="Arial" w:hAnsi="Arial" w:cs="Arial"/>
                  <w:bCs/>
                  <w:sz w:val="20"/>
                  <w:szCs w:val="20"/>
                </w:rPr>
                <w:delText xml:space="preserve"> </w:delText>
              </w:r>
              <w:r w:rsidRPr="001A20B9" w:rsidDel="00BB6E66">
                <w:rPr>
                  <w:rFonts w:ascii="Arial" w:hAnsi="Arial" w:cs="Arial"/>
                  <w:bCs/>
                  <w:sz w:val="20"/>
                  <w:szCs w:val="20"/>
                </w:rPr>
                <w:delText xml:space="preserve">vplyvov na </w:delText>
              </w:r>
              <w:r w:rsidDel="00BB6E66">
                <w:rPr>
                  <w:rFonts w:ascii="Arial" w:hAnsi="Arial" w:cs="Arial"/>
                  <w:bCs/>
                  <w:sz w:val="20"/>
                  <w:szCs w:val="20"/>
                </w:rPr>
                <w:delText>životné prostredie.</w:delText>
              </w:r>
            </w:del>
          </w:p>
          <w:p w14:paraId="5B2232C4" w14:textId="5350C6BB" w:rsidR="00997F82" w:rsidDel="00BB6E66" w:rsidRDefault="00997F82" w:rsidP="009A65F5">
            <w:pPr>
              <w:pStyle w:val="Odsekzoznamu"/>
              <w:keepNext/>
              <w:spacing w:before="240" w:after="120" w:line="240" w:lineRule="auto"/>
              <w:ind w:left="85" w:right="85"/>
              <w:contextualSpacing w:val="0"/>
              <w:jc w:val="both"/>
              <w:rPr>
                <w:del w:id="214" w:author="Autor"/>
                <w:rFonts w:ascii="Arial" w:hAnsi="Arial" w:cs="Arial"/>
                <w:b/>
                <w:bCs/>
                <w:sz w:val="20"/>
                <w:szCs w:val="20"/>
              </w:rPr>
            </w:pPr>
            <w:del w:id="215" w:author="Autor">
              <w:r w:rsidDel="00BB6E66">
                <w:rPr>
                  <w:rFonts w:ascii="Arial" w:hAnsi="Arial" w:cs="Arial"/>
                  <w:b/>
                  <w:bCs/>
                  <w:sz w:val="20"/>
                  <w:szCs w:val="20"/>
                </w:rPr>
                <w:delText>Spôsob overenia</w:delText>
              </w:r>
              <w:r w:rsidRPr="003346B4" w:rsidDel="00BB6E66">
                <w:rPr>
                  <w:rFonts w:ascii="Arial" w:hAnsi="Arial" w:cs="Arial"/>
                  <w:b/>
                  <w:bCs/>
                  <w:sz w:val="20"/>
                  <w:szCs w:val="20"/>
                </w:rPr>
                <w:delText>:</w:delText>
              </w:r>
            </w:del>
          </w:p>
          <w:p w14:paraId="4A026357" w14:textId="7D1E83E4" w:rsidR="00997F82" w:rsidRPr="00971A5F" w:rsidDel="00BB6E66" w:rsidRDefault="00997F82" w:rsidP="009A65F5">
            <w:pPr>
              <w:pStyle w:val="Odsekzoznamu"/>
              <w:widowControl w:val="0"/>
              <w:spacing w:before="120" w:after="120" w:line="240" w:lineRule="auto"/>
              <w:ind w:left="85" w:right="85"/>
              <w:contextualSpacing w:val="0"/>
              <w:jc w:val="both"/>
              <w:rPr>
                <w:del w:id="216" w:author="Autor"/>
                <w:rFonts w:ascii="Arial" w:hAnsi="Arial" w:cs="Arial"/>
                <w:b/>
                <w:bCs/>
                <w:sz w:val="20"/>
                <w:szCs w:val="20"/>
              </w:rPr>
            </w:pPr>
            <w:del w:id="217" w:author="Autor">
              <w:r w:rsidRPr="003346B4" w:rsidDel="00BB6E66">
                <w:rPr>
                  <w:rFonts w:ascii="Arial" w:hAnsi="Arial" w:cs="Arial"/>
                  <w:bCs/>
                  <w:sz w:val="20"/>
                  <w:szCs w:val="20"/>
                </w:rPr>
                <w:delText xml:space="preserve">MAS overí splnenie podmienky </w:delText>
              </w:r>
              <w:r w:rsidRPr="00912CA6" w:rsidDel="00BB6E66">
                <w:rPr>
                  <w:rFonts w:ascii="Arial" w:hAnsi="Arial" w:cs="Arial"/>
                  <w:bCs/>
                  <w:sz w:val="20"/>
                  <w:szCs w:val="20"/>
                </w:rPr>
                <w:delText>na základe predložených dokladov</w:delText>
              </w:r>
              <w:r w:rsidDel="00BB6E66">
                <w:rPr>
                  <w:rFonts w:ascii="Arial" w:hAnsi="Arial" w:cs="Arial"/>
                  <w:bCs/>
                  <w:sz w:val="20"/>
                  <w:szCs w:val="20"/>
                </w:rPr>
                <w:delText>.</w:delText>
              </w:r>
            </w:del>
          </w:p>
        </w:tc>
      </w:tr>
    </w:tbl>
    <w:p w14:paraId="0A221714" w14:textId="77777777" w:rsidR="00997F82" w:rsidRPr="00696061" w:rsidRDefault="00997F82" w:rsidP="004461E5">
      <w:pPr>
        <w:pStyle w:val="Default"/>
        <w:spacing w:before="240" w:after="240"/>
        <w:jc w:val="both"/>
        <w:rPr>
          <w:color w:val="auto"/>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Náležitosti príloh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6060C5D0" w14:textId="24C581EE" w:rsidR="00997F82" w:rsidRDefault="00997F82" w:rsidP="00374B3F">
      <w:pPr>
        <w:spacing w:before="120" w:after="120" w:line="240" w:lineRule="auto"/>
        <w:ind w:right="-142"/>
        <w:jc w:val="both"/>
        <w:rPr>
          <w:rFonts w:ascii="Arial" w:hAnsi="Arial" w:cs="Arial"/>
          <w:bCs/>
          <w:sz w:val="20"/>
          <w:szCs w:val="20"/>
          <w:u w:val="single"/>
        </w:rPr>
      </w:pPr>
      <w:bookmarkStart w:id="218" w:name="_Hlk20666014"/>
      <w:r>
        <w:rPr>
          <w:rFonts w:ascii="Arial" w:hAnsi="Arial" w:cs="Arial"/>
          <w:bCs/>
          <w:sz w:val="20"/>
          <w:szCs w:val="20"/>
        </w:rPr>
        <w:t xml:space="preserve">V tejto kapitole výzvy sú uvedené inštrukcie k jednotlivým prílohám </w:t>
      </w:r>
      <w:proofErr w:type="spellStart"/>
      <w:r>
        <w:rPr>
          <w:rFonts w:ascii="Arial" w:hAnsi="Arial" w:cs="Arial"/>
          <w:bCs/>
          <w:sz w:val="20"/>
          <w:szCs w:val="20"/>
        </w:rPr>
        <w:t>ŽoPr</w:t>
      </w:r>
      <w:proofErr w:type="spellEnd"/>
      <w:r>
        <w:rPr>
          <w:rFonts w:ascii="Arial" w:hAnsi="Arial" w:cs="Arial"/>
          <w:bCs/>
          <w:sz w:val="20"/>
          <w:szCs w:val="20"/>
        </w:rPr>
        <w:t xml:space="preserve">, ktoré slúžia na preukázanie splnenia jednotlivých podmienok poskytnutia príspevku. Číslovanie jednotlivých kapitol korešponduje s číselným označením príslušných príloh </w:t>
      </w:r>
      <w:proofErr w:type="spellStart"/>
      <w:r>
        <w:rPr>
          <w:rFonts w:ascii="Arial" w:hAnsi="Arial" w:cs="Arial"/>
          <w:bCs/>
          <w:sz w:val="20"/>
          <w:szCs w:val="20"/>
        </w:rPr>
        <w:t>ŽoPr</w:t>
      </w:r>
      <w:proofErr w:type="spellEnd"/>
      <w:r>
        <w:rPr>
          <w:rFonts w:ascii="Arial" w:hAnsi="Arial" w:cs="Arial"/>
          <w:bCs/>
          <w:sz w:val="20"/>
          <w:szCs w:val="20"/>
        </w:rPr>
        <w:t xml:space="preserve">.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prikladá) označené č. 1. Číslovanie príloh je potrebné zachovať aj </w:t>
      </w:r>
      <w:r w:rsidR="009E612F">
        <w:rPr>
          <w:rFonts w:ascii="Arial" w:hAnsi="Arial" w:cs="Arial"/>
          <w:bCs/>
          <w:sz w:val="20"/>
          <w:szCs w:val="20"/>
          <w:u w:val="single"/>
        </w:rPr>
        <w:t>v </w:t>
      </w:r>
      <w:r>
        <w:rPr>
          <w:rFonts w:ascii="Arial" w:hAnsi="Arial" w:cs="Arial"/>
          <w:bCs/>
          <w:sz w:val="20"/>
          <w:szCs w:val="20"/>
          <w:u w:val="single"/>
        </w:rPr>
        <w:t xml:space="preserve">prípade, že niektoré z príloh nie sú pre žiadateľa relevantné, a teda ich nepredkladá, Príloha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218"/>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 xml:space="preserve">schvaľovaním </w:t>
            </w:r>
            <w:proofErr w:type="spellStart"/>
            <w:r>
              <w:rPr>
                <w:rFonts w:ascii="Arial" w:hAnsi="Arial" w:cs="Arial"/>
                <w:bCs/>
                <w:sz w:val="20"/>
                <w:szCs w:val="20"/>
              </w:rPr>
              <w:t>ŽoPr</w:t>
            </w:r>
            <w:proofErr w:type="spellEnd"/>
            <w:r w:rsidRPr="002C3A60">
              <w:rPr>
                <w:rFonts w:ascii="Arial" w:hAnsi="Arial" w:cs="Arial"/>
                <w:bCs/>
                <w:sz w:val="20"/>
                <w:szCs w:val="20"/>
              </w:rPr>
              <w:t xml:space="preserve"> inú osobu/osoby, je potrebné predložiť </w:t>
            </w:r>
            <w:r>
              <w:rPr>
                <w:rFonts w:ascii="Arial" w:hAnsi="Arial" w:cs="Arial"/>
                <w:bCs/>
                <w:sz w:val="20"/>
                <w:szCs w:val="20"/>
              </w:rPr>
              <w:t>k </w:t>
            </w:r>
            <w:proofErr w:type="spellStart"/>
            <w:r>
              <w:rPr>
                <w:rFonts w:ascii="Arial" w:hAnsi="Arial" w:cs="Arial"/>
                <w:bCs/>
                <w:sz w:val="20"/>
                <w:szCs w:val="20"/>
              </w:rPr>
              <w:t>ŽoPr</w:t>
            </w:r>
            <w:proofErr w:type="spellEnd"/>
            <w:r>
              <w:rPr>
                <w:rFonts w:ascii="Arial" w:hAnsi="Arial" w:cs="Arial"/>
                <w:bCs/>
                <w:sz w:val="20"/>
                <w:szCs w:val="20"/>
              </w:rPr>
              <w:t xml:space="preserve"> </w:t>
            </w:r>
            <w:r w:rsidRPr="002C3A60">
              <w:rPr>
                <w:rFonts w:ascii="Arial" w:hAnsi="Arial" w:cs="Arial"/>
                <w:bCs/>
                <w:sz w:val="20"/>
                <w:szCs w:val="20"/>
              </w:rPr>
              <w:t>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Vzor splnomocnenia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3814337" w14:textId="063656E1" w:rsidR="00997F82" w:rsidDel="00BB6E66" w:rsidRDefault="00997F82" w:rsidP="009A65F5">
            <w:pPr>
              <w:spacing w:before="240" w:after="120" w:line="240" w:lineRule="auto"/>
              <w:ind w:left="85" w:right="85"/>
              <w:jc w:val="both"/>
              <w:rPr>
                <w:del w:id="219" w:author="Autor"/>
                <w:rFonts w:ascii="Arial" w:hAnsi="Arial" w:cs="Arial"/>
                <w:b/>
                <w:bCs/>
                <w:sz w:val="20"/>
                <w:szCs w:val="20"/>
              </w:rPr>
            </w:pPr>
            <w:del w:id="220" w:author="Autor">
              <w:r w:rsidRPr="002C3A60" w:rsidDel="00BB6E66">
                <w:rPr>
                  <w:rFonts w:ascii="Arial" w:hAnsi="Arial" w:cs="Arial"/>
                  <w:b/>
                  <w:bCs/>
                  <w:sz w:val="20"/>
                  <w:szCs w:val="20"/>
                </w:rPr>
                <w:delText>Forma predloženia prílohy</w:delText>
              </w:r>
            </w:del>
          </w:p>
          <w:p w14:paraId="70FC8FEF" w14:textId="0831E6B0" w:rsidR="00997F82" w:rsidRPr="002C3A60" w:rsidDel="00BB6E66" w:rsidRDefault="00997F82" w:rsidP="00066F24">
            <w:pPr>
              <w:spacing w:before="120" w:after="0" w:line="240" w:lineRule="auto"/>
              <w:ind w:left="85" w:right="85"/>
              <w:jc w:val="both"/>
              <w:rPr>
                <w:del w:id="221" w:author="Autor"/>
                <w:rFonts w:ascii="Arial" w:hAnsi="Arial" w:cs="Arial"/>
                <w:bCs/>
                <w:sz w:val="20"/>
                <w:szCs w:val="20"/>
              </w:rPr>
            </w:pPr>
            <w:del w:id="222" w:author="Autor">
              <w:r w:rsidRPr="002C3A60" w:rsidDel="00BB6E66">
                <w:rPr>
                  <w:rFonts w:ascii="Arial" w:hAnsi="Arial" w:cs="Arial"/>
                  <w:bCs/>
                  <w:sz w:val="20"/>
                  <w:szCs w:val="20"/>
                </w:rPr>
                <w:delText>Listinná: Originál, alebo úradne overená kópia.</w:delText>
              </w:r>
            </w:del>
          </w:p>
          <w:p w14:paraId="242AC6CD" w14:textId="7D6BB065" w:rsidR="00997F82" w:rsidRPr="002C3A60" w:rsidRDefault="00997F82" w:rsidP="00066F24">
            <w:pPr>
              <w:spacing w:after="120" w:line="240" w:lineRule="auto"/>
              <w:ind w:left="85" w:right="85"/>
              <w:jc w:val="both"/>
              <w:rPr>
                <w:rFonts w:ascii="Arial" w:hAnsi="Arial" w:cs="Arial"/>
                <w:bCs/>
                <w:sz w:val="20"/>
                <w:szCs w:val="20"/>
              </w:rPr>
            </w:pPr>
            <w:del w:id="223" w:author="Autor">
              <w:r w:rsidRPr="002C3A60" w:rsidDel="00BB6E66">
                <w:rPr>
                  <w:rFonts w:ascii="Arial" w:hAnsi="Arial" w:cs="Arial"/>
                  <w:bCs/>
                  <w:sz w:val="20"/>
                  <w:szCs w:val="20"/>
                </w:rPr>
                <w:delText>Elektronická: Sken (vo formáte .pdf) na CD/DVD</w:delText>
              </w:r>
            </w:del>
          </w:p>
        </w:tc>
      </w:tr>
      <w:tr w:rsidR="00997F82" w:rsidRPr="009E297B" w14:paraId="209AEE1A" w14:textId="77777777" w:rsidTr="004461E5">
        <w:tblPrEx>
          <w:tblCellMar>
            <w:left w:w="108" w:type="dxa"/>
            <w:right w:w="108" w:type="dxa"/>
          </w:tblCellMar>
        </w:tblPrEx>
        <w:trPr>
          <w:trHeight w:val="287"/>
        </w:trPr>
        <w:tc>
          <w:tcPr>
            <w:tcW w:w="9776" w:type="dxa"/>
            <w:shd w:val="clear" w:color="auto" w:fill="F2F2F2" w:themeFill="background1" w:themeFillShade="F2"/>
          </w:tcPr>
          <w:p w14:paraId="29363BA5" w14:textId="25AA7E90" w:rsidR="00997F82" w:rsidRPr="002C3A60" w:rsidRDefault="00997F82" w:rsidP="00A97509">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Test podniku v ťažkostiach a účtovná závierka</w:t>
            </w:r>
          </w:p>
        </w:tc>
      </w:tr>
      <w:tr w:rsidR="00997F82" w:rsidRPr="006A79F0" w14:paraId="6BBDA192" w14:textId="77777777" w:rsidTr="004461E5">
        <w:tblPrEx>
          <w:tblCellMar>
            <w:left w:w="108" w:type="dxa"/>
            <w:right w:w="108" w:type="dxa"/>
          </w:tblCellMar>
        </w:tblPrEx>
        <w:tc>
          <w:tcPr>
            <w:tcW w:w="9776" w:type="dxa"/>
            <w:tcBorders>
              <w:bottom w:val="single" w:sz="4" w:space="0" w:color="auto"/>
            </w:tcBorders>
          </w:tcPr>
          <w:p w14:paraId="61583749" w14:textId="25653D48" w:rsidR="00643184" w:rsidRDefault="00997F82" w:rsidP="00066F24">
            <w:pPr>
              <w:spacing w:before="120" w:after="120" w:line="240" w:lineRule="auto"/>
              <w:ind w:left="85" w:right="85"/>
              <w:jc w:val="both"/>
              <w:rPr>
                <w:rFonts w:ascii="Arial" w:hAnsi="Arial" w:cs="Arial"/>
                <w:bCs/>
                <w:sz w:val="20"/>
                <w:szCs w:val="20"/>
              </w:rPr>
            </w:pPr>
            <w:r w:rsidRPr="00A97509">
              <w:rPr>
                <w:rFonts w:ascii="Arial" w:hAnsi="Arial" w:cs="Arial"/>
                <w:bCs/>
                <w:sz w:val="20"/>
                <w:szCs w:val="20"/>
              </w:rPr>
              <w:t xml:space="preserve">V rámci tejto prílohy </w:t>
            </w:r>
            <w:proofErr w:type="spellStart"/>
            <w:r w:rsidRPr="00A97509">
              <w:rPr>
                <w:rFonts w:ascii="Arial" w:hAnsi="Arial" w:cs="Arial"/>
                <w:bCs/>
                <w:sz w:val="20"/>
                <w:szCs w:val="20"/>
              </w:rPr>
              <w:t>ŽoPr</w:t>
            </w:r>
            <w:proofErr w:type="spellEnd"/>
            <w:r w:rsidRPr="00A97509">
              <w:rPr>
                <w:rFonts w:ascii="Arial" w:hAnsi="Arial" w:cs="Arial"/>
                <w:bCs/>
                <w:sz w:val="20"/>
                <w:szCs w:val="20"/>
              </w:rPr>
              <w:t xml:space="preserve"> žiadateľ predkladá test podniku v</w:t>
            </w:r>
            <w:r w:rsidR="00643184" w:rsidRPr="00A97509">
              <w:rPr>
                <w:rFonts w:ascii="Arial" w:hAnsi="Arial" w:cs="Arial"/>
                <w:bCs/>
                <w:sz w:val="20"/>
                <w:szCs w:val="20"/>
              </w:rPr>
              <w:t> </w:t>
            </w:r>
            <w:r w:rsidRPr="00A97509">
              <w:rPr>
                <w:rFonts w:ascii="Arial" w:hAnsi="Arial" w:cs="Arial"/>
                <w:bCs/>
                <w:sz w:val="20"/>
                <w:szCs w:val="20"/>
              </w:rPr>
              <w:t xml:space="preserve">ťažkostiach </w:t>
            </w:r>
            <w:r w:rsidR="00F62451" w:rsidRPr="00A97509">
              <w:rPr>
                <w:rFonts w:ascii="Arial" w:hAnsi="Arial" w:cs="Arial"/>
                <w:bCs/>
                <w:sz w:val="20"/>
                <w:szCs w:val="20"/>
              </w:rPr>
              <w:t xml:space="preserve">obsahujúci úvodnú stranu (prvý hárok formulára testu „Určenie referenčného účtovného obdobia) a samotný test (príslušný hárok podľa právnej formy a spôsobu vedenia účtovníctva žiadateľa) </w:t>
            </w:r>
            <w:r w:rsidRPr="00A97509">
              <w:rPr>
                <w:rFonts w:ascii="Arial" w:hAnsi="Arial" w:cs="Arial"/>
                <w:bCs/>
                <w:sz w:val="20"/>
                <w:szCs w:val="20"/>
              </w:rPr>
              <w:t>a</w:t>
            </w:r>
            <w:r w:rsidR="00643184" w:rsidRPr="00A97509">
              <w:rPr>
                <w:rFonts w:ascii="Arial" w:hAnsi="Arial" w:cs="Arial"/>
                <w:bCs/>
                <w:sz w:val="20"/>
                <w:szCs w:val="20"/>
              </w:rPr>
              <w:t> k tomu:</w:t>
            </w:r>
          </w:p>
          <w:p w14:paraId="6C9A4561" w14:textId="77777777" w:rsidR="00BB6E66" w:rsidRDefault="00997F82" w:rsidP="00BB6E66">
            <w:pPr>
              <w:pStyle w:val="Odsekzoznamu"/>
              <w:numPr>
                <w:ilvl w:val="1"/>
                <w:numId w:val="5"/>
              </w:numPr>
              <w:spacing w:before="120" w:after="120" w:line="240" w:lineRule="auto"/>
              <w:ind w:left="942" w:right="85"/>
              <w:jc w:val="both"/>
              <w:rPr>
                <w:ins w:id="224" w:author="Autor"/>
                <w:rFonts w:ascii="Arial" w:hAnsi="Arial" w:cs="Arial"/>
                <w:bCs/>
                <w:sz w:val="20"/>
                <w:szCs w:val="20"/>
              </w:rPr>
            </w:pPr>
            <w:r w:rsidRPr="00374B3F">
              <w:rPr>
                <w:rFonts w:ascii="Arial" w:hAnsi="Arial" w:cs="Arial"/>
                <w:bCs/>
                <w:sz w:val="20"/>
                <w:szCs w:val="20"/>
              </w:rPr>
              <w:t xml:space="preserve">účtovnú závierku za posledné schválené účtovné obdobie (ak relevantné). Za posledné schválené účtovné obdobie sa považuje účtovné obdobie bezprostredne predchádzajúce podaniu </w:t>
            </w:r>
            <w:proofErr w:type="spellStart"/>
            <w:r w:rsidRPr="00374B3F">
              <w:rPr>
                <w:rFonts w:ascii="Arial" w:hAnsi="Arial" w:cs="Arial"/>
                <w:bCs/>
                <w:sz w:val="20"/>
                <w:szCs w:val="20"/>
              </w:rPr>
              <w:t>ŽoPr</w:t>
            </w:r>
            <w:proofErr w:type="spellEnd"/>
            <w:r w:rsidRPr="00374B3F">
              <w:rPr>
                <w:rFonts w:ascii="Arial" w:hAnsi="Arial" w:cs="Arial"/>
                <w:bCs/>
                <w:sz w:val="20"/>
                <w:szCs w:val="20"/>
              </w:rPr>
              <w:t xml:space="preserve">, za </w:t>
            </w:r>
            <w:r w:rsidRPr="00374B3F">
              <w:rPr>
                <w:rFonts w:ascii="Arial" w:hAnsi="Arial" w:cs="Arial"/>
                <w:bCs/>
                <w:sz w:val="20"/>
                <w:szCs w:val="20"/>
              </w:rPr>
              <w:lastRenderedPageBreak/>
              <w:t>ktoré žiadateľ disponuje schválenou účtovnou závierku.</w:t>
            </w:r>
            <w:r w:rsidR="00643184" w:rsidRPr="00374B3F">
              <w:rPr>
                <w:rFonts w:ascii="Arial" w:hAnsi="Arial" w:cs="Arial"/>
                <w:bCs/>
                <w:sz w:val="20"/>
                <w:szCs w:val="20"/>
              </w:rPr>
              <w:t xml:space="preserve"> </w:t>
            </w:r>
            <w:ins w:id="225" w:author="Autor">
              <w:r w:rsidR="00BB6E66" w:rsidRPr="009027CC">
                <w:rPr>
                  <w:rFonts w:ascii="Arial" w:hAnsi="Arial" w:cs="Arial"/>
                  <w:bCs/>
                  <w:sz w:val="20"/>
                  <w:szCs w:val="20"/>
                </w:rPr>
                <w:t>Test podniku v ťažkostiach sa predkladá v elektronickej podobe vo formáte .</w:t>
              </w:r>
              <w:proofErr w:type="spellStart"/>
              <w:r w:rsidR="00BB6E66" w:rsidRPr="009027CC">
                <w:rPr>
                  <w:rFonts w:ascii="Arial" w:hAnsi="Arial" w:cs="Arial"/>
                  <w:bCs/>
                  <w:sz w:val="20"/>
                  <w:szCs w:val="20"/>
                </w:rPr>
                <w:t>xls</w:t>
              </w:r>
              <w:proofErr w:type="spellEnd"/>
              <w:r w:rsidR="00BB6E66" w:rsidRPr="009027CC">
                <w:rPr>
                  <w:rFonts w:ascii="Arial" w:hAnsi="Arial" w:cs="Arial"/>
                  <w:bCs/>
                  <w:sz w:val="20"/>
                  <w:szCs w:val="20"/>
                </w:rPr>
                <w:t>.</w:t>
              </w:r>
            </w:ins>
          </w:p>
          <w:p w14:paraId="092C4F77" w14:textId="2F79810F" w:rsidR="00643184" w:rsidRPr="00BB6E66" w:rsidDel="00BB6E66" w:rsidRDefault="00643184" w:rsidP="00BB6E66">
            <w:pPr>
              <w:spacing w:before="120" w:after="120" w:line="240" w:lineRule="auto"/>
              <w:ind w:right="85"/>
              <w:jc w:val="both"/>
              <w:rPr>
                <w:del w:id="226" w:author="Autor"/>
                <w:rFonts w:ascii="Arial" w:hAnsi="Arial" w:cs="Arial"/>
                <w:bCs/>
                <w:sz w:val="20"/>
                <w:szCs w:val="20"/>
              </w:rPr>
            </w:pPr>
          </w:p>
          <w:p w14:paraId="77E53A14" w14:textId="77777777"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musí byť žiadateľom vypracovaný a predložený na záväznom formulári podľa dokumentu "Inštrukcia k určeniu podniku v ťažkostiach".</w:t>
            </w:r>
          </w:p>
          <w:p w14:paraId="749ABA14" w14:textId="7D27F8D0" w:rsidR="00997F82" w:rsidRPr="00D01EF0"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1" w:history="1">
              <w:r w:rsidRPr="00D01EF0">
                <w:rPr>
                  <w:rStyle w:val="Hypertextovprepojenie"/>
                  <w:rFonts w:cs="Arial"/>
                  <w:bCs/>
                  <w:sz w:val="20"/>
                  <w:szCs w:val="20"/>
                </w:rPr>
                <w:t>www.registeruz.sk</w:t>
              </w:r>
            </w:hyperlink>
            <w:r w:rsidR="00A37E01">
              <w:rPr>
                <w:rStyle w:val="Hypertextovprepojenie"/>
                <w:rFonts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jednoznačný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Pr>
                <w:rFonts w:ascii="Arial" w:hAnsi="Arial" w:cs="Arial"/>
                <w:bCs/>
                <w:sz w:val="20"/>
                <w:szCs w:val="20"/>
              </w:rPr>
              <w:t>e</w:t>
            </w:r>
            <w:r w:rsidRPr="00D01EF0">
              <w:rPr>
                <w:rFonts w:ascii="Arial" w:hAnsi="Arial" w:cs="Arial"/>
                <w:bCs/>
                <w:sz w:val="20"/>
                <w:szCs w:val="20"/>
              </w:rPr>
              <w:t>xtový odkaz) na túto závierku.</w:t>
            </w:r>
          </w:p>
          <w:p w14:paraId="6EE18FBE"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účtovná závierka nie je verejne dostupná v registri účtovných závierok, predloží žiadateľ účtovnú závierku ako súčasť predloženej </w:t>
            </w:r>
            <w:proofErr w:type="spellStart"/>
            <w:r w:rsidRPr="00D01EF0">
              <w:rPr>
                <w:rFonts w:ascii="Arial" w:hAnsi="Arial" w:cs="Arial"/>
                <w:bCs/>
                <w:sz w:val="20"/>
                <w:szCs w:val="20"/>
              </w:rPr>
              <w:t>ŽoPr</w:t>
            </w:r>
            <w:proofErr w:type="spellEnd"/>
            <w:r w:rsidRPr="00D01EF0">
              <w:rPr>
                <w:rFonts w:ascii="Arial" w:hAnsi="Arial" w:cs="Arial"/>
                <w:bCs/>
                <w:sz w:val="20"/>
                <w:szCs w:val="20"/>
              </w:rPr>
              <w:t>. Účtovná závierka musí byť v tomto prípade podpísaná štatutárnym zástupcom/splnomocnenou osobou (na úvodnej strane každého formulára, ktorý tvorí účtovnú závierku).</w:t>
            </w:r>
          </w:p>
          <w:p w14:paraId="5E545D3D" w14:textId="77777777"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prílohy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w:t>
            </w:r>
            <w:r>
              <w:rPr>
                <w:rFonts w:ascii="Arial" w:hAnsi="Arial" w:cs="Arial"/>
                <w:bCs/>
                <w:sz w:val="20"/>
                <w:szCs w:val="20"/>
              </w:rPr>
              <w:t xml:space="preserve">vrátane bližšej inštrukcie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589D8AE" w14:textId="636F4EC6" w:rsidR="00997F82" w:rsidDel="00BB6E66" w:rsidRDefault="00997F82" w:rsidP="00BB6E66">
            <w:pPr>
              <w:keepNext/>
              <w:spacing w:before="240" w:after="120" w:line="240" w:lineRule="auto"/>
              <w:ind w:right="85"/>
              <w:jc w:val="both"/>
              <w:rPr>
                <w:del w:id="227" w:author="Autor"/>
                <w:rFonts w:ascii="Arial" w:hAnsi="Arial" w:cs="Arial"/>
                <w:b/>
                <w:bCs/>
                <w:sz w:val="20"/>
                <w:szCs w:val="20"/>
              </w:rPr>
            </w:pPr>
            <w:del w:id="228" w:author="Autor">
              <w:r w:rsidRPr="002C3A60" w:rsidDel="00BB6E66">
                <w:rPr>
                  <w:rFonts w:ascii="Arial" w:hAnsi="Arial" w:cs="Arial"/>
                  <w:b/>
                  <w:bCs/>
                  <w:sz w:val="20"/>
                  <w:szCs w:val="20"/>
                </w:rPr>
                <w:delText>Forma predloženia prílohy</w:delText>
              </w:r>
            </w:del>
          </w:p>
          <w:p w14:paraId="744A7E26" w14:textId="3C9C6BFC" w:rsidR="00997F82" w:rsidRPr="001A21E5" w:rsidDel="00BB6E66" w:rsidRDefault="00997F82" w:rsidP="00066F24">
            <w:pPr>
              <w:spacing w:before="120" w:after="120" w:line="240" w:lineRule="auto"/>
              <w:ind w:left="85" w:right="85"/>
              <w:jc w:val="both"/>
              <w:rPr>
                <w:del w:id="229" w:author="Autor"/>
                <w:rFonts w:ascii="Arial" w:hAnsi="Arial" w:cs="Arial"/>
                <w:bCs/>
                <w:sz w:val="20"/>
                <w:szCs w:val="20"/>
              </w:rPr>
            </w:pPr>
            <w:del w:id="230" w:author="Autor">
              <w:r w:rsidRPr="001A21E5" w:rsidDel="00BB6E66">
                <w:rPr>
                  <w:rFonts w:ascii="Arial" w:hAnsi="Arial" w:cs="Arial"/>
                  <w:bCs/>
                  <w:sz w:val="20"/>
                  <w:szCs w:val="20"/>
                </w:rPr>
                <w:delText>Test podniku v ťažkostiach:</w:delText>
              </w:r>
            </w:del>
          </w:p>
          <w:p w14:paraId="68D66A11" w14:textId="67A7079B" w:rsidR="00997F82" w:rsidRPr="002C3A60" w:rsidDel="00BB6E66" w:rsidRDefault="00997F82" w:rsidP="00066F24">
            <w:pPr>
              <w:spacing w:before="120" w:after="0" w:line="240" w:lineRule="auto"/>
              <w:ind w:left="85" w:right="85"/>
              <w:jc w:val="both"/>
              <w:rPr>
                <w:del w:id="231" w:author="Autor"/>
                <w:rFonts w:ascii="Arial" w:hAnsi="Arial" w:cs="Arial"/>
                <w:bCs/>
                <w:sz w:val="20"/>
                <w:szCs w:val="20"/>
              </w:rPr>
            </w:pPr>
            <w:del w:id="232" w:author="Autor">
              <w:r w:rsidRPr="002C3A60" w:rsidDel="00BB6E66">
                <w:rPr>
                  <w:rFonts w:ascii="Arial" w:hAnsi="Arial" w:cs="Arial"/>
                  <w:bCs/>
                  <w:sz w:val="20"/>
                  <w:szCs w:val="20"/>
                </w:rPr>
                <w:delText>Listinná: Originál</w:delText>
              </w:r>
            </w:del>
          </w:p>
          <w:p w14:paraId="04B00E88" w14:textId="5084A03F" w:rsidR="00997F82" w:rsidDel="00BB6E66" w:rsidRDefault="00997F82" w:rsidP="00066F24">
            <w:pPr>
              <w:spacing w:line="240" w:lineRule="auto"/>
              <w:ind w:left="85" w:right="85"/>
              <w:jc w:val="both"/>
              <w:rPr>
                <w:del w:id="233" w:author="Autor"/>
                <w:rFonts w:ascii="Arial" w:hAnsi="Arial" w:cs="Arial"/>
                <w:bCs/>
                <w:sz w:val="20"/>
                <w:szCs w:val="20"/>
              </w:rPr>
            </w:pPr>
            <w:del w:id="234" w:author="Autor">
              <w:r w:rsidRPr="002C3A60" w:rsidDel="00BB6E66">
                <w:rPr>
                  <w:rFonts w:ascii="Arial" w:hAnsi="Arial" w:cs="Arial"/>
                  <w:bCs/>
                  <w:sz w:val="20"/>
                  <w:szCs w:val="20"/>
                </w:rPr>
                <w:delText xml:space="preserve">Elektronická: </w:delText>
              </w:r>
              <w:r w:rsidDel="00BB6E66">
                <w:rPr>
                  <w:rFonts w:ascii="Arial" w:hAnsi="Arial" w:cs="Arial"/>
                  <w:bCs/>
                  <w:sz w:val="20"/>
                  <w:szCs w:val="20"/>
                </w:rPr>
                <w:delText>Excel</w:delText>
              </w:r>
              <w:r w:rsidRPr="002C3A60" w:rsidDel="00BB6E66">
                <w:rPr>
                  <w:rFonts w:ascii="Arial" w:hAnsi="Arial" w:cs="Arial"/>
                  <w:bCs/>
                  <w:sz w:val="20"/>
                  <w:szCs w:val="20"/>
                </w:rPr>
                <w:delText xml:space="preserve"> (vo formáte .</w:delText>
              </w:r>
              <w:r w:rsidDel="00BB6E66">
                <w:rPr>
                  <w:rFonts w:ascii="Arial" w:hAnsi="Arial" w:cs="Arial"/>
                  <w:bCs/>
                  <w:sz w:val="20"/>
                  <w:szCs w:val="20"/>
                </w:rPr>
                <w:delText>xls</w:delText>
              </w:r>
              <w:r w:rsidRPr="002C3A60" w:rsidDel="00BB6E66">
                <w:rPr>
                  <w:rFonts w:ascii="Arial" w:hAnsi="Arial" w:cs="Arial"/>
                  <w:bCs/>
                  <w:sz w:val="20"/>
                  <w:szCs w:val="20"/>
                </w:rPr>
                <w:delText>) na CD/DVD</w:delText>
              </w:r>
            </w:del>
          </w:p>
          <w:p w14:paraId="712A30A6" w14:textId="43A7716F" w:rsidR="00997F82" w:rsidDel="00BB6E66" w:rsidRDefault="00997F82" w:rsidP="00066F24">
            <w:pPr>
              <w:spacing w:before="120" w:after="120" w:line="240" w:lineRule="auto"/>
              <w:ind w:left="85" w:right="85"/>
              <w:jc w:val="both"/>
              <w:rPr>
                <w:del w:id="235" w:author="Autor"/>
                <w:rFonts w:ascii="Arial" w:hAnsi="Arial" w:cs="Arial"/>
                <w:bCs/>
                <w:sz w:val="20"/>
                <w:szCs w:val="20"/>
              </w:rPr>
            </w:pPr>
            <w:del w:id="236" w:author="Autor">
              <w:r w:rsidDel="00BB6E66">
                <w:rPr>
                  <w:rFonts w:ascii="Arial" w:hAnsi="Arial" w:cs="Arial"/>
                  <w:bCs/>
                  <w:sz w:val="20"/>
                  <w:szCs w:val="20"/>
                </w:rPr>
                <w:delText>Účtovná závierka (ak sa neuvádza odkaz na jej zverejnenie v rámci registra účtovných závierok):</w:delText>
              </w:r>
            </w:del>
          </w:p>
          <w:p w14:paraId="7A9947D0" w14:textId="5E1F0412" w:rsidR="00997F82" w:rsidRPr="002C3A60" w:rsidDel="00BB6E66" w:rsidRDefault="00997F82" w:rsidP="00066F24">
            <w:pPr>
              <w:spacing w:before="120" w:after="0" w:line="240" w:lineRule="auto"/>
              <w:ind w:left="85" w:right="85"/>
              <w:jc w:val="both"/>
              <w:rPr>
                <w:del w:id="237" w:author="Autor"/>
                <w:rFonts w:ascii="Arial" w:hAnsi="Arial" w:cs="Arial"/>
                <w:bCs/>
                <w:sz w:val="20"/>
                <w:szCs w:val="20"/>
              </w:rPr>
            </w:pPr>
            <w:del w:id="238" w:author="Autor">
              <w:r w:rsidRPr="002C3A60" w:rsidDel="00BB6E66">
                <w:rPr>
                  <w:rFonts w:ascii="Arial" w:hAnsi="Arial" w:cs="Arial"/>
                  <w:bCs/>
                  <w:sz w:val="20"/>
                  <w:szCs w:val="20"/>
                </w:rPr>
                <w:delText>Listinná: Originál</w:delText>
              </w:r>
            </w:del>
          </w:p>
          <w:p w14:paraId="06B927E6" w14:textId="30281027" w:rsidR="00997F82" w:rsidDel="00BB6E66" w:rsidRDefault="00997F82" w:rsidP="00066F24">
            <w:pPr>
              <w:spacing w:after="120" w:line="240" w:lineRule="auto"/>
              <w:ind w:left="85" w:right="85"/>
              <w:jc w:val="both"/>
              <w:rPr>
                <w:del w:id="239" w:author="Autor"/>
                <w:rFonts w:ascii="Arial" w:hAnsi="Arial" w:cs="Arial"/>
                <w:bCs/>
                <w:sz w:val="20"/>
                <w:szCs w:val="20"/>
              </w:rPr>
            </w:pPr>
            <w:del w:id="240" w:author="Autor">
              <w:r w:rsidRPr="002C3A60" w:rsidDel="00BB6E66">
                <w:rPr>
                  <w:rFonts w:ascii="Arial" w:hAnsi="Arial" w:cs="Arial"/>
                  <w:bCs/>
                  <w:sz w:val="20"/>
                  <w:szCs w:val="20"/>
                </w:rPr>
                <w:delText xml:space="preserve">Elektronická: </w:delText>
              </w:r>
              <w:r w:rsidDel="00BB6E66">
                <w:rPr>
                  <w:rFonts w:ascii="Arial" w:hAnsi="Arial" w:cs="Arial"/>
                  <w:bCs/>
                  <w:sz w:val="20"/>
                  <w:szCs w:val="20"/>
                </w:rPr>
                <w:delText>Sken</w:delText>
              </w:r>
              <w:r w:rsidRPr="002C3A60" w:rsidDel="00BB6E66">
                <w:rPr>
                  <w:rFonts w:ascii="Arial" w:hAnsi="Arial" w:cs="Arial"/>
                  <w:bCs/>
                  <w:sz w:val="20"/>
                  <w:szCs w:val="20"/>
                </w:rPr>
                <w:delText xml:space="preserve"> (vo formáte .</w:delText>
              </w:r>
              <w:r w:rsidDel="00BB6E66">
                <w:rPr>
                  <w:rFonts w:ascii="Arial" w:hAnsi="Arial" w:cs="Arial"/>
                  <w:bCs/>
                  <w:sz w:val="20"/>
                  <w:szCs w:val="20"/>
                </w:rPr>
                <w:delText>pdf</w:delText>
              </w:r>
              <w:r w:rsidRPr="002C3A60" w:rsidDel="00BB6E66">
                <w:rPr>
                  <w:rFonts w:ascii="Arial" w:hAnsi="Arial" w:cs="Arial"/>
                  <w:bCs/>
                  <w:sz w:val="20"/>
                  <w:szCs w:val="20"/>
                </w:rPr>
                <w:delText>) na CD/DVD</w:delText>
              </w:r>
            </w:del>
          </w:p>
          <w:p w14:paraId="6564EBF9" w14:textId="3325C6EA" w:rsidR="00F34153" w:rsidRPr="002C3A60" w:rsidRDefault="00F34153" w:rsidP="00BB6E66">
            <w:pPr>
              <w:spacing w:after="120" w:line="240" w:lineRule="auto"/>
              <w:ind w:left="85" w:right="85"/>
              <w:jc w:val="both"/>
              <w:rPr>
                <w:rFonts w:ascii="Arial" w:hAnsi="Arial" w:cs="Arial"/>
                <w:bCs/>
                <w:sz w:val="20"/>
                <w:szCs w:val="20"/>
              </w:rPr>
            </w:pPr>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2D1949">
              <w:rPr>
                <w:rFonts w:ascii="Arial" w:hAnsi="Arial" w:cs="Arial"/>
                <w:bCs/>
                <w:sz w:val="20"/>
                <w:szCs w:val="20"/>
              </w:rPr>
              <w:t xml:space="preserve">V rámci tejto prílohy </w:t>
            </w:r>
            <w:proofErr w:type="spellStart"/>
            <w:r w:rsidRPr="002D1949">
              <w:rPr>
                <w:rFonts w:ascii="Arial" w:hAnsi="Arial" w:cs="Arial"/>
                <w:bCs/>
                <w:sz w:val="20"/>
                <w:szCs w:val="20"/>
              </w:rPr>
              <w:t>ŽoPr</w:t>
            </w:r>
            <w:proofErr w:type="spellEnd"/>
            <w:r w:rsidRPr="002D1949">
              <w:rPr>
                <w:rFonts w:ascii="Arial" w:hAnsi="Arial" w:cs="Arial"/>
                <w:bCs/>
                <w:sz w:val="20"/>
                <w:szCs w:val="20"/>
              </w:rPr>
              <w:t xml:space="preserve"> predkladá žiadateľ dokumenty preukazujú finančnú spôsobilosť žiadateľa spolufinancovať projekt v zodpovedajúcej výške.</w:t>
            </w:r>
          </w:p>
          <w:p w14:paraId="07EC6116" w14:textId="77777777" w:rsidR="00997F82" w:rsidRPr="0081541C" w:rsidRDefault="00997F82" w:rsidP="00CD453C">
            <w:pPr>
              <w:widowControl w:val="0"/>
              <w:spacing w:before="120" w:after="120" w:line="240" w:lineRule="auto"/>
              <w:ind w:left="85" w:right="85"/>
              <w:jc w:val="both"/>
              <w:rPr>
                <w:rFonts w:ascii="Arial" w:hAnsi="Arial" w:cs="Arial"/>
                <w:bCs/>
                <w:sz w:val="20"/>
                <w:szCs w:val="20"/>
              </w:rPr>
            </w:pPr>
            <w:r w:rsidRPr="0081541C">
              <w:rPr>
                <w:rFonts w:ascii="Arial" w:hAnsi="Arial" w:cs="Arial"/>
                <w:bCs/>
                <w:sz w:val="20"/>
                <w:szCs w:val="20"/>
              </w:rPr>
              <w:t xml:space="preserve">Žiadateľ, ktorým je obec, predkladá v rámci tejto prílohy úradne osvedčenú kópiu uznesenia zastupiteľstva, resp. výpis z uznesenia zastupiteľstva o tom, že schvaľuje </w:t>
            </w:r>
            <w:r>
              <w:rPr>
                <w:rFonts w:ascii="Arial" w:hAnsi="Arial" w:cs="Arial"/>
                <w:bCs/>
                <w:sz w:val="20"/>
                <w:szCs w:val="20"/>
              </w:rPr>
              <w:t>zabezpečenie spolufinancovania projektu</w:t>
            </w:r>
            <w:r w:rsidRPr="0081541C">
              <w:rPr>
                <w:rFonts w:ascii="Arial" w:hAnsi="Arial" w:cs="Arial"/>
                <w:bCs/>
                <w:sz w:val="20"/>
                <w:szCs w:val="20"/>
              </w:rPr>
              <w:t>.</w:t>
            </w:r>
            <w:r>
              <w:rPr>
                <w:rFonts w:ascii="Arial" w:hAnsi="Arial" w:cs="Arial"/>
                <w:bCs/>
                <w:sz w:val="20"/>
                <w:szCs w:val="20"/>
              </w:rPr>
              <w:t xml:space="preserve"> </w:t>
            </w:r>
            <w:r w:rsidRPr="0081541C">
              <w:rPr>
                <w:rFonts w:ascii="Arial" w:hAnsi="Arial" w:cs="Arial"/>
                <w:bCs/>
                <w:sz w:val="20"/>
                <w:szCs w:val="20"/>
              </w:rPr>
              <w:t>Uznesenie zastupiteľstva musí obsahovať nasledovné údaje:</w:t>
            </w:r>
          </w:p>
          <w:p w14:paraId="12552E76"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názov projektu,</w:t>
            </w:r>
          </w:p>
          <w:p w14:paraId="68E41173"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 xml:space="preserve">výšku spolufinancovania projektu zo strany žiadateľa z celkových oprávnených výdavkov. Výšku je potrebné uvádzať ako číselnú hodnotu výšky spolufinancovania v EUR. </w:t>
            </w:r>
          </w:p>
          <w:p w14:paraId="107E458B" w14:textId="5DC178C3"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kód výzvy</w:t>
            </w:r>
            <w:r>
              <w:rPr>
                <w:rFonts w:ascii="Arial" w:hAnsi="Arial" w:cs="Arial"/>
                <w:bCs/>
                <w:sz w:val="20"/>
                <w:szCs w:val="20"/>
              </w:rPr>
              <w:t xml:space="preserve">: </w:t>
            </w:r>
            <w:r w:rsidR="00A234DE" w:rsidRPr="00A234DE">
              <w:rPr>
                <w:rFonts w:ascii="Arial" w:hAnsi="Arial" w:cs="Arial"/>
                <w:bCs/>
                <w:sz w:val="20"/>
                <w:szCs w:val="20"/>
              </w:rPr>
              <w:t>IROP-CLLD- R506-512-003</w:t>
            </w:r>
            <w:r>
              <w:rPr>
                <w:rFonts w:ascii="Arial" w:hAnsi="Arial" w:cs="Arial"/>
                <w:bCs/>
                <w:sz w:val="20"/>
                <w:szCs w:val="20"/>
              </w:rPr>
              <w:t>, alebo označenie príslušnej Aktivity z Konceptu stratégie CLLD MAS.</w:t>
            </w:r>
          </w:p>
          <w:p w14:paraId="22872FB4" w14:textId="6018D99D"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Žiadate</w:t>
            </w:r>
            <w:r>
              <w:rPr>
                <w:rFonts w:ascii="Arial" w:hAnsi="Arial" w:cs="Arial"/>
                <w:bCs/>
                <w:sz w:val="20"/>
                <w:szCs w:val="20"/>
              </w:rPr>
              <w:t>lia, ktorých spolufinancovanie nepresiahne 10% vz</w:t>
            </w:r>
            <w:r w:rsidRPr="0081541C">
              <w:rPr>
                <w:rFonts w:ascii="Arial" w:hAnsi="Arial" w:cs="Arial"/>
                <w:bCs/>
                <w:sz w:val="20"/>
                <w:szCs w:val="20"/>
              </w:rPr>
              <w:t xml:space="preserve">hľadom na </w:t>
            </w:r>
            <w:r>
              <w:rPr>
                <w:rFonts w:ascii="Arial" w:hAnsi="Arial" w:cs="Arial"/>
                <w:bCs/>
                <w:sz w:val="20"/>
                <w:szCs w:val="20"/>
              </w:rPr>
              <w:t xml:space="preserve">mieru </w:t>
            </w:r>
            <w:r w:rsidRPr="0081541C">
              <w:rPr>
                <w:rFonts w:ascii="Arial" w:hAnsi="Arial" w:cs="Arial"/>
                <w:bCs/>
                <w:sz w:val="20"/>
                <w:szCs w:val="20"/>
              </w:rPr>
              <w:t>príspevku (</w:t>
            </w:r>
            <w:r>
              <w:rPr>
                <w:rFonts w:ascii="Arial" w:hAnsi="Arial" w:cs="Arial"/>
                <w:bCs/>
                <w:sz w:val="20"/>
                <w:szCs w:val="20"/>
              </w:rPr>
              <w:t>90%)</w:t>
            </w:r>
            <w:r w:rsidR="00C202B5">
              <w:rPr>
                <w:rFonts w:ascii="Arial" w:hAnsi="Arial" w:cs="Arial"/>
                <w:bCs/>
                <w:sz w:val="20"/>
                <w:szCs w:val="20"/>
              </w:rPr>
              <w:t>,</w:t>
            </w:r>
            <w:r>
              <w:rPr>
                <w:rFonts w:ascii="Arial" w:hAnsi="Arial" w:cs="Arial"/>
                <w:bCs/>
                <w:sz w:val="20"/>
                <w:szCs w:val="20"/>
              </w:rPr>
              <w:t xml:space="preserve"> predmetnú prílohu nepredkladajú</w:t>
            </w:r>
            <w:r w:rsidRPr="0081541C">
              <w:rPr>
                <w:rFonts w:ascii="Arial" w:hAnsi="Arial" w:cs="Arial"/>
                <w:bCs/>
                <w:sz w:val="20"/>
                <w:szCs w:val="20"/>
              </w:rPr>
              <w:t>.</w:t>
            </w:r>
          </w:p>
          <w:p w14:paraId="373DBE5E"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Vzor záväzného úverového prísľubu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56BCFBE8" w14:textId="7AD76297" w:rsidR="00997F82" w:rsidDel="00BB6E66" w:rsidRDefault="00997F82" w:rsidP="00CD453C">
            <w:pPr>
              <w:widowControl w:val="0"/>
              <w:spacing w:before="240" w:after="120" w:line="240" w:lineRule="auto"/>
              <w:ind w:left="85" w:right="85"/>
              <w:jc w:val="both"/>
              <w:rPr>
                <w:del w:id="241" w:author="Autor"/>
                <w:rFonts w:ascii="Arial" w:hAnsi="Arial" w:cs="Arial"/>
                <w:b/>
                <w:bCs/>
                <w:sz w:val="20"/>
                <w:szCs w:val="20"/>
              </w:rPr>
            </w:pPr>
            <w:del w:id="242" w:author="Autor">
              <w:r w:rsidRPr="002C3A60" w:rsidDel="00BB6E66">
                <w:rPr>
                  <w:rFonts w:ascii="Arial" w:hAnsi="Arial" w:cs="Arial"/>
                  <w:b/>
                  <w:bCs/>
                  <w:sz w:val="20"/>
                  <w:szCs w:val="20"/>
                </w:rPr>
                <w:delText>Forma predloženia prílohy</w:delText>
              </w:r>
            </w:del>
          </w:p>
          <w:p w14:paraId="2B18D25E" w14:textId="55E39A31" w:rsidR="00997F82" w:rsidRPr="002C3A60" w:rsidDel="00BB6E66" w:rsidRDefault="00997F82" w:rsidP="00CD453C">
            <w:pPr>
              <w:widowControl w:val="0"/>
              <w:spacing w:before="120" w:after="0" w:line="240" w:lineRule="auto"/>
              <w:ind w:left="85" w:right="85"/>
              <w:jc w:val="both"/>
              <w:rPr>
                <w:del w:id="243" w:author="Autor"/>
                <w:rFonts w:ascii="Arial" w:hAnsi="Arial" w:cs="Arial"/>
                <w:bCs/>
                <w:sz w:val="20"/>
                <w:szCs w:val="20"/>
              </w:rPr>
            </w:pPr>
            <w:del w:id="244" w:author="Autor">
              <w:r w:rsidRPr="002C3A60" w:rsidDel="00BB6E66">
                <w:rPr>
                  <w:rFonts w:ascii="Arial" w:hAnsi="Arial" w:cs="Arial"/>
                  <w:bCs/>
                  <w:sz w:val="20"/>
                  <w:szCs w:val="20"/>
                </w:rPr>
                <w:delText>Listinná: Originál, alebo úradne overená kópia.</w:delText>
              </w:r>
            </w:del>
          </w:p>
          <w:p w14:paraId="724B26E1" w14:textId="1A79C9DC" w:rsidR="00997F82" w:rsidRPr="002C3A60" w:rsidRDefault="00997F82" w:rsidP="00CD453C">
            <w:pPr>
              <w:widowControl w:val="0"/>
              <w:spacing w:after="120" w:line="240" w:lineRule="auto"/>
              <w:ind w:left="85" w:right="85"/>
              <w:jc w:val="both"/>
              <w:rPr>
                <w:rFonts w:ascii="Arial" w:hAnsi="Arial" w:cs="Arial"/>
                <w:bCs/>
                <w:sz w:val="20"/>
                <w:szCs w:val="20"/>
              </w:rPr>
            </w:pPr>
            <w:del w:id="245" w:author="Autor">
              <w:r w:rsidRPr="002C3A60" w:rsidDel="00BB6E66">
                <w:rPr>
                  <w:rFonts w:ascii="Arial" w:hAnsi="Arial" w:cs="Arial"/>
                  <w:bCs/>
                  <w:sz w:val="20"/>
                  <w:szCs w:val="20"/>
                </w:rPr>
                <w:delText xml:space="preserve">Elektronická: </w:delText>
              </w:r>
              <w:r w:rsidDel="00BB6E66">
                <w:rPr>
                  <w:rFonts w:ascii="Arial" w:hAnsi="Arial" w:cs="Arial"/>
                  <w:bCs/>
                  <w:sz w:val="20"/>
                  <w:szCs w:val="20"/>
                </w:rPr>
                <w:delText>Sken</w:delText>
              </w:r>
              <w:r w:rsidRPr="002C3A60" w:rsidDel="00BB6E66">
                <w:rPr>
                  <w:rFonts w:ascii="Arial" w:hAnsi="Arial" w:cs="Arial"/>
                  <w:bCs/>
                  <w:sz w:val="20"/>
                  <w:szCs w:val="20"/>
                </w:rPr>
                <w:delText xml:space="preserve"> (vo formáte .</w:delText>
              </w:r>
              <w:r w:rsidDel="00BB6E66">
                <w:rPr>
                  <w:rFonts w:ascii="Arial" w:hAnsi="Arial" w:cs="Arial"/>
                  <w:bCs/>
                  <w:sz w:val="20"/>
                  <w:szCs w:val="20"/>
                </w:rPr>
                <w:delText>pdf</w:delText>
              </w:r>
              <w:r w:rsidRPr="002C3A60" w:rsidDel="00BB6E66">
                <w:rPr>
                  <w:rFonts w:ascii="Arial" w:hAnsi="Arial" w:cs="Arial"/>
                  <w:bCs/>
                  <w:sz w:val="20"/>
                  <w:szCs w:val="20"/>
                </w:rPr>
                <w:delText>) na CD/DVD</w:delText>
              </w:r>
            </w:del>
          </w:p>
        </w:tc>
      </w:tr>
      <w:tr w:rsidR="00997F82" w:rsidRPr="009E297B" w14:paraId="357901B5" w14:textId="77777777" w:rsidTr="004461E5">
        <w:tblPrEx>
          <w:tblCellMar>
            <w:left w:w="108" w:type="dxa"/>
            <w:right w:w="108" w:type="dxa"/>
          </w:tblCellMar>
        </w:tblPrEx>
        <w:trPr>
          <w:trHeight w:val="287"/>
        </w:trPr>
        <w:tc>
          <w:tcPr>
            <w:tcW w:w="9776" w:type="dxa"/>
            <w:shd w:val="clear" w:color="auto" w:fill="F2F2F2" w:themeFill="background1" w:themeFillShade="F2"/>
          </w:tcPr>
          <w:p w14:paraId="79546379"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6FF940D9" w14:textId="77777777" w:rsidTr="004461E5">
        <w:tblPrEx>
          <w:tblCellMar>
            <w:left w:w="108" w:type="dxa"/>
            <w:right w:w="108" w:type="dxa"/>
          </w:tblCellMar>
        </w:tblPrEx>
        <w:tc>
          <w:tcPr>
            <w:tcW w:w="9776" w:type="dxa"/>
            <w:tcBorders>
              <w:bottom w:val="single" w:sz="4" w:space="0" w:color="auto"/>
            </w:tcBorders>
          </w:tcPr>
          <w:p w14:paraId="7E435431" w14:textId="77777777" w:rsidR="00997F82" w:rsidRPr="00D01EF0" w:rsidRDefault="00997F82" w:rsidP="003C1560">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proofErr w:type="spellEnd"/>
            <w:r w:rsidRPr="00B1324F">
              <w:rPr>
                <w:rFonts w:ascii="Arial" w:hAnsi="Arial" w:cs="Arial"/>
                <w:bCs/>
                <w:sz w:val="20"/>
                <w:szCs w:val="20"/>
              </w:rPr>
              <w:t xml:space="preserve"> žiadateľ, </w:t>
            </w:r>
            <w:r>
              <w:rPr>
                <w:rFonts w:ascii="Arial" w:hAnsi="Arial" w:cs="Arial"/>
                <w:bCs/>
                <w:sz w:val="20"/>
                <w:szCs w:val="20"/>
              </w:rPr>
              <w:t xml:space="preserve">ktorým je obec, predkladá </w:t>
            </w:r>
            <w:proofErr w:type="spellStart"/>
            <w:r>
              <w:rPr>
                <w:rFonts w:ascii="Arial" w:hAnsi="Arial" w:cs="Arial"/>
                <w:bCs/>
                <w:sz w:val="20"/>
                <w:szCs w:val="20"/>
              </w:rPr>
              <w:t>sken</w:t>
            </w:r>
            <w:proofErr w:type="spellEnd"/>
            <w:r>
              <w:rPr>
                <w:rFonts w:ascii="Arial" w:hAnsi="Arial" w:cs="Arial"/>
                <w:bCs/>
                <w:sz w:val="20"/>
                <w:szCs w:val="20"/>
              </w:rPr>
              <w:t xml:space="preserve">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 xml:space="preserve">schválení programu obce, resp. spoločného programu rozvoja obcí a </w:t>
            </w:r>
            <w:proofErr w:type="spellStart"/>
            <w:r w:rsidRPr="00B1324F">
              <w:rPr>
                <w:rFonts w:ascii="Arial" w:hAnsi="Arial" w:cs="Arial"/>
                <w:bCs/>
                <w:sz w:val="20"/>
                <w:szCs w:val="20"/>
              </w:rPr>
              <w:t>sken</w:t>
            </w:r>
            <w:proofErr w:type="spellEnd"/>
            <w:r w:rsidRPr="00B1324F">
              <w:rPr>
                <w:rFonts w:ascii="Arial" w:hAnsi="Arial" w:cs="Arial"/>
                <w:bCs/>
                <w:sz w:val="20"/>
                <w:szCs w:val="20"/>
              </w:rPr>
              <w:t xml:space="preserve">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7801DB07" w14:textId="4022EBD4" w:rsidR="00997F82" w:rsidRPr="00D01EF0" w:rsidRDefault="00997F82" w:rsidP="003C156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sidR="00573362">
              <w:rPr>
                <w:rFonts w:ascii="Arial" w:hAnsi="Arial" w:cs="Arial"/>
                <w:bCs/>
                <w:sz w:val="20"/>
                <w:szCs w:val="20"/>
              </w:rPr>
              <w:t>e</w:t>
            </w:r>
            <w:r w:rsidRPr="00D01EF0">
              <w:rPr>
                <w:rFonts w:ascii="Arial" w:hAnsi="Arial" w:cs="Arial"/>
                <w:bCs/>
                <w:sz w:val="20"/>
                <w:szCs w:val="20"/>
              </w:rPr>
              <w:t>xtový odkaz) na tieto dokumenty.</w:t>
            </w:r>
          </w:p>
          <w:p w14:paraId="7A3C85DD" w14:textId="77777777" w:rsidR="00997F82" w:rsidRDefault="00997F82" w:rsidP="003C1560">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Predkladanie prílohy sa netýka iných žiadateľov než je obec.</w:t>
            </w:r>
          </w:p>
          <w:p w14:paraId="7EE865E5" w14:textId="79832C6C" w:rsidR="00997F82" w:rsidDel="00BB6E66" w:rsidRDefault="00997F82" w:rsidP="003C1560">
            <w:pPr>
              <w:spacing w:before="240" w:after="120" w:line="240" w:lineRule="auto"/>
              <w:ind w:left="85" w:right="85"/>
              <w:jc w:val="both"/>
              <w:rPr>
                <w:del w:id="246" w:author="Autor"/>
                <w:rFonts w:ascii="Arial" w:hAnsi="Arial" w:cs="Arial"/>
                <w:b/>
                <w:bCs/>
                <w:sz w:val="20"/>
                <w:szCs w:val="20"/>
              </w:rPr>
            </w:pPr>
            <w:del w:id="247" w:author="Autor">
              <w:r w:rsidRPr="002C3A60" w:rsidDel="00BB6E66">
                <w:rPr>
                  <w:rFonts w:ascii="Arial" w:hAnsi="Arial" w:cs="Arial"/>
                  <w:b/>
                  <w:bCs/>
                  <w:sz w:val="20"/>
                  <w:szCs w:val="20"/>
                </w:rPr>
                <w:lastRenderedPageBreak/>
                <w:delText>Forma predloženia prílohy</w:delText>
              </w:r>
              <w:r w:rsidDel="00BB6E66">
                <w:rPr>
                  <w:rFonts w:ascii="Arial" w:hAnsi="Arial" w:cs="Arial"/>
                  <w:b/>
                  <w:bCs/>
                  <w:sz w:val="20"/>
                  <w:szCs w:val="20"/>
                </w:rPr>
                <w:delText xml:space="preserve"> </w:delText>
              </w:r>
              <w:r w:rsidDel="00BB6E66">
                <w:rPr>
                  <w:rFonts w:ascii="Arial" w:hAnsi="Arial" w:cs="Arial"/>
                  <w:bCs/>
                  <w:sz w:val="20"/>
                  <w:szCs w:val="20"/>
                </w:rPr>
                <w:delText>(ak sa neuvádza odkaz na jej zverejnenie)</w:delText>
              </w:r>
            </w:del>
          </w:p>
          <w:p w14:paraId="3499F0B6" w14:textId="5A6AF931" w:rsidR="00997F82" w:rsidRPr="002C3A60" w:rsidDel="00BB6E66" w:rsidRDefault="00997F82" w:rsidP="003C1560">
            <w:pPr>
              <w:spacing w:before="120" w:after="0" w:line="240" w:lineRule="auto"/>
              <w:ind w:left="85" w:right="85"/>
              <w:jc w:val="both"/>
              <w:rPr>
                <w:del w:id="248" w:author="Autor"/>
                <w:rFonts w:ascii="Arial" w:hAnsi="Arial" w:cs="Arial"/>
                <w:bCs/>
                <w:sz w:val="20"/>
                <w:szCs w:val="20"/>
              </w:rPr>
            </w:pPr>
            <w:del w:id="249" w:author="Autor">
              <w:r w:rsidRPr="002C3A60" w:rsidDel="00BB6E66">
                <w:rPr>
                  <w:rFonts w:ascii="Arial" w:hAnsi="Arial" w:cs="Arial"/>
                  <w:bCs/>
                  <w:sz w:val="20"/>
                  <w:szCs w:val="20"/>
                </w:rPr>
                <w:delText>Listinná: Originál, alebo úradne overená kópia.</w:delText>
              </w:r>
            </w:del>
          </w:p>
          <w:p w14:paraId="10B44CF6" w14:textId="25AEE628" w:rsidR="00997F82" w:rsidRPr="002C3A60" w:rsidRDefault="00997F82" w:rsidP="003C1560">
            <w:pPr>
              <w:spacing w:after="120" w:line="240" w:lineRule="auto"/>
              <w:ind w:left="85" w:right="85"/>
              <w:jc w:val="both"/>
              <w:rPr>
                <w:rFonts w:ascii="Arial" w:hAnsi="Arial" w:cs="Arial"/>
                <w:bCs/>
                <w:sz w:val="20"/>
                <w:szCs w:val="20"/>
              </w:rPr>
            </w:pPr>
            <w:del w:id="250" w:author="Autor">
              <w:r w:rsidRPr="002C3A60" w:rsidDel="00BB6E66">
                <w:rPr>
                  <w:rFonts w:ascii="Arial" w:hAnsi="Arial" w:cs="Arial"/>
                  <w:bCs/>
                  <w:sz w:val="20"/>
                  <w:szCs w:val="20"/>
                </w:rPr>
                <w:delText xml:space="preserve">Elektronická: </w:delText>
              </w:r>
              <w:r w:rsidDel="00BB6E66">
                <w:rPr>
                  <w:rFonts w:ascii="Arial" w:hAnsi="Arial" w:cs="Arial"/>
                  <w:bCs/>
                  <w:sz w:val="20"/>
                  <w:szCs w:val="20"/>
                </w:rPr>
                <w:delText>Sken</w:delText>
              </w:r>
              <w:r w:rsidRPr="002C3A60" w:rsidDel="00BB6E66">
                <w:rPr>
                  <w:rFonts w:ascii="Arial" w:hAnsi="Arial" w:cs="Arial"/>
                  <w:bCs/>
                  <w:sz w:val="20"/>
                  <w:szCs w:val="20"/>
                </w:rPr>
                <w:delText xml:space="preserve"> (vo formáte .</w:delText>
              </w:r>
              <w:r w:rsidDel="00BB6E66">
                <w:rPr>
                  <w:rFonts w:ascii="Arial" w:hAnsi="Arial" w:cs="Arial"/>
                  <w:bCs/>
                  <w:sz w:val="20"/>
                  <w:szCs w:val="20"/>
                </w:rPr>
                <w:delText>pdf</w:delText>
              </w:r>
              <w:r w:rsidRPr="002C3A60" w:rsidDel="00BB6E66">
                <w:rPr>
                  <w:rFonts w:ascii="Arial" w:hAnsi="Arial" w:cs="Arial"/>
                  <w:bCs/>
                  <w:sz w:val="20"/>
                  <w:szCs w:val="20"/>
                </w:rPr>
                <w:delText>) na CD/DVD</w:delText>
              </w:r>
            </w:del>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7026B44B" w:rsidR="00997F82" w:rsidRPr="002C3A60" w:rsidRDefault="00997F82" w:rsidP="00AE11DC">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lastRenderedPageBreak/>
              <w:t>Výpis z registra trestov fyzických osôb</w:t>
            </w:r>
            <w:r w:rsidR="00236E5C">
              <w:rPr>
                <w:rFonts w:ascii="Arial" w:hAnsi="Arial" w:cs="Arial"/>
                <w:b/>
                <w:color w:val="44546A" w:themeColor="text2"/>
                <w:szCs w:val="19"/>
              </w:rPr>
              <w:t xml:space="preserve"> / </w:t>
            </w:r>
            <w:r w:rsidR="00C94378" w:rsidRPr="00C94378">
              <w:rPr>
                <w:rFonts w:ascii="Arial" w:hAnsi="Arial" w:cs="Arial"/>
                <w:b/>
                <w:color w:val="44546A" w:themeColor="text2"/>
                <w:szCs w:val="19"/>
              </w:rPr>
              <w:t xml:space="preserve">Údaje na vyžiadanie </w:t>
            </w:r>
            <w:r w:rsidR="00236E5C">
              <w:rPr>
                <w:rFonts w:ascii="Arial" w:hAnsi="Arial" w:cs="Arial"/>
                <w:b/>
                <w:color w:val="44546A" w:themeColor="text2"/>
                <w:szCs w:val="19"/>
              </w:rPr>
              <w:t>výpisu z registra trestov</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401F9F9E" w14:textId="642D8FA7" w:rsidR="00236E5C" w:rsidRDefault="00997F82" w:rsidP="00236E5C">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mesiace ku dňu predloženia </w:t>
            </w:r>
            <w:proofErr w:type="spellStart"/>
            <w:r w:rsidRPr="00F413B2">
              <w:rPr>
                <w:rFonts w:ascii="Arial" w:hAnsi="Arial" w:cs="Arial"/>
                <w:bCs/>
                <w:sz w:val="20"/>
                <w:szCs w:val="20"/>
              </w:rPr>
              <w:t>ŽoPr</w:t>
            </w:r>
            <w:proofErr w:type="spellEnd"/>
            <w:r w:rsidRPr="00F413B2">
              <w:rPr>
                <w:rFonts w:ascii="Arial" w:hAnsi="Arial" w:cs="Arial"/>
                <w:bCs/>
                <w:sz w:val="20"/>
                <w:szCs w:val="20"/>
              </w:rPr>
              <w:t xml:space="preserve"> </w:t>
            </w:r>
            <w:r w:rsidR="00236E5C">
              <w:rPr>
                <w:rFonts w:ascii="Arial" w:hAnsi="Arial" w:cs="Arial"/>
                <w:bCs/>
                <w:sz w:val="20"/>
                <w:szCs w:val="20"/>
              </w:rPr>
              <w:t>alebo</w:t>
            </w:r>
          </w:p>
          <w:p w14:paraId="18A74B8D" w14:textId="17DF9B4F" w:rsidR="00236E5C" w:rsidRDefault="00C94378" w:rsidP="00C94378">
            <w:pPr>
              <w:pStyle w:val="Odsekzoznamu"/>
              <w:numPr>
                <w:ilvl w:val="0"/>
                <w:numId w:val="62"/>
              </w:numPr>
              <w:spacing w:before="120" w:after="120" w:line="240" w:lineRule="auto"/>
              <w:ind w:left="596" w:right="85"/>
              <w:jc w:val="both"/>
              <w:rPr>
                <w:rFonts w:ascii="Arial" w:hAnsi="Arial" w:cs="Arial"/>
                <w:bCs/>
                <w:sz w:val="20"/>
                <w:szCs w:val="20"/>
              </w:rPr>
            </w:pPr>
            <w:r>
              <w:rPr>
                <w:rFonts w:ascii="Arial" w:hAnsi="Arial" w:cs="Arial"/>
                <w:bCs/>
                <w:sz w:val="20"/>
                <w:szCs w:val="20"/>
              </w:rPr>
              <w:t>ú</w:t>
            </w:r>
            <w:r w:rsidRPr="00C94378">
              <w:rPr>
                <w:rFonts w:ascii="Arial" w:hAnsi="Arial" w:cs="Arial"/>
                <w:bCs/>
                <w:sz w:val="20"/>
                <w:szCs w:val="20"/>
              </w:rPr>
              <w:t>daje na vyžiadanie</w:t>
            </w:r>
            <w:r>
              <w:rPr>
                <w:rFonts w:ascii="Arial" w:hAnsi="Arial" w:cs="Arial"/>
                <w:bCs/>
                <w:sz w:val="20"/>
                <w:szCs w:val="20"/>
              </w:rPr>
              <w:t xml:space="preserve"> </w:t>
            </w:r>
            <w:r w:rsidR="00236E5C">
              <w:rPr>
                <w:rFonts w:ascii="Arial" w:hAnsi="Arial" w:cs="Arial"/>
                <w:bCs/>
                <w:sz w:val="20"/>
                <w:szCs w:val="20"/>
              </w:rPr>
              <w:t>výpisu z registra trestov</w:t>
            </w:r>
          </w:p>
          <w:p w14:paraId="37B661D4" w14:textId="2649257C" w:rsidR="00997F82" w:rsidRPr="00F413B2" w:rsidRDefault="00997F82" w:rsidP="00ED17B7">
            <w:pPr>
              <w:spacing w:before="120" w:after="120" w:line="240" w:lineRule="auto"/>
              <w:ind w:left="85" w:right="85"/>
              <w:jc w:val="both"/>
              <w:rPr>
                <w:rFonts w:ascii="Arial" w:hAnsi="Arial" w:cs="Arial"/>
                <w:bCs/>
                <w:sz w:val="20"/>
                <w:szCs w:val="20"/>
              </w:rPr>
            </w:pPr>
            <w:r w:rsidRPr="00F413B2">
              <w:rPr>
                <w:rFonts w:ascii="Arial" w:hAnsi="Arial" w:cs="Arial"/>
                <w:bCs/>
                <w:sz w:val="20"/>
                <w:szCs w:val="20"/>
              </w:rPr>
              <w:t>za každého člena jeho štatutárneho orgánu</w:t>
            </w:r>
            <w:ins w:id="251" w:author="Autor">
              <w:r w:rsidR="00BB6E66">
                <w:rPr>
                  <w:rFonts w:ascii="Arial" w:hAnsi="Arial" w:cs="Arial"/>
                  <w:bCs/>
                  <w:sz w:val="20"/>
                  <w:szCs w:val="20"/>
                </w:rPr>
                <w:t xml:space="preserve"> (s výnimkou štatutárneho orgánu obce)</w:t>
              </w:r>
            </w:ins>
            <w:r w:rsidRPr="00F413B2">
              <w:rPr>
                <w:rFonts w:ascii="Arial" w:hAnsi="Arial" w:cs="Arial"/>
                <w:bCs/>
                <w:sz w:val="20"/>
                <w:szCs w:val="20"/>
              </w:rPr>
              <w:t xml:space="preserve">, každého prokuristu a každú osobu splnomocnenú zastupovať žiadateľa na úkony súvisiace so </w:t>
            </w:r>
            <w:proofErr w:type="spellStart"/>
            <w:r w:rsidRPr="00F413B2">
              <w:rPr>
                <w:rFonts w:ascii="Arial" w:hAnsi="Arial" w:cs="Arial"/>
                <w:bCs/>
                <w:sz w:val="20"/>
                <w:szCs w:val="20"/>
              </w:rPr>
              <w:t>ŽoPr</w:t>
            </w:r>
            <w:proofErr w:type="spellEnd"/>
            <w:r w:rsidRPr="00F413B2">
              <w:rPr>
                <w:rFonts w:ascii="Arial" w:hAnsi="Arial" w:cs="Arial"/>
                <w:bCs/>
                <w:sz w:val="20"/>
                <w:szCs w:val="20"/>
              </w:rPr>
              <w:t>.</w:t>
            </w:r>
          </w:p>
          <w:p w14:paraId="6AD3DC74" w14:textId="7851E56B" w:rsidR="00997F82" w:rsidDel="00BB6E66" w:rsidRDefault="00997F82" w:rsidP="00DF0742">
            <w:pPr>
              <w:spacing w:before="240" w:after="120" w:line="240" w:lineRule="auto"/>
              <w:ind w:left="85" w:right="85"/>
              <w:jc w:val="both"/>
              <w:rPr>
                <w:del w:id="252" w:author="Autor"/>
                <w:rFonts w:ascii="Arial" w:hAnsi="Arial" w:cs="Arial"/>
                <w:b/>
                <w:bCs/>
                <w:sz w:val="20"/>
                <w:szCs w:val="20"/>
              </w:rPr>
            </w:pPr>
            <w:del w:id="253" w:author="Autor">
              <w:r w:rsidRPr="002C3A60" w:rsidDel="00BB6E66">
                <w:rPr>
                  <w:rFonts w:ascii="Arial" w:hAnsi="Arial" w:cs="Arial"/>
                  <w:b/>
                  <w:bCs/>
                  <w:sz w:val="20"/>
                  <w:szCs w:val="20"/>
                </w:rPr>
                <w:delText>Forma predloženia prílohy</w:delText>
              </w:r>
              <w:r w:rsidDel="00BB6E66">
                <w:rPr>
                  <w:rFonts w:ascii="Arial" w:hAnsi="Arial" w:cs="Arial"/>
                  <w:b/>
                  <w:bCs/>
                  <w:sz w:val="20"/>
                  <w:szCs w:val="20"/>
                </w:rPr>
                <w:delText xml:space="preserve"> </w:delText>
              </w:r>
            </w:del>
          </w:p>
          <w:p w14:paraId="5CBD3132" w14:textId="0CE28191" w:rsidR="00997F82" w:rsidRPr="002C3A60" w:rsidDel="00BB6E66" w:rsidRDefault="00997F82" w:rsidP="00DF0742">
            <w:pPr>
              <w:spacing w:before="120" w:after="0" w:line="240" w:lineRule="auto"/>
              <w:ind w:left="85" w:right="85"/>
              <w:jc w:val="both"/>
              <w:rPr>
                <w:del w:id="254" w:author="Autor"/>
                <w:rFonts w:ascii="Arial" w:hAnsi="Arial" w:cs="Arial"/>
                <w:bCs/>
                <w:sz w:val="20"/>
                <w:szCs w:val="20"/>
              </w:rPr>
            </w:pPr>
            <w:del w:id="255" w:author="Autor">
              <w:r w:rsidRPr="002C3A60" w:rsidDel="00BB6E66">
                <w:rPr>
                  <w:rFonts w:ascii="Arial" w:hAnsi="Arial" w:cs="Arial"/>
                  <w:bCs/>
                  <w:sz w:val="20"/>
                  <w:szCs w:val="20"/>
                </w:rPr>
                <w:delText>Listinná: Originál, alebo úradne overená kópia.</w:delText>
              </w:r>
            </w:del>
          </w:p>
          <w:p w14:paraId="61152A19" w14:textId="723CB881" w:rsidR="00997F82" w:rsidRPr="002C3A60" w:rsidRDefault="00997F82" w:rsidP="00DF0742">
            <w:pPr>
              <w:spacing w:after="120" w:line="240" w:lineRule="auto"/>
              <w:ind w:left="85" w:right="85"/>
              <w:jc w:val="both"/>
              <w:rPr>
                <w:rFonts w:ascii="Arial" w:hAnsi="Arial" w:cs="Arial"/>
                <w:bCs/>
                <w:sz w:val="20"/>
                <w:szCs w:val="20"/>
              </w:rPr>
            </w:pPr>
            <w:del w:id="256" w:author="Autor">
              <w:r w:rsidRPr="002C3A60" w:rsidDel="00BB6E66">
                <w:rPr>
                  <w:rFonts w:ascii="Arial" w:hAnsi="Arial" w:cs="Arial"/>
                  <w:bCs/>
                  <w:sz w:val="20"/>
                  <w:szCs w:val="20"/>
                </w:rPr>
                <w:delText xml:space="preserve">Elektronická: </w:delText>
              </w:r>
              <w:r w:rsidDel="00BB6E66">
                <w:rPr>
                  <w:rFonts w:ascii="Arial" w:hAnsi="Arial" w:cs="Arial"/>
                  <w:bCs/>
                  <w:sz w:val="20"/>
                  <w:szCs w:val="20"/>
                </w:rPr>
                <w:delText>Sken</w:delText>
              </w:r>
              <w:r w:rsidRPr="002C3A60" w:rsidDel="00BB6E66">
                <w:rPr>
                  <w:rFonts w:ascii="Arial" w:hAnsi="Arial" w:cs="Arial"/>
                  <w:bCs/>
                  <w:sz w:val="20"/>
                  <w:szCs w:val="20"/>
                </w:rPr>
                <w:delText xml:space="preserve"> (vo formáte .</w:delText>
              </w:r>
              <w:r w:rsidDel="00BB6E66">
                <w:rPr>
                  <w:rFonts w:ascii="Arial" w:hAnsi="Arial" w:cs="Arial"/>
                  <w:bCs/>
                  <w:sz w:val="20"/>
                  <w:szCs w:val="20"/>
                </w:rPr>
                <w:delText>pdf</w:delText>
              </w:r>
              <w:r w:rsidRPr="002C3A60" w:rsidDel="00BB6E66">
                <w:rPr>
                  <w:rFonts w:ascii="Arial" w:hAnsi="Arial" w:cs="Arial"/>
                  <w:bCs/>
                  <w:sz w:val="20"/>
                  <w:szCs w:val="20"/>
                </w:rPr>
                <w:delText>) na CD/DVD</w:delText>
              </w:r>
            </w:del>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 xml:space="preserve">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Rozsah a typ dokumentácie, ktorú žiadateľ predkladá 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03E4A74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w:t>
            </w:r>
            <w:r w:rsidR="005B2B01">
              <w:rPr>
                <w:rFonts w:ascii="Arial" w:hAnsi="Arial" w:cs="Arial"/>
                <w:bCs/>
                <w:sz w:val="20"/>
                <w:szCs w:val="20"/>
              </w:rPr>
              <w:t>,</w:t>
            </w:r>
            <w:r w:rsidRPr="00B24E47">
              <w:rPr>
                <w:rFonts w:ascii="Arial" w:hAnsi="Arial" w:cs="Arial"/>
                <w:bCs/>
                <w:sz w:val="20"/>
                <w:szCs w:val="20"/>
              </w:rPr>
              <w:t xml:space="preserve">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4A2167B3"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w:t>
            </w:r>
            <w:r w:rsidRPr="006A6259">
              <w:rPr>
                <w:rFonts w:ascii="Arial" w:hAnsi="Arial" w:cs="Arial"/>
                <w:bCs/>
                <w:sz w:val="20"/>
                <w:szCs w:val="20"/>
              </w:rPr>
              <w:t xml:space="preserve">a podmienku poskytnutia príspevku č. </w:t>
            </w:r>
            <w:r w:rsidR="00ED5AD4" w:rsidRPr="006A6259">
              <w:rPr>
                <w:rFonts w:ascii="Arial" w:hAnsi="Arial" w:cs="Arial"/>
                <w:bCs/>
                <w:sz w:val="20"/>
                <w:szCs w:val="20"/>
              </w:rPr>
              <w:t>7</w:t>
            </w:r>
            <w:r w:rsidRPr="006A6259">
              <w:rPr>
                <w:rFonts w:ascii="Arial" w:hAnsi="Arial" w:cs="Arial"/>
                <w:bCs/>
                <w:sz w:val="20"/>
                <w:szCs w:val="20"/>
              </w:rPr>
              <w:t>(Podmienka</w:t>
            </w:r>
            <w:r>
              <w:rPr>
                <w:rFonts w:ascii="Arial" w:hAnsi="Arial" w:cs="Arial"/>
                <w:bCs/>
                <w:sz w:val="20"/>
                <w:szCs w:val="20"/>
              </w:rPr>
              <w:t xml:space="preserve">, že </w:t>
            </w:r>
            <w:r w:rsidRPr="00835223">
              <w:rPr>
                <w:rFonts w:ascii="Arial" w:hAnsi="Arial" w:cs="Arial"/>
                <w:bCs/>
                <w:sz w:val="20"/>
                <w:szCs w:val="20"/>
              </w:rPr>
              <w:t>žiadateľ ne</w:t>
            </w:r>
            <w:r>
              <w:rPr>
                <w:rFonts w:ascii="Arial" w:hAnsi="Arial" w:cs="Arial"/>
                <w:bCs/>
                <w:sz w:val="20"/>
                <w:szCs w:val="20"/>
              </w:rPr>
              <w:t xml:space="preserve">začal </w:t>
            </w:r>
            <w:ins w:id="257" w:author="Autor">
              <w:r w:rsidR="003912CC">
                <w:rPr>
                  <w:rFonts w:ascii="Arial" w:hAnsi="Arial" w:cs="Arial"/>
                  <w:bCs/>
                  <w:sz w:val="20"/>
                  <w:szCs w:val="20"/>
                </w:rPr>
                <w:t>realizáciu projektu</w:t>
              </w:r>
              <w:r w:rsidR="003912CC" w:rsidRPr="00835223">
                <w:rPr>
                  <w:rFonts w:ascii="Arial" w:hAnsi="Arial" w:cs="Arial"/>
                  <w:bCs/>
                  <w:sz w:val="20"/>
                  <w:szCs w:val="20"/>
                </w:rPr>
                <w:t xml:space="preserve"> </w:t>
              </w:r>
            </w:ins>
            <w:del w:id="258" w:author="Autor">
              <w:r w:rsidRPr="00835223" w:rsidDel="003912CC">
                <w:rPr>
                  <w:rFonts w:ascii="Arial" w:hAnsi="Arial" w:cs="Arial"/>
                  <w:bCs/>
                  <w:sz w:val="20"/>
                  <w:szCs w:val="20"/>
                </w:rPr>
                <w:delText xml:space="preserve">práce na projekte </w:delText>
              </w:r>
            </w:del>
            <w:r w:rsidRPr="00835223">
              <w:rPr>
                <w:rFonts w:ascii="Arial" w:hAnsi="Arial" w:cs="Arial"/>
                <w:bCs/>
                <w:sz w:val="20"/>
                <w:szCs w:val="20"/>
              </w:rPr>
              <w:t>pred</w:t>
            </w:r>
            <w:del w:id="259" w:author="Autor">
              <w:r w:rsidRPr="00835223" w:rsidDel="003912CC">
                <w:rPr>
                  <w:rFonts w:ascii="Arial" w:hAnsi="Arial" w:cs="Arial"/>
                  <w:bCs/>
                  <w:sz w:val="20"/>
                  <w:szCs w:val="20"/>
                </w:rPr>
                <w:delText xml:space="preserve"> </w:delText>
              </w:r>
            </w:del>
            <w:ins w:id="260" w:author="Autor">
              <w:r w:rsidR="003912CC">
                <w:rPr>
                  <w:rFonts w:ascii="Arial" w:hAnsi="Arial" w:cs="Arial"/>
                  <w:bCs/>
                  <w:sz w:val="20"/>
                  <w:szCs w:val="20"/>
                </w:rPr>
                <w:t xml:space="preserve"> predložením </w:t>
              </w:r>
              <w:proofErr w:type="spellStart"/>
              <w:r w:rsidR="003912CC">
                <w:rPr>
                  <w:rFonts w:ascii="Arial" w:hAnsi="Arial" w:cs="Arial"/>
                  <w:bCs/>
                  <w:sz w:val="20"/>
                  <w:szCs w:val="20"/>
                </w:rPr>
                <w:t>ŽoPr</w:t>
              </w:r>
              <w:proofErr w:type="spellEnd"/>
              <w:r w:rsidR="003912CC">
                <w:rPr>
                  <w:rFonts w:ascii="Arial" w:hAnsi="Arial" w:cs="Arial"/>
                  <w:bCs/>
                  <w:sz w:val="20"/>
                  <w:szCs w:val="20"/>
                </w:rPr>
                <w:t xml:space="preserve"> na MAS</w:t>
              </w:r>
              <w:r w:rsidR="003912CC" w:rsidRPr="00835223" w:rsidDel="003912CC">
                <w:rPr>
                  <w:rFonts w:ascii="Arial" w:hAnsi="Arial" w:cs="Arial"/>
                  <w:bCs/>
                  <w:sz w:val="20"/>
                  <w:szCs w:val="20"/>
                </w:rPr>
                <w:t xml:space="preserve"> </w:t>
              </w:r>
            </w:ins>
            <w:del w:id="261" w:author="Autor">
              <w:r w:rsidRPr="00835223" w:rsidDel="003912CC">
                <w:rPr>
                  <w:rFonts w:ascii="Arial" w:hAnsi="Arial" w:cs="Arial"/>
                  <w:bCs/>
                  <w:sz w:val="20"/>
                  <w:szCs w:val="20"/>
                </w:rPr>
                <w:delText>nadobudnutím účinnosti zmluvy o</w:delText>
              </w:r>
              <w:r w:rsidR="00A234DE" w:rsidDel="003912CC">
                <w:rPr>
                  <w:rFonts w:ascii="Arial" w:hAnsi="Arial" w:cs="Arial"/>
                  <w:bCs/>
                  <w:sz w:val="20"/>
                  <w:szCs w:val="20"/>
                </w:rPr>
                <w:delText> </w:delText>
              </w:r>
              <w:r w:rsidRPr="00835223" w:rsidDel="003912CC">
                <w:rPr>
                  <w:rFonts w:ascii="Arial" w:hAnsi="Arial" w:cs="Arial"/>
                  <w:bCs/>
                  <w:sz w:val="20"/>
                  <w:szCs w:val="20"/>
                </w:rPr>
                <w:delText>príspevku</w:delText>
              </w:r>
            </w:del>
            <w:r w:rsidR="00A234DE">
              <w:rPr>
                <w:rFonts w:ascii="Arial" w:hAnsi="Arial" w:cs="Arial"/>
                <w:bCs/>
                <w:sz w:val="20"/>
                <w:szCs w:val="20"/>
              </w:rPr>
              <w:t>)</w:t>
            </w:r>
            <w:r w:rsidRPr="00835223">
              <w:rPr>
                <w:rFonts w:ascii="Arial" w:hAnsi="Arial" w:cs="Arial"/>
                <w:bCs/>
                <w:sz w:val="20"/>
                <w:szCs w:val="20"/>
              </w:rPr>
              <w:t>, je potrebné, aby zmluvy s dodávateľom nenadobudli účinnosť pred účinnosťou zmluvy o</w:t>
            </w:r>
            <w:r w:rsidR="000C25C2">
              <w:rPr>
                <w:rFonts w:ascii="Arial" w:hAnsi="Arial" w:cs="Arial"/>
                <w:bCs/>
                <w:sz w:val="20"/>
                <w:szCs w:val="20"/>
              </w:rPr>
              <w:t> </w:t>
            </w:r>
            <w:r w:rsidRPr="00835223">
              <w:rPr>
                <w:rFonts w:ascii="Arial" w:hAnsi="Arial" w:cs="Arial"/>
                <w:bCs/>
                <w:sz w:val="20"/>
                <w:szCs w:val="20"/>
              </w:rPr>
              <w:t xml:space="preserve">príspevku (preto odporúčame naviazať účinnosť zmluvy s dodávateľom napr. na </w:t>
            </w:r>
            <w:proofErr w:type="spellStart"/>
            <w:ins w:id="262" w:author="Autor">
              <w:r w:rsidR="003912CC" w:rsidRPr="003912CC">
                <w:rPr>
                  <w:rFonts w:ascii="Arial" w:hAnsi="Arial" w:cs="Arial"/>
                  <w:bCs/>
                  <w:sz w:val="20"/>
                  <w:szCs w:val="20"/>
                </w:rPr>
                <w:t>na</w:t>
              </w:r>
              <w:proofErr w:type="spellEnd"/>
              <w:r w:rsidR="003912CC" w:rsidRPr="003912CC">
                <w:rPr>
                  <w:rFonts w:ascii="Arial" w:hAnsi="Arial" w:cs="Arial"/>
                  <w:bCs/>
                  <w:sz w:val="20"/>
                  <w:szCs w:val="20"/>
                </w:rPr>
                <w:t xml:space="preserve"> predloženie </w:t>
              </w:r>
              <w:proofErr w:type="spellStart"/>
              <w:r w:rsidR="003912CC" w:rsidRPr="003912CC">
                <w:rPr>
                  <w:rFonts w:ascii="Arial" w:hAnsi="Arial" w:cs="Arial"/>
                  <w:bCs/>
                  <w:sz w:val="20"/>
                  <w:szCs w:val="20"/>
                </w:rPr>
                <w:t>ŽoPr</w:t>
              </w:r>
              <w:proofErr w:type="spellEnd"/>
              <w:r w:rsidR="003912CC" w:rsidRPr="003912CC">
                <w:rPr>
                  <w:rFonts w:ascii="Arial" w:hAnsi="Arial" w:cs="Arial"/>
                  <w:bCs/>
                  <w:sz w:val="20"/>
                  <w:szCs w:val="20"/>
                </w:rPr>
                <w:t xml:space="preserve"> na MAS </w:t>
              </w:r>
              <w:r w:rsidR="003912CC">
                <w:rPr>
                  <w:rFonts w:ascii="Arial" w:hAnsi="Arial" w:cs="Arial"/>
                  <w:bCs/>
                  <w:sz w:val="20"/>
                  <w:szCs w:val="20"/>
                </w:rPr>
                <w:t xml:space="preserve"> </w:t>
              </w:r>
            </w:ins>
            <w:del w:id="263" w:author="Autor">
              <w:r w:rsidRPr="00835223" w:rsidDel="003912CC">
                <w:rPr>
                  <w:rFonts w:ascii="Arial" w:hAnsi="Arial" w:cs="Arial"/>
                  <w:bCs/>
                  <w:sz w:val="20"/>
                  <w:szCs w:val="20"/>
                </w:rPr>
                <w:delText>účinnosť zmluvy o</w:delText>
              </w:r>
              <w:r w:rsidR="000C25C2" w:rsidDel="003912CC">
                <w:rPr>
                  <w:rFonts w:ascii="Arial" w:hAnsi="Arial" w:cs="Arial"/>
                  <w:bCs/>
                  <w:sz w:val="20"/>
                  <w:szCs w:val="20"/>
                </w:rPr>
                <w:delText> </w:delText>
              </w:r>
              <w:r w:rsidRPr="00835223" w:rsidDel="003912CC">
                <w:rPr>
                  <w:rFonts w:ascii="Arial" w:hAnsi="Arial" w:cs="Arial"/>
                  <w:bCs/>
                  <w:sz w:val="20"/>
                  <w:szCs w:val="20"/>
                </w:rPr>
                <w:delText xml:space="preserve">príspevku </w:delText>
              </w:r>
            </w:del>
            <w:r w:rsidRPr="00835223">
              <w:rPr>
                <w:rFonts w:ascii="Arial" w:hAnsi="Arial" w:cs="Arial"/>
                <w:bCs/>
                <w:sz w:val="20"/>
                <w:szCs w:val="20"/>
              </w:rPr>
              <w:t>alebo na výsledok kontroly verejného obstarávania/obstarávania bez identifikácie nedostatkov vo verejnom obstarávaní/obstarávaní) alebo zmluvy s dodávateľom umožňovali plnenie zmluvy až na základe písomnej objednávky žiadateľa (vystavenej po</w:t>
            </w:r>
            <w:del w:id="264" w:author="Autor">
              <w:r w:rsidRPr="00835223" w:rsidDel="003912CC">
                <w:rPr>
                  <w:rFonts w:ascii="Arial" w:hAnsi="Arial" w:cs="Arial"/>
                  <w:bCs/>
                  <w:sz w:val="20"/>
                  <w:szCs w:val="20"/>
                </w:rPr>
                <w:delText xml:space="preserve"> </w:delText>
              </w:r>
            </w:del>
            <w:ins w:id="265" w:author="Autor">
              <w:r w:rsidR="003912CC">
                <w:rPr>
                  <w:rFonts w:ascii="Arial" w:hAnsi="Arial" w:cs="Arial"/>
                  <w:bCs/>
                  <w:sz w:val="20"/>
                  <w:szCs w:val="20"/>
                </w:rPr>
                <w:t xml:space="preserve"> </w:t>
              </w:r>
              <w:r w:rsidR="003912CC" w:rsidRPr="003912CC">
                <w:rPr>
                  <w:rFonts w:ascii="Arial" w:hAnsi="Arial" w:cs="Arial"/>
                  <w:bCs/>
                  <w:sz w:val="20"/>
                  <w:szCs w:val="20"/>
                </w:rPr>
                <w:t xml:space="preserve">predložení </w:t>
              </w:r>
              <w:proofErr w:type="spellStart"/>
              <w:r w:rsidR="003912CC" w:rsidRPr="003912CC">
                <w:rPr>
                  <w:rFonts w:ascii="Arial" w:hAnsi="Arial" w:cs="Arial"/>
                  <w:bCs/>
                  <w:sz w:val="20"/>
                  <w:szCs w:val="20"/>
                </w:rPr>
                <w:t>ŽoPr</w:t>
              </w:r>
              <w:proofErr w:type="spellEnd"/>
              <w:r w:rsidR="003912CC" w:rsidRPr="003912CC">
                <w:rPr>
                  <w:rFonts w:ascii="Arial" w:hAnsi="Arial" w:cs="Arial"/>
                  <w:bCs/>
                  <w:sz w:val="20"/>
                  <w:szCs w:val="20"/>
                </w:rPr>
                <w:t xml:space="preserve"> na MAS</w:t>
              </w:r>
              <w:r w:rsidR="003912CC">
                <w:rPr>
                  <w:rFonts w:ascii="Arial" w:hAnsi="Arial" w:cs="Arial"/>
                  <w:bCs/>
                  <w:sz w:val="20"/>
                  <w:szCs w:val="20"/>
                </w:rPr>
                <w:t xml:space="preserve"> </w:t>
              </w:r>
            </w:ins>
            <w:del w:id="266" w:author="Autor">
              <w:r w:rsidRPr="00835223" w:rsidDel="003912CC">
                <w:rPr>
                  <w:rFonts w:ascii="Arial" w:hAnsi="Arial" w:cs="Arial"/>
                  <w:bCs/>
                  <w:sz w:val="20"/>
                  <w:szCs w:val="20"/>
                </w:rPr>
                <w:delText>nadobudnutí účinnosti zmluvy o</w:delText>
              </w:r>
              <w:r w:rsidR="00A234DE" w:rsidDel="003912CC">
                <w:rPr>
                  <w:rFonts w:ascii="Arial" w:hAnsi="Arial" w:cs="Arial"/>
                  <w:bCs/>
                  <w:sz w:val="20"/>
                  <w:szCs w:val="20"/>
                </w:rPr>
                <w:delText> </w:delText>
              </w:r>
              <w:r w:rsidRPr="00835223" w:rsidDel="003912CC">
                <w:rPr>
                  <w:rFonts w:ascii="Arial" w:hAnsi="Arial" w:cs="Arial"/>
                  <w:bCs/>
                  <w:sz w:val="20"/>
                  <w:szCs w:val="20"/>
                </w:rPr>
                <w:delText>príspevku</w:delText>
              </w:r>
            </w:del>
            <w:r w:rsidR="00A234DE">
              <w:rPr>
                <w:rFonts w:ascii="Arial" w:hAnsi="Arial" w:cs="Arial"/>
                <w:bCs/>
                <w:sz w:val="20"/>
                <w:szCs w:val="20"/>
              </w:rPr>
              <w:t>)</w:t>
            </w:r>
            <w:r w:rsidRPr="00835223">
              <w:rPr>
                <w:rFonts w:ascii="Arial" w:hAnsi="Arial" w:cs="Arial"/>
                <w:bCs/>
                <w:sz w:val="20"/>
                <w:szCs w:val="20"/>
              </w:rPr>
              <w:t>.</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7855D52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768802D6"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 xml:space="preserve">Prieskum trhu vykoná žiadateľ v súlade s inštrukciami uvedenými v </w:t>
            </w:r>
            <w:del w:id="267" w:author="Autor">
              <w:r w:rsidRPr="00B24E47" w:rsidDel="003912CC">
                <w:rPr>
                  <w:rFonts w:ascii="Arial" w:hAnsi="Arial" w:cs="Arial"/>
                  <w:bCs/>
                  <w:sz w:val="20"/>
                  <w:szCs w:val="20"/>
                </w:rPr>
                <w:delText xml:space="preserve">kapitole 2.2.2 Príručky RO pre IROP </w:delText>
              </w:r>
            </w:del>
            <w:ins w:id="268" w:author="Autor">
              <w:r w:rsidR="003912CC">
                <w:rPr>
                  <w:rFonts w:ascii="Arial" w:hAnsi="Arial" w:cs="Arial"/>
                  <w:bCs/>
                  <w:sz w:val="20"/>
                  <w:szCs w:val="20"/>
                </w:rPr>
                <w:t xml:space="preserve">Príručke </w:t>
              </w:r>
            </w:ins>
            <w:r w:rsidRPr="00B24E47">
              <w:rPr>
                <w:rFonts w:ascii="Arial" w:hAnsi="Arial" w:cs="Arial"/>
                <w:bCs/>
                <w:sz w:val="20"/>
                <w:szCs w:val="20"/>
              </w:rPr>
              <w:t>k procesu verejného obstarávania, ktorá je dostupná na</w:t>
            </w:r>
            <w:del w:id="269" w:author="Autor">
              <w:r w:rsidR="00DF0742" w:rsidDel="003912CC">
                <w:rPr>
                  <w:rFonts w:ascii="Arial" w:hAnsi="Arial" w:cs="Arial"/>
                  <w:bCs/>
                  <w:sz w:val="20"/>
                  <w:szCs w:val="20"/>
                </w:rPr>
                <w:delText xml:space="preserve"> </w:delText>
              </w:r>
            </w:del>
            <w:ins w:id="270" w:author="Autor">
              <w:r w:rsidR="003912CC">
                <w:rPr>
                  <w:rFonts w:ascii="Arial" w:hAnsi="Arial" w:cs="Arial"/>
                  <w:bCs/>
                  <w:sz w:val="20"/>
                  <w:szCs w:val="20"/>
                </w:rPr>
                <w:fldChar w:fldCharType="begin"/>
              </w:r>
              <w:r w:rsidR="003912CC">
                <w:rPr>
                  <w:rFonts w:ascii="Arial" w:hAnsi="Arial" w:cs="Arial"/>
                  <w:bCs/>
                  <w:sz w:val="20"/>
                  <w:szCs w:val="20"/>
                </w:rPr>
                <w:instrText xml:space="preserve"> HYPERLINK "</w:instrText>
              </w:r>
              <w:r w:rsidR="003912CC" w:rsidRPr="00814C63">
                <w:rPr>
                  <w:rFonts w:ascii="Arial" w:hAnsi="Arial" w:cs="Arial"/>
                  <w:bCs/>
                  <w:sz w:val="20"/>
                  <w:szCs w:val="20"/>
                </w:rPr>
                <w:instrText>https://www.mirri.gov.sk/mpsr/irop-programove-obdobie-2014-2020/clld/programove-dokumenty/prirucka-k-procesu-verejneho-obstaravania/index.htm</w:instrText>
              </w:r>
              <w:r w:rsidR="003912CC">
                <w:rPr>
                  <w:rFonts w:ascii="Arial" w:hAnsi="Arial" w:cs="Arial"/>
                  <w:bCs/>
                  <w:sz w:val="20"/>
                  <w:szCs w:val="20"/>
                </w:rPr>
                <w:instrText xml:space="preserve">l" </w:instrText>
              </w:r>
              <w:r w:rsidR="003912CC">
                <w:rPr>
                  <w:rFonts w:ascii="Arial" w:hAnsi="Arial" w:cs="Arial"/>
                  <w:bCs/>
                  <w:sz w:val="20"/>
                  <w:szCs w:val="20"/>
                </w:rPr>
                <w:fldChar w:fldCharType="separate"/>
              </w:r>
              <w:r w:rsidR="003912CC" w:rsidRPr="002F36AC">
                <w:rPr>
                  <w:rStyle w:val="Hypertextovprepojenie"/>
                  <w:rFonts w:cs="Arial"/>
                  <w:bCs/>
                  <w:sz w:val="20"/>
                  <w:szCs w:val="20"/>
                </w:rPr>
                <w:t>https://www.mirri.gov.sk/mpsr/irop-</w:t>
              </w:r>
              <w:r w:rsidR="003912CC" w:rsidRPr="002F36AC">
                <w:rPr>
                  <w:rStyle w:val="Hypertextovprepojenie"/>
                  <w:rFonts w:cs="Arial"/>
                  <w:bCs/>
                  <w:sz w:val="20"/>
                  <w:szCs w:val="20"/>
                </w:rPr>
                <w:lastRenderedPageBreak/>
                <w:t>programove-obdobie-2014-2020/clld/programove-dokumenty/prirucka-k-procesu-verejneho-obstaravania/index.html</w:t>
              </w:r>
              <w:r w:rsidR="003912CC">
                <w:rPr>
                  <w:rFonts w:ascii="Arial" w:hAnsi="Arial" w:cs="Arial"/>
                  <w:bCs/>
                  <w:sz w:val="20"/>
                  <w:szCs w:val="20"/>
                </w:rPr>
                <w:fldChar w:fldCharType="end"/>
              </w:r>
              <w:r w:rsidR="003912CC">
                <w:rPr>
                  <w:rFonts w:ascii="Arial" w:hAnsi="Arial" w:cs="Arial"/>
                  <w:bCs/>
                  <w:sz w:val="20"/>
                  <w:szCs w:val="20"/>
                </w:rPr>
                <w:t xml:space="preserve">  </w:t>
              </w:r>
            </w:ins>
            <w:del w:id="271" w:author="Autor">
              <w:r w:rsidR="0076403B" w:rsidDel="003912CC">
                <w:fldChar w:fldCharType="begin"/>
              </w:r>
              <w:r w:rsidR="0076403B" w:rsidDel="003912CC">
                <w:delInstrText xml:space="preserve"> HYPERLINK "http://www.mpsr.sk/index.php?navID=1121&amp;navID2=1121&amp;sID=67&amp;id=10956" </w:delInstrText>
              </w:r>
              <w:r w:rsidR="0076403B" w:rsidDel="003912CC">
                <w:fldChar w:fldCharType="separate"/>
              </w:r>
              <w:r w:rsidR="00DF0742" w:rsidRPr="00DF0742" w:rsidDel="003912CC">
                <w:rPr>
                  <w:rStyle w:val="Hypertextovprepojenie"/>
                  <w:rFonts w:cs="Arial"/>
                  <w:bCs/>
                  <w:sz w:val="20"/>
                  <w:szCs w:val="20"/>
                </w:rPr>
                <w:delText>http://www.mpsr.sk/index.php?navID=1121&amp;navID2=1121&amp;sID=67&amp;id=10956</w:delText>
              </w:r>
              <w:r w:rsidR="0076403B" w:rsidDel="003912CC">
                <w:rPr>
                  <w:rStyle w:val="Hypertextovprepojenie"/>
                  <w:rFonts w:cs="Arial"/>
                  <w:bCs/>
                  <w:sz w:val="20"/>
                  <w:szCs w:val="20"/>
                </w:rPr>
                <w:fldChar w:fldCharType="end"/>
              </w:r>
            </w:del>
            <w:r w:rsidRPr="00B24E47">
              <w:rPr>
                <w:rFonts w:ascii="Arial" w:hAnsi="Arial" w:cs="Arial"/>
                <w:bCs/>
                <w:sz w:val="20"/>
                <w:szCs w:val="20"/>
              </w:rPr>
              <w:t>.</w:t>
            </w:r>
          </w:p>
          <w:p w14:paraId="2424A9B1" w14:textId="16BE0580"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w:t>
            </w:r>
            <w:proofErr w:type="spellStart"/>
            <w:r w:rsidRPr="00B24E47">
              <w:rPr>
                <w:rFonts w:ascii="Arial" w:hAnsi="Arial" w:cs="Arial"/>
                <w:bCs/>
                <w:sz w:val="20"/>
                <w:szCs w:val="20"/>
              </w:rPr>
              <w:t>t.j</w:t>
            </w:r>
            <w:proofErr w:type="spellEnd"/>
            <w:r w:rsidRPr="00B24E47">
              <w:rPr>
                <w:rFonts w:ascii="Arial" w:hAnsi="Arial" w:cs="Arial"/>
                <w:bCs/>
                <w:sz w:val="20"/>
                <w:szCs w:val="20"/>
              </w:rPr>
              <w:t>.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12E5BF0B"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 xml:space="preserve">prípade požiadavky MAS túto dodatočne predloží na účely schvaľovania </w:t>
            </w:r>
            <w:proofErr w:type="spellStart"/>
            <w:r w:rsidRPr="00B24E47">
              <w:rPr>
                <w:rFonts w:ascii="Arial" w:hAnsi="Arial" w:cs="Arial"/>
                <w:bCs/>
                <w:sz w:val="20"/>
                <w:szCs w:val="20"/>
              </w:rPr>
              <w:t>ŽoPr</w:t>
            </w:r>
            <w:proofErr w:type="spellEnd"/>
            <w:r w:rsidRPr="00B24E47">
              <w:rPr>
                <w:rFonts w:ascii="Arial" w:hAnsi="Arial" w:cs="Arial"/>
                <w:bCs/>
                <w:sz w:val="20"/>
                <w:szCs w:val="20"/>
              </w:rPr>
              <w:t xml:space="preserve">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 xml:space="preserve">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w:t>
            </w:r>
            <w:proofErr w:type="spellStart"/>
            <w:r w:rsidRPr="00B24E47">
              <w:rPr>
                <w:rFonts w:ascii="Arial" w:hAnsi="Arial" w:cs="Arial"/>
                <w:bCs/>
                <w:sz w:val="20"/>
                <w:szCs w:val="20"/>
              </w:rPr>
              <w:t>ŽoPr</w:t>
            </w:r>
            <w:proofErr w:type="spellEnd"/>
            <w:r w:rsidRPr="00B24E47">
              <w:rPr>
                <w:rFonts w:ascii="Arial" w:hAnsi="Arial" w:cs="Arial"/>
                <w:bCs/>
                <w:sz w:val="20"/>
                <w:szCs w:val="20"/>
              </w:rPr>
              <w:t>,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BFAF3A9" w14:textId="6A65E8CF"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w:t>
            </w:r>
            <w:del w:id="272" w:author="Autor">
              <w:r w:rsidRPr="00B24E47" w:rsidDel="003912CC">
                <w:rPr>
                  <w:rFonts w:ascii="Arial" w:hAnsi="Arial" w:cs="Arial"/>
                  <w:bCs/>
                  <w:sz w:val="20"/>
                  <w:szCs w:val="20"/>
                </w:rPr>
                <w:delText xml:space="preserve">RO pre IROP </w:delText>
              </w:r>
            </w:del>
            <w:r w:rsidRPr="00B24E47">
              <w:rPr>
                <w:rFonts w:ascii="Arial" w:hAnsi="Arial" w:cs="Arial"/>
                <w:bCs/>
                <w:sz w:val="20"/>
                <w:szCs w:val="20"/>
              </w:rPr>
              <w:t>k procesu verejného obstarávania, ktorá je dostupná na</w:t>
            </w:r>
            <w:ins w:id="273" w:author="Autor">
              <w:r w:rsidR="003912CC">
                <w:rPr>
                  <w:rFonts w:ascii="Arial" w:hAnsi="Arial" w:cs="Arial"/>
                  <w:bCs/>
                  <w:sz w:val="20"/>
                  <w:szCs w:val="20"/>
                </w:rPr>
                <w:t xml:space="preserve"> </w:t>
              </w:r>
              <w:r w:rsidR="003912CC" w:rsidRPr="00814C63">
                <w:rPr>
                  <w:rFonts w:ascii="Arial" w:hAnsi="Arial" w:cs="Arial"/>
                  <w:bCs/>
                  <w:sz w:val="20"/>
                  <w:szCs w:val="20"/>
                </w:rPr>
                <w:t>https://www.mirri.gov.sk/mpsr/irop-programove-obdobie-2014-2020/clld/programove-dokumenty/prirucka-k-procesu-verejneho-obstaravania/index.htm</w:t>
              </w:r>
              <w:r w:rsidR="003912CC">
                <w:rPr>
                  <w:rFonts w:ascii="Arial" w:hAnsi="Arial" w:cs="Arial"/>
                  <w:bCs/>
                  <w:sz w:val="20"/>
                  <w:szCs w:val="20"/>
                </w:rPr>
                <w:t>l</w:t>
              </w:r>
            </w:ins>
            <w:del w:id="274" w:author="Autor">
              <w:r w:rsidRPr="00B24E47" w:rsidDel="003912CC">
                <w:rPr>
                  <w:rFonts w:ascii="Arial" w:hAnsi="Arial" w:cs="Arial"/>
                  <w:bCs/>
                  <w:sz w:val="20"/>
                  <w:szCs w:val="20"/>
                </w:rPr>
                <w:delText xml:space="preserve"> </w:delText>
              </w:r>
              <w:r w:rsidR="0076403B" w:rsidDel="003912CC">
                <w:fldChar w:fldCharType="begin"/>
              </w:r>
              <w:r w:rsidR="0076403B" w:rsidDel="003912CC">
                <w:delInstrText xml:space="preserve"> HYPERLINK "http://www.mpsr.sk/index.php?navID=1121&amp;navID2=1121&amp;sID=67&amp;id=10956" </w:delInstrText>
              </w:r>
              <w:r w:rsidR="0076403B" w:rsidDel="003912CC">
                <w:fldChar w:fldCharType="separate"/>
              </w:r>
              <w:r w:rsidRPr="00DF0742" w:rsidDel="003912CC">
                <w:rPr>
                  <w:rStyle w:val="Hypertextovprepojenie"/>
                  <w:rFonts w:cs="Arial"/>
                  <w:bCs/>
                  <w:sz w:val="20"/>
                  <w:szCs w:val="20"/>
                </w:rPr>
                <w:delText>http://www.mpsr.sk/index.php?navID=1121&amp;navID2=1121&amp;sID=67&amp;id=10956</w:delText>
              </w:r>
              <w:r w:rsidR="0076403B" w:rsidDel="003912CC">
                <w:rPr>
                  <w:rStyle w:val="Hypertextovprepojenie"/>
                  <w:rFonts w:cs="Arial"/>
                  <w:bCs/>
                  <w:sz w:val="20"/>
                  <w:szCs w:val="20"/>
                </w:rPr>
                <w:fldChar w:fldCharType="end"/>
              </w:r>
            </w:del>
            <w:r w:rsidRPr="00B24E47">
              <w:rPr>
                <w:rFonts w:ascii="Arial" w:hAnsi="Arial" w:cs="Arial"/>
                <w:bCs/>
                <w:sz w:val="20"/>
                <w:szCs w:val="20"/>
              </w:rPr>
              <w:t xml:space="preserve">. </w:t>
            </w:r>
          </w:p>
          <w:p w14:paraId="7FEC12B1" w14:textId="2F561C96" w:rsidR="00997F82" w:rsidDel="003912CC" w:rsidRDefault="00997F82" w:rsidP="00CD453C">
            <w:pPr>
              <w:widowControl w:val="0"/>
              <w:spacing w:before="240" w:after="120" w:line="240" w:lineRule="auto"/>
              <w:ind w:left="85" w:right="85"/>
              <w:jc w:val="both"/>
              <w:rPr>
                <w:del w:id="275" w:author="Autor"/>
                <w:rFonts w:ascii="Arial" w:hAnsi="Arial" w:cs="Arial"/>
                <w:b/>
                <w:bCs/>
                <w:sz w:val="20"/>
                <w:szCs w:val="20"/>
              </w:rPr>
            </w:pPr>
            <w:del w:id="276" w:author="Autor">
              <w:r w:rsidRPr="002C3A60" w:rsidDel="003912CC">
                <w:rPr>
                  <w:rFonts w:ascii="Arial" w:hAnsi="Arial" w:cs="Arial"/>
                  <w:b/>
                  <w:bCs/>
                  <w:sz w:val="20"/>
                  <w:szCs w:val="20"/>
                </w:rPr>
                <w:delText>Forma predloženia prílohy</w:delText>
              </w:r>
            </w:del>
          </w:p>
          <w:p w14:paraId="7D5A5E29" w14:textId="712D5505"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ins w:id="277" w:author="Autor">
              <w:r w:rsidR="003912CC">
                <w:rPr>
                  <w:rFonts w:ascii="Arial" w:hAnsi="Arial" w:cs="Arial"/>
                  <w:bCs/>
                  <w:sz w:val="20"/>
                  <w:szCs w:val="20"/>
                </w:rPr>
                <w:t xml:space="preserve"> sa predkladá</w:t>
              </w:r>
            </w:ins>
            <w:r w:rsidRPr="00B24E47">
              <w:rPr>
                <w:rFonts w:ascii="Arial" w:hAnsi="Arial" w:cs="Arial"/>
                <w:bCs/>
                <w:sz w:val="20"/>
                <w:szCs w:val="20"/>
              </w:rPr>
              <w:t>:</w:t>
            </w:r>
          </w:p>
          <w:p w14:paraId="0EDB579D" w14:textId="353638FC" w:rsidR="00997F82" w:rsidRPr="002C3A60" w:rsidDel="003912CC" w:rsidRDefault="00997F82" w:rsidP="00CD453C">
            <w:pPr>
              <w:widowControl w:val="0"/>
              <w:spacing w:after="0" w:line="240" w:lineRule="auto"/>
              <w:ind w:left="85" w:right="85"/>
              <w:jc w:val="both"/>
              <w:rPr>
                <w:del w:id="278" w:author="Autor"/>
                <w:rFonts w:ascii="Arial" w:hAnsi="Arial" w:cs="Arial"/>
                <w:bCs/>
                <w:sz w:val="20"/>
                <w:szCs w:val="20"/>
              </w:rPr>
            </w:pPr>
            <w:del w:id="279" w:author="Autor">
              <w:r w:rsidRPr="002C3A60" w:rsidDel="003912CC">
                <w:rPr>
                  <w:rFonts w:ascii="Arial" w:hAnsi="Arial" w:cs="Arial"/>
                  <w:bCs/>
                  <w:sz w:val="20"/>
                  <w:szCs w:val="20"/>
                </w:rPr>
                <w:delText>Listinná: Originál</w:delText>
              </w:r>
            </w:del>
          </w:p>
          <w:p w14:paraId="0FBCDA4F" w14:textId="1CEAE0A3" w:rsidR="00997F82" w:rsidRDefault="00997F82" w:rsidP="00CD453C">
            <w:pPr>
              <w:widowControl w:val="0"/>
              <w:spacing w:after="0" w:line="240" w:lineRule="auto"/>
              <w:ind w:left="85" w:right="85"/>
              <w:jc w:val="both"/>
              <w:rPr>
                <w:rFonts w:ascii="Arial" w:hAnsi="Arial" w:cs="Arial"/>
                <w:bCs/>
                <w:sz w:val="20"/>
                <w:szCs w:val="20"/>
              </w:rPr>
            </w:pPr>
            <w:del w:id="280" w:author="Autor">
              <w:r w:rsidRPr="002C3A60" w:rsidDel="003912CC">
                <w:rPr>
                  <w:rFonts w:ascii="Arial" w:hAnsi="Arial" w:cs="Arial"/>
                  <w:bCs/>
                  <w:sz w:val="20"/>
                  <w:szCs w:val="20"/>
                </w:rPr>
                <w:delText xml:space="preserve">Elektronická: </w:delText>
              </w:r>
              <w:r w:rsidDel="003912CC">
                <w:rPr>
                  <w:rFonts w:ascii="Arial" w:hAnsi="Arial" w:cs="Arial"/>
                  <w:bCs/>
                  <w:sz w:val="20"/>
                  <w:szCs w:val="20"/>
                </w:rPr>
                <w:delText>Excel</w:delText>
              </w:r>
              <w:r w:rsidRPr="002C3A60" w:rsidDel="003912CC">
                <w:rPr>
                  <w:rFonts w:ascii="Arial" w:hAnsi="Arial" w:cs="Arial"/>
                  <w:bCs/>
                  <w:sz w:val="20"/>
                  <w:szCs w:val="20"/>
                </w:rPr>
                <w:delText xml:space="preserve"> (</w:delText>
              </w:r>
            </w:del>
            <w:r w:rsidRPr="002C3A60">
              <w:rPr>
                <w:rFonts w:ascii="Arial" w:hAnsi="Arial" w:cs="Arial"/>
                <w:bCs/>
                <w:sz w:val="20"/>
                <w:szCs w:val="20"/>
              </w:rPr>
              <w:t>vo formáte .</w:t>
            </w:r>
            <w:proofErr w:type="spellStart"/>
            <w:r>
              <w:rPr>
                <w:rFonts w:ascii="Arial" w:hAnsi="Arial" w:cs="Arial"/>
                <w:bCs/>
                <w:sz w:val="20"/>
                <w:szCs w:val="20"/>
              </w:rPr>
              <w:t>xls</w:t>
            </w:r>
            <w:proofErr w:type="spellEnd"/>
            <w:del w:id="281" w:author="Autor">
              <w:r w:rsidRPr="002C3A60" w:rsidDel="003912CC">
                <w:rPr>
                  <w:rFonts w:ascii="Arial" w:hAnsi="Arial" w:cs="Arial"/>
                  <w:bCs/>
                  <w:sz w:val="20"/>
                  <w:szCs w:val="20"/>
                </w:rPr>
                <w:delText>) na CD/DVD</w:delText>
              </w:r>
            </w:del>
          </w:p>
          <w:p w14:paraId="081160BC" w14:textId="380B0281" w:rsidR="00997F82" w:rsidDel="003912CC" w:rsidRDefault="00997F82" w:rsidP="00CD453C">
            <w:pPr>
              <w:widowControl w:val="0"/>
              <w:spacing w:before="120" w:after="120" w:line="240" w:lineRule="auto"/>
              <w:ind w:left="85" w:right="85"/>
              <w:jc w:val="both"/>
              <w:rPr>
                <w:del w:id="282" w:author="Autor"/>
                <w:rFonts w:ascii="Arial" w:hAnsi="Arial" w:cs="Arial"/>
                <w:bCs/>
                <w:sz w:val="20"/>
                <w:szCs w:val="20"/>
              </w:rPr>
            </w:pPr>
            <w:del w:id="283" w:author="Autor">
              <w:r w:rsidDel="003912CC">
                <w:rPr>
                  <w:rFonts w:ascii="Arial" w:hAnsi="Arial" w:cs="Arial"/>
                  <w:bCs/>
                  <w:sz w:val="20"/>
                  <w:szCs w:val="20"/>
                </w:rPr>
                <w:delText>Súvisiaca dokumentácia:</w:delText>
              </w:r>
            </w:del>
          </w:p>
          <w:p w14:paraId="1DB8CC23" w14:textId="0EA83D75" w:rsidR="00997F82" w:rsidRPr="002C3A60" w:rsidDel="003912CC" w:rsidRDefault="00997F82" w:rsidP="00CD453C">
            <w:pPr>
              <w:widowControl w:val="0"/>
              <w:spacing w:before="120" w:after="0" w:line="240" w:lineRule="auto"/>
              <w:ind w:left="85" w:right="85"/>
              <w:jc w:val="both"/>
              <w:rPr>
                <w:del w:id="284" w:author="Autor"/>
                <w:rFonts w:ascii="Arial" w:hAnsi="Arial" w:cs="Arial"/>
                <w:bCs/>
                <w:sz w:val="20"/>
                <w:szCs w:val="20"/>
              </w:rPr>
            </w:pPr>
            <w:del w:id="285" w:author="Autor">
              <w:r w:rsidRPr="002C3A60" w:rsidDel="003912CC">
                <w:rPr>
                  <w:rFonts w:ascii="Arial" w:hAnsi="Arial" w:cs="Arial"/>
                  <w:bCs/>
                  <w:sz w:val="20"/>
                  <w:szCs w:val="20"/>
                </w:rPr>
                <w:delText xml:space="preserve">Listinná: </w:delText>
              </w:r>
              <w:r w:rsidDel="003912CC">
                <w:rPr>
                  <w:rFonts w:ascii="Arial" w:hAnsi="Arial" w:cs="Arial"/>
                  <w:bCs/>
                  <w:sz w:val="20"/>
                  <w:szCs w:val="20"/>
                </w:rPr>
                <w:delText>Kópia</w:delText>
              </w:r>
            </w:del>
          </w:p>
          <w:p w14:paraId="557C2B43" w14:textId="5F7FDA05" w:rsidR="00997F82" w:rsidRPr="002C3A60" w:rsidRDefault="00997F82" w:rsidP="00CD453C">
            <w:pPr>
              <w:widowControl w:val="0"/>
              <w:spacing w:after="120" w:line="240" w:lineRule="auto"/>
              <w:ind w:left="85" w:right="85"/>
              <w:jc w:val="both"/>
              <w:rPr>
                <w:rFonts w:ascii="Arial" w:hAnsi="Arial" w:cs="Arial"/>
                <w:bCs/>
                <w:sz w:val="20"/>
                <w:szCs w:val="20"/>
              </w:rPr>
            </w:pPr>
            <w:del w:id="286" w:author="Autor">
              <w:r w:rsidRPr="002C3A60" w:rsidDel="003912CC">
                <w:rPr>
                  <w:rFonts w:ascii="Arial" w:hAnsi="Arial" w:cs="Arial"/>
                  <w:bCs/>
                  <w:sz w:val="20"/>
                  <w:szCs w:val="20"/>
                </w:rPr>
                <w:delText xml:space="preserve">Elektronická: </w:delText>
              </w:r>
              <w:r w:rsidDel="003912CC">
                <w:rPr>
                  <w:rFonts w:ascii="Arial" w:hAnsi="Arial" w:cs="Arial"/>
                  <w:bCs/>
                  <w:sz w:val="20"/>
                  <w:szCs w:val="20"/>
                </w:rPr>
                <w:delText>Sken</w:delText>
              </w:r>
              <w:r w:rsidRPr="002C3A60" w:rsidDel="003912CC">
                <w:rPr>
                  <w:rFonts w:ascii="Arial" w:hAnsi="Arial" w:cs="Arial"/>
                  <w:bCs/>
                  <w:sz w:val="20"/>
                  <w:szCs w:val="20"/>
                </w:rPr>
                <w:delText xml:space="preserve"> (vo formáte .</w:delText>
              </w:r>
              <w:r w:rsidDel="003912CC">
                <w:rPr>
                  <w:rFonts w:ascii="Arial" w:hAnsi="Arial" w:cs="Arial"/>
                  <w:bCs/>
                  <w:sz w:val="20"/>
                  <w:szCs w:val="20"/>
                </w:rPr>
                <w:delText>pdf</w:delText>
              </w:r>
              <w:r w:rsidRPr="002C3A60" w:rsidDel="003912CC">
                <w:rPr>
                  <w:rFonts w:ascii="Arial" w:hAnsi="Arial" w:cs="Arial"/>
                  <w:bCs/>
                  <w:sz w:val="20"/>
                  <w:szCs w:val="20"/>
                </w:rPr>
                <w:delText>) na CD/DVD</w:delText>
              </w:r>
            </w:del>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76FE4982"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34BFA15D"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A234DE" w:rsidRPr="007609EC">
              <w:rPr>
                <w:rFonts w:ascii="Arial" w:hAnsi="Arial" w:cs="Arial"/>
                <w:bCs/>
                <w:sz w:val="20"/>
                <w:szCs w:val="20"/>
              </w:rPr>
              <w:t xml:space="preserve"> </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6DD4FEA7"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A234DE">
              <w:rPr>
                <w:rFonts w:ascii="Arial" w:hAnsi="Arial" w:cs="Arial"/>
                <w:bCs/>
                <w:sz w:val="20"/>
                <w:szCs w:val="20"/>
              </w:rPr>
              <w:t>.</w:t>
            </w:r>
          </w:p>
          <w:p w14:paraId="0F34D686" w14:textId="28E69329"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lastRenderedPageBreak/>
              <w:t>Žiadateľ vypĺňa relevantnú tabuľku podľa relevantnosti účtovnej závierky, ktorú v zmysle opatrení Ministerstva financií SR zostavuje (iné účtovné závierky platia pre podnikateľské subjekty a iné pre verejný, resp. neziskový sektor</w:t>
            </w:r>
            <w:r w:rsidR="00A234DE">
              <w:rPr>
                <w:rFonts w:ascii="Arial" w:hAnsi="Arial" w:cs="Arial"/>
                <w:bCs/>
                <w:sz w:val="20"/>
                <w:szCs w:val="20"/>
              </w:rPr>
              <w:t>).</w:t>
            </w:r>
          </w:p>
          <w:p w14:paraId="70B537BC" w14:textId="289F6723" w:rsidR="00997F82" w:rsidDel="003912CC" w:rsidRDefault="00997F82" w:rsidP="003912CC">
            <w:pPr>
              <w:spacing w:before="120" w:after="120" w:line="240" w:lineRule="auto"/>
              <w:ind w:left="85" w:right="85"/>
              <w:jc w:val="both"/>
              <w:rPr>
                <w:del w:id="287" w:author="Autor"/>
                <w:rFonts w:ascii="Arial" w:hAnsi="Arial" w:cs="Arial"/>
                <w:bCs/>
                <w:sz w:val="20"/>
                <w:szCs w:val="20"/>
              </w:rPr>
            </w:pPr>
            <w:r w:rsidRPr="008C100C">
              <w:rPr>
                <w:rFonts w:ascii="Arial" w:hAnsi="Arial" w:cs="Arial"/>
                <w:bCs/>
                <w:sz w:val="20"/>
                <w:szCs w:val="20"/>
              </w:rPr>
              <w:t xml:space="preserve">Záväzný formulár prílohy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ins w:id="288" w:author="Autor">
              <w:r w:rsidR="003912CC">
                <w:rPr>
                  <w:rFonts w:ascii="Arial" w:hAnsi="Arial" w:cs="Arial"/>
                  <w:bCs/>
                  <w:sz w:val="20"/>
                  <w:szCs w:val="20"/>
                </w:rPr>
                <w:t xml:space="preserve"> </w:t>
              </w:r>
              <w:r w:rsidR="003912CC" w:rsidRPr="00814C63">
                <w:rPr>
                  <w:rFonts w:ascii="Arial" w:hAnsi="Arial" w:cs="Arial"/>
                  <w:bCs/>
                  <w:sz w:val="20"/>
                  <w:szCs w:val="20"/>
                </w:rPr>
                <w:t>Formulár sa predkladá vo formáte .</w:t>
              </w:r>
              <w:proofErr w:type="spellStart"/>
              <w:r w:rsidR="003912CC" w:rsidRPr="00814C63">
                <w:rPr>
                  <w:rFonts w:ascii="Arial" w:hAnsi="Arial" w:cs="Arial"/>
                  <w:bCs/>
                  <w:sz w:val="20"/>
                  <w:szCs w:val="20"/>
                </w:rPr>
                <w:t>xls.</w:t>
              </w:r>
            </w:ins>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roofErr w:type="spellEnd"/>
            <w:r w:rsidRPr="00D467A3">
              <w:rPr>
                <w:rFonts w:ascii="Arial" w:hAnsi="Arial" w:cs="Arial"/>
                <w:b/>
                <w:bCs/>
                <w:sz w:val="20"/>
                <w:szCs w:val="20"/>
              </w:rPr>
              <w:t>:</w:t>
            </w:r>
          </w:p>
          <w:p w14:paraId="695442DD" w14:textId="14A5AD96" w:rsidR="00D05CF5" w:rsidRDefault="00997F82" w:rsidP="00065CC5">
            <w:pPr>
              <w:pStyle w:val="Default"/>
              <w:ind w:left="25"/>
              <w:jc w:val="both"/>
              <w:rPr>
                <w:bCs/>
                <w:szCs w:val="20"/>
              </w:rPr>
            </w:pPr>
            <w:r>
              <w:rPr>
                <w:bCs/>
                <w:szCs w:val="20"/>
              </w:rPr>
              <w:t xml:space="preserve">MAS overí údaje uvedené v prílohe na základe údajov účtovnej závierky dostupnej na </w:t>
            </w:r>
            <w:hyperlink r:id="rId12" w:history="1">
              <w:r w:rsidRPr="00D01EF0">
                <w:rPr>
                  <w:rStyle w:val="Hypertextovprepojenie"/>
                  <w:bCs/>
                  <w:sz w:val="20"/>
                  <w:szCs w:val="20"/>
                </w:rPr>
                <w:t>www.registeruz.sk</w:t>
              </w:r>
            </w:hyperlink>
            <w:r>
              <w:rPr>
                <w:rStyle w:val="Hypertextovprepojenie"/>
                <w:bCs/>
                <w:sz w:val="20"/>
                <w:szCs w:val="20"/>
              </w:rPr>
              <w:t xml:space="preserve"> </w:t>
            </w:r>
            <w:r w:rsidRPr="00065CC5">
              <w:t>alebo te</w:t>
            </w:r>
            <w:r w:rsidRPr="00065CC5">
              <w:rPr>
                <w:rFonts w:ascii="Times New Roman" w:hAnsi="Times New Roman"/>
                <w:szCs w:val="22"/>
              </w:rPr>
              <w:t>j</w:t>
            </w:r>
            <w:r>
              <w:rPr>
                <w:bCs/>
                <w:szCs w:val="20"/>
              </w:rPr>
              <w:t>, ktorú žiadateľ predložil ako súčasť testu podniku v</w:t>
            </w:r>
            <w:r w:rsidR="00D05CF5">
              <w:rPr>
                <w:bCs/>
                <w:szCs w:val="20"/>
              </w:rPr>
              <w:t> </w:t>
            </w:r>
            <w:r>
              <w:rPr>
                <w:bCs/>
                <w:szCs w:val="20"/>
              </w:rPr>
              <w:t>ťažkostiach</w:t>
            </w:r>
            <w:r w:rsidR="00D05CF5">
              <w:rPr>
                <w:bCs/>
                <w:szCs w:val="20"/>
              </w:rPr>
              <w:t>.</w:t>
            </w:r>
          </w:p>
          <w:p w14:paraId="5A6EE41E" w14:textId="07FB17E5" w:rsidR="00997F82" w:rsidDel="003912CC" w:rsidRDefault="00997F82" w:rsidP="00946FAA">
            <w:pPr>
              <w:spacing w:before="240" w:after="120" w:line="240" w:lineRule="auto"/>
              <w:ind w:left="85" w:right="85"/>
              <w:jc w:val="both"/>
              <w:rPr>
                <w:del w:id="289" w:author="Autor"/>
                <w:rFonts w:ascii="Arial" w:hAnsi="Arial" w:cs="Arial"/>
                <w:b/>
                <w:bCs/>
                <w:sz w:val="20"/>
                <w:szCs w:val="20"/>
              </w:rPr>
            </w:pPr>
            <w:del w:id="290" w:author="Autor">
              <w:r w:rsidRPr="002C3A60" w:rsidDel="003912CC">
                <w:rPr>
                  <w:rFonts w:ascii="Arial" w:hAnsi="Arial" w:cs="Arial"/>
                  <w:b/>
                  <w:bCs/>
                  <w:sz w:val="20"/>
                  <w:szCs w:val="20"/>
                </w:rPr>
                <w:delText>Forma predloženia prílohy</w:delText>
              </w:r>
            </w:del>
          </w:p>
          <w:p w14:paraId="000A9367" w14:textId="45265B72" w:rsidR="00997F82" w:rsidRPr="002C3A60" w:rsidDel="003912CC" w:rsidRDefault="00997F82" w:rsidP="00946FAA">
            <w:pPr>
              <w:spacing w:before="120" w:after="0" w:line="240" w:lineRule="auto"/>
              <w:ind w:left="85" w:right="85"/>
              <w:jc w:val="both"/>
              <w:rPr>
                <w:del w:id="291" w:author="Autor"/>
                <w:rFonts w:ascii="Arial" w:hAnsi="Arial" w:cs="Arial"/>
                <w:bCs/>
                <w:sz w:val="20"/>
                <w:szCs w:val="20"/>
              </w:rPr>
            </w:pPr>
            <w:del w:id="292" w:author="Autor">
              <w:r w:rsidRPr="002C3A60" w:rsidDel="003912CC">
                <w:rPr>
                  <w:rFonts w:ascii="Arial" w:hAnsi="Arial" w:cs="Arial"/>
                  <w:bCs/>
                  <w:sz w:val="20"/>
                  <w:szCs w:val="20"/>
                </w:rPr>
                <w:delText>Listinná: Originál.</w:delText>
              </w:r>
            </w:del>
          </w:p>
          <w:p w14:paraId="1ABC3134" w14:textId="270E305D" w:rsidR="00F5202D" w:rsidDel="003912CC" w:rsidRDefault="00997F82" w:rsidP="00946FAA">
            <w:pPr>
              <w:spacing w:after="120" w:line="240" w:lineRule="auto"/>
              <w:ind w:left="85" w:right="85"/>
              <w:jc w:val="both"/>
              <w:rPr>
                <w:del w:id="293" w:author="Autor"/>
                <w:rFonts w:ascii="Arial" w:hAnsi="Arial" w:cs="Arial"/>
                <w:bCs/>
                <w:sz w:val="20"/>
                <w:szCs w:val="20"/>
              </w:rPr>
            </w:pPr>
            <w:del w:id="294" w:author="Autor">
              <w:r w:rsidRPr="002C3A60" w:rsidDel="003912CC">
                <w:rPr>
                  <w:rFonts w:ascii="Arial" w:hAnsi="Arial" w:cs="Arial"/>
                  <w:bCs/>
                  <w:sz w:val="20"/>
                  <w:szCs w:val="20"/>
                </w:rPr>
                <w:delText xml:space="preserve">Elektronická: </w:delText>
              </w:r>
              <w:r w:rsidDel="003912CC">
                <w:rPr>
                  <w:rFonts w:ascii="Arial" w:hAnsi="Arial" w:cs="Arial"/>
                  <w:bCs/>
                  <w:sz w:val="20"/>
                  <w:szCs w:val="20"/>
                </w:rPr>
                <w:delText>Excel</w:delText>
              </w:r>
              <w:r w:rsidRPr="002C3A60" w:rsidDel="003912CC">
                <w:rPr>
                  <w:rFonts w:ascii="Arial" w:hAnsi="Arial" w:cs="Arial"/>
                  <w:bCs/>
                  <w:sz w:val="20"/>
                  <w:szCs w:val="20"/>
                </w:rPr>
                <w:delText xml:space="preserve"> (vo formáte .</w:delText>
              </w:r>
              <w:r w:rsidDel="003912CC">
                <w:rPr>
                  <w:rFonts w:ascii="Arial" w:hAnsi="Arial" w:cs="Arial"/>
                  <w:bCs/>
                  <w:sz w:val="20"/>
                  <w:szCs w:val="20"/>
                </w:rPr>
                <w:delText>xls</w:delText>
              </w:r>
              <w:r w:rsidRPr="002C3A60" w:rsidDel="003912CC">
                <w:rPr>
                  <w:rFonts w:ascii="Arial" w:hAnsi="Arial" w:cs="Arial"/>
                  <w:bCs/>
                  <w:sz w:val="20"/>
                  <w:szCs w:val="20"/>
                </w:rPr>
                <w:delText>) na CD/DVD</w:delText>
              </w:r>
            </w:del>
          </w:p>
          <w:p w14:paraId="30C5937C" w14:textId="06C04FA5" w:rsidR="00F5202D" w:rsidRPr="002C3A60" w:rsidRDefault="00F5202D" w:rsidP="00950EDC">
            <w:pPr>
              <w:spacing w:after="120" w:line="240" w:lineRule="auto"/>
              <w:ind w:left="85" w:right="85"/>
              <w:jc w:val="both"/>
              <w:rPr>
                <w:rFonts w:ascii="Arial" w:hAnsi="Arial" w:cs="Arial"/>
                <w:bCs/>
                <w:sz w:val="20"/>
                <w:szCs w:val="20"/>
              </w:rPr>
            </w:pP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xml:space="preserve">, že sú predmetom </w:t>
            </w:r>
            <w:proofErr w:type="spellStart"/>
            <w:r>
              <w:rPr>
                <w:rFonts w:ascii="Arial" w:hAnsi="Arial" w:cs="Arial"/>
                <w:bCs/>
                <w:sz w:val="20"/>
                <w:szCs w:val="20"/>
              </w:rPr>
              <w:t>ŽoPr</w:t>
            </w:r>
            <w:proofErr w:type="spellEnd"/>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035DB08E"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r w:rsidR="00A37E01">
              <w:rPr>
                <w:rFonts w:ascii="Arial" w:hAnsi="Arial" w:cs="Arial"/>
                <w:bCs/>
                <w:sz w:val="20"/>
                <w:szCs w:val="20"/>
              </w:rPr>
              <w:t>.</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7C53B8F2" w14:textId="5E8C205A" w:rsidR="00997F82" w:rsidDel="003912CC" w:rsidRDefault="00997F82" w:rsidP="000569D6">
            <w:pPr>
              <w:spacing w:before="240" w:after="120" w:line="240" w:lineRule="auto"/>
              <w:ind w:left="85" w:right="85"/>
              <w:jc w:val="both"/>
              <w:rPr>
                <w:del w:id="295" w:author="Autor"/>
                <w:rFonts w:ascii="Arial" w:hAnsi="Arial" w:cs="Arial"/>
                <w:b/>
                <w:bCs/>
                <w:sz w:val="20"/>
                <w:szCs w:val="20"/>
              </w:rPr>
            </w:pPr>
            <w:del w:id="296" w:author="Autor">
              <w:r w:rsidRPr="002C3A60" w:rsidDel="003912CC">
                <w:rPr>
                  <w:rFonts w:ascii="Arial" w:hAnsi="Arial" w:cs="Arial"/>
                  <w:b/>
                  <w:bCs/>
                  <w:sz w:val="20"/>
                  <w:szCs w:val="20"/>
                </w:rPr>
                <w:delText>Forma predloženia prílohy</w:delText>
              </w:r>
            </w:del>
          </w:p>
          <w:p w14:paraId="00F2F907" w14:textId="6D40EA3F" w:rsidR="00997F82" w:rsidRPr="002C3A60" w:rsidDel="003912CC" w:rsidRDefault="00997F82" w:rsidP="000569D6">
            <w:pPr>
              <w:spacing w:before="120" w:after="0" w:line="240" w:lineRule="auto"/>
              <w:ind w:left="85" w:right="85"/>
              <w:jc w:val="both"/>
              <w:rPr>
                <w:del w:id="297" w:author="Autor"/>
                <w:rFonts w:ascii="Arial" w:hAnsi="Arial" w:cs="Arial"/>
                <w:bCs/>
                <w:sz w:val="20"/>
                <w:szCs w:val="20"/>
              </w:rPr>
            </w:pPr>
            <w:del w:id="298" w:author="Autor">
              <w:r w:rsidRPr="002C3A60" w:rsidDel="003912CC">
                <w:rPr>
                  <w:rFonts w:ascii="Arial" w:hAnsi="Arial" w:cs="Arial"/>
                  <w:bCs/>
                  <w:sz w:val="20"/>
                  <w:szCs w:val="20"/>
                </w:rPr>
                <w:delText>Listinná: Originál, alebo úradne overená kópia.</w:delText>
              </w:r>
            </w:del>
          </w:p>
          <w:p w14:paraId="04483B3E" w14:textId="5417B579" w:rsidR="00997F82" w:rsidRDefault="00997F82" w:rsidP="000569D6">
            <w:pPr>
              <w:spacing w:after="120" w:line="240" w:lineRule="auto"/>
              <w:ind w:left="85" w:right="85"/>
              <w:jc w:val="both"/>
              <w:rPr>
                <w:rFonts w:ascii="Arial" w:hAnsi="Arial" w:cs="Arial"/>
                <w:bCs/>
                <w:sz w:val="20"/>
                <w:szCs w:val="20"/>
              </w:rPr>
            </w:pPr>
            <w:del w:id="299" w:author="Autor">
              <w:r w:rsidRPr="002C3A60" w:rsidDel="003912CC">
                <w:rPr>
                  <w:rFonts w:ascii="Arial" w:hAnsi="Arial" w:cs="Arial"/>
                  <w:bCs/>
                  <w:sz w:val="20"/>
                  <w:szCs w:val="20"/>
                </w:rPr>
                <w:delText xml:space="preserve">Elektronická: </w:delText>
              </w:r>
              <w:r w:rsidDel="003912CC">
                <w:rPr>
                  <w:rFonts w:ascii="Arial" w:hAnsi="Arial" w:cs="Arial"/>
                  <w:bCs/>
                  <w:sz w:val="20"/>
                  <w:szCs w:val="20"/>
                </w:rPr>
                <w:delText>Sken</w:delText>
              </w:r>
              <w:r w:rsidRPr="002C3A60" w:rsidDel="003912CC">
                <w:rPr>
                  <w:rFonts w:ascii="Arial" w:hAnsi="Arial" w:cs="Arial"/>
                  <w:bCs/>
                  <w:sz w:val="20"/>
                  <w:szCs w:val="20"/>
                </w:rPr>
                <w:delText xml:space="preserve"> (vo formáte .</w:delText>
              </w:r>
              <w:r w:rsidDel="003912CC">
                <w:rPr>
                  <w:rFonts w:ascii="Arial" w:hAnsi="Arial" w:cs="Arial"/>
                  <w:bCs/>
                  <w:sz w:val="20"/>
                  <w:szCs w:val="20"/>
                </w:rPr>
                <w:delText>pdf</w:delText>
              </w:r>
              <w:r w:rsidRPr="002C3A60" w:rsidDel="003912CC">
                <w:rPr>
                  <w:rFonts w:ascii="Arial" w:hAnsi="Arial" w:cs="Arial"/>
                  <w:bCs/>
                  <w:sz w:val="20"/>
                  <w:szCs w:val="20"/>
                </w:rPr>
                <w:delText>) na CD/DVD</w:delText>
              </w:r>
            </w:del>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 xml:space="preserve">V prípade, že sú predmetom </w:t>
            </w:r>
            <w:proofErr w:type="spellStart"/>
            <w:r w:rsidRPr="00A15C08">
              <w:rPr>
                <w:rFonts w:ascii="Arial" w:hAnsi="Arial" w:cs="Arial"/>
                <w:bCs/>
                <w:sz w:val="20"/>
                <w:szCs w:val="20"/>
              </w:rPr>
              <w:t>ŽoPr</w:t>
            </w:r>
            <w:proofErr w:type="spellEnd"/>
            <w:r w:rsidRPr="00A15C08">
              <w:rPr>
                <w:rFonts w:ascii="Arial" w:hAnsi="Arial" w:cs="Arial"/>
                <w:bCs/>
                <w:sz w:val="20"/>
                <w:szCs w:val="20"/>
              </w:rPr>
              <w:t xml:space="preserve">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w:t>
            </w:r>
            <w:proofErr w:type="spellStart"/>
            <w:r w:rsidRPr="00C60791">
              <w:rPr>
                <w:rFonts w:ascii="Arial" w:hAnsi="Arial" w:cs="Arial"/>
                <w:bCs/>
                <w:sz w:val="20"/>
                <w:szCs w:val="20"/>
              </w:rPr>
              <w:t>ŽoPr</w:t>
            </w:r>
            <w:proofErr w:type="spellEnd"/>
            <w:r w:rsidRPr="00C60791">
              <w:rPr>
                <w:rFonts w:ascii="Arial" w:hAnsi="Arial" w:cs="Arial"/>
                <w:bCs/>
                <w:sz w:val="20"/>
                <w:szCs w:val="20"/>
              </w:rPr>
              <w:t xml:space="preserve">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47EBB665" w14:textId="03E68921" w:rsidR="00997F82" w:rsidDel="003912CC" w:rsidRDefault="00997F82" w:rsidP="000569D6">
            <w:pPr>
              <w:spacing w:before="120" w:after="120" w:line="240" w:lineRule="auto"/>
              <w:ind w:left="85" w:right="85"/>
              <w:jc w:val="both"/>
              <w:rPr>
                <w:del w:id="300" w:author="Autor"/>
                <w:rFonts w:ascii="Arial" w:hAnsi="Arial" w:cs="Arial"/>
                <w:b/>
                <w:bCs/>
                <w:sz w:val="20"/>
                <w:szCs w:val="20"/>
              </w:rPr>
            </w:pPr>
            <w:del w:id="301" w:author="Autor">
              <w:r w:rsidDel="003912CC">
                <w:rPr>
                  <w:rFonts w:ascii="Arial" w:hAnsi="Arial" w:cs="Arial"/>
                  <w:b/>
                  <w:bCs/>
                  <w:sz w:val="20"/>
                  <w:szCs w:val="20"/>
                </w:rPr>
                <w:delText>Forma pr</w:delText>
              </w:r>
              <w:r w:rsidRPr="002C3A60" w:rsidDel="003912CC">
                <w:rPr>
                  <w:rFonts w:ascii="Arial" w:hAnsi="Arial" w:cs="Arial"/>
                  <w:b/>
                  <w:bCs/>
                  <w:sz w:val="20"/>
                  <w:szCs w:val="20"/>
                </w:rPr>
                <w:delText>edloženia prílohy</w:delText>
              </w:r>
            </w:del>
          </w:p>
          <w:p w14:paraId="38C12C84" w14:textId="065D893D" w:rsidR="00997F82" w:rsidRPr="002C3A60" w:rsidDel="003912CC" w:rsidRDefault="00997F82" w:rsidP="000569D6">
            <w:pPr>
              <w:spacing w:before="120" w:after="0" w:line="240" w:lineRule="auto"/>
              <w:ind w:left="85" w:right="85"/>
              <w:jc w:val="both"/>
              <w:rPr>
                <w:del w:id="302" w:author="Autor"/>
                <w:rFonts w:ascii="Arial" w:hAnsi="Arial" w:cs="Arial"/>
                <w:bCs/>
                <w:sz w:val="20"/>
                <w:szCs w:val="20"/>
              </w:rPr>
            </w:pPr>
            <w:del w:id="303" w:author="Autor">
              <w:r w:rsidRPr="002C3A60" w:rsidDel="003912CC">
                <w:rPr>
                  <w:rFonts w:ascii="Arial" w:hAnsi="Arial" w:cs="Arial"/>
                  <w:bCs/>
                  <w:sz w:val="20"/>
                  <w:szCs w:val="20"/>
                </w:rPr>
                <w:delText>Listinná: Originál, alebo úradne overená kópia.</w:delText>
              </w:r>
            </w:del>
          </w:p>
          <w:p w14:paraId="65D5860A" w14:textId="35BF5733" w:rsidR="00997F82" w:rsidRPr="00A12177" w:rsidRDefault="00997F82" w:rsidP="000569D6">
            <w:pPr>
              <w:spacing w:after="120" w:line="240" w:lineRule="auto"/>
              <w:ind w:left="85" w:right="85"/>
              <w:jc w:val="both"/>
              <w:rPr>
                <w:rFonts w:ascii="Arial" w:hAnsi="Arial" w:cs="Arial"/>
                <w:b/>
                <w:color w:val="44546A" w:themeColor="text2"/>
                <w:szCs w:val="19"/>
              </w:rPr>
            </w:pPr>
            <w:del w:id="304" w:author="Autor">
              <w:r w:rsidRPr="002C3A60" w:rsidDel="003912CC">
                <w:rPr>
                  <w:rFonts w:ascii="Arial" w:hAnsi="Arial" w:cs="Arial"/>
                  <w:bCs/>
                  <w:sz w:val="20"/>
                  <w:szCs w:val="20"/>
                </w:rPr>
                <w:delText xml:space="preserve">Elektronická: </w:delText>
              </w:r>
              <w:r w:rsidDel="003912CC">
                <w:rPr>
                  <w:rFonts w:ascii="Arial" w:hAnsi="Arial" w:cs="Arial"/>
                  <w:bCs/>
                  <w:sz w:val="20"/>
                  <w:szCs w:val="20"/>
                </w:rPr>
                <w:delText>Sken</w:delText>
              </w:r>
              <w:r w:rsidRPr="002C3A60" w:rsidDel="003912CC">
                <w:rPr>
                  <w:rFonts w:ascii="Arial" w:hAnsi="Arial" w:cs="Arial"/>
                  <w:bCs/>
                  <w:sz w:val="20"/>
                  <w:szCs w:val="20"/>
                </w:rPr>
                <w:delText xml:space="preserve"> (vo formáte .</w:delText>
              </w:r>
              <w:r w:rsidDel="003912CC">
                <w:rPr>
                  <w:rFonts w:ascii="Arial" w:hAnsi="Arial" w:cs="Arial"/>
                  <w:bCs/>
                  <w:sz w:val="20"/>
                  <w:szCs w:val="20"/>
                </w:rPr>
                <w:delText>pdf</w:delText>
              </w:r>
              <w:r w:rsidRPr="002C3A60" w:rsidDel="003912CC">
                <w:rPr>
                  <w:rFonts w:ascii="Arial" w:hAnsi="Arial" w:cs="Arial"/>
                  <w:bCs/>
                  <w:sz w:val="20"/>
                  <w:szCs w:val="20"/>
                </w:rPr>
                <w:delText>) na CD/DVD</w:delText>
              </w:r>
            </w:del>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5F387180"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ins w:id="305" w:author="Autor">
              <w:r w:rsidR="003912CC">
                <w:rPr>
                  <w:rFonts w:ascii="Arial" w:hAnsi="Arial" w:cs="Arial"/>
                  <w:bCs/>
                  <w:sz w:val="20"/>
                  <w:szCs w:val="20"/>
                </w:rPr>
                <w:t xml:space="preserve"> </w:t>
              </w:r>
              <w:r w:rsidR="003912CC" w:rsidRPr="00814C63">
                <w:rPr>
                  <w:rFonts w:ascii="Arial" w:hAnsi="Arial" w:cs="Arial"/>
                  <w:bCs/>
                  <w:sz w:val="20"/>
                  <w:szCs w:val="20"/>
                </w:rPr>
                <w:t>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ins>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lastRenderedPageBreak/>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55630985" w:rsidR="00997F82" w:rsidRDefault="00997F82" w:rsidP="00CD453C">
            <w:pPr>
              <w:pStyle w:val="Odsekzoznamu"/>
              <w:widowControl w:val="0"/>
              <w:numPr>
                <w:ilvl w:val="0"/>
                <w:numId w:val="27"/>
              </w:numPr>
              <w:spacing w:before="60" w:after="60" w:line="240" w:lineRule="auto"/>
              <w:ind w:right="85"/>
              <w:contextualSpacing w:val="0"/>
              <w:jc w:val="both"/>
              <w:rPr>
                <w:ins w:id="306" w:author="Autor"/>
                <w:rFonts w:ascii="Arial" w:hAnsi="Arial" w:cs="Arial"/>
                <w:sz w:val="20"/>
                <w:szCs w:val="20"/>
                <w:lang w:eastAsia="en-US"/>
              </w:rPr>
            </w:pPr>
            <w:r w:rsidRPr="00D01EF0">
              <w:rPr>
                <w:rFonts w:ascii="Arial" w:hAnsi="Arial" w:cs="Arial"/>
                <w:sz w:val="20"/>
                <w:szCs w:val="20"/>
                <w:lang w:eastAsia="en-US"/>
              </w:rPr>
              <w:t>v podnájme,</w:t>
            </w:r>
          </w:p>
          <w:p w14:paraId="53712163" w14:textId="5806A607" w:rsidR="003912CC" w:rsidRPr="003912CC" w:rsidRDefault="003912CC" w:rsidP="003912C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ins w:id="307" w:author="Autor">
              <w:r>
                <w:rPr>
                  <w:rFonts w:ascii="Arial" w:hAnsi="Arial" w:cs="Arial"/>
                  <w:sz w:val="20"/>
                  <w:szCs w:val="20"/>
                  <w:lang w:eastAsia="en-US"/>
                </w:rPr>
                <w:t>užívané na základe iného titulu</w:t>
              </w:r>
            </w:ins>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0049BEDF"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00EC2F2F">
              <w:rPr>
                <w:rFonts w:ascii="Arial" w:hAnsi="Arial" w:cs="Arial"/>
                <w:sz w:val="20"/>
                <w:szCs w:val="20"/>
                <w:lang w:eastAsia="en-US"/>
              </w:rPr>
              <w:t xml:space="preserve"> </w:t>
            </w:r>
            <w:r w:rsidRPr="00CD453C">
              <w:rPr>
                <w:rFonts w:ascii="Arial" w:hAnsi="Arial" w:cs="Arial"/>
                <w:sz w:val="20"/>
                <w:szCs w:val="20"/>
                <w:lang w:eastAsia="en-US"/>
              </w:rPr>
              <w:t>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3B64B002"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w:t>
            </w:r>
            <w:ins w:id="308" w:author="Autor">
              <w:r w:rsidR="003912CC">
                <w:rPr>
                  <w:rFonts w:ascii="Arial" w:hAnsi="Arial" w:cs="Arial"/>
                  <w:bCs/>
                  <w:sz w:val="20"/>
                  <w:szCs w:val="20"/>
                </w:rPr>
                <w:t xml:space="preserve"> </w:t>
              </w:r>
            </w:ins>
            <w:del w:id="309" w:author="Autor">
              <w:r w:rsidDel="003912CC">
                <w:rPr>
                  <w:rFonts w:ascii="Arial" w:hAnsi="Arial" w:cs="Arial"/>
                  <w:bCs/>
                  <w:sz w:val="20"/>
                  <w:szCs w:val="20"/>
                </w:rPr>
                <w:delText xml:space="preserve"> </w:delText>
              </w:r>
            </w:del>
            <w:proofErr w:type="spellStart"/>
            <w:ins w:id="310" w:author="Autor">
              <w:r w:rsidR="003912CC" w:rsidRPr="003912CC">
                <w:rPr>
                  <w:rFonts w:ascii="Arial" w:hAnsi="Arial" w:cs="Arial"/>
                  <w:bCs/>
                  <w:sz w:val="20"/>
                  <w:szCs w:val="20"/>
                </w:rPr>
                <w:t>ŽoPr</w:t>
              </w:r>
              <w:proofErr w:type="spellEnd"/>
              <w:r w:rsidR="003912CC" w:rsidRPr="003912CC">
                <w:rPr>
                  <w:rFonts w:ascii="Arial" w:hAnsi="Arial" w:cs="Arial"/>
                  <w:bCs/>
                  <w:sz w:val="20"/>
                  <w:szCs w:val="20"/>
                </w:rPr>
                <w:t xml:space="preserve">, kde v tabuľke 3 uvádza identifikačné znaky </w:t>
              </w:r>
            </w:ins>
            <w:del w:id="311" w:author="Autor">
              <w:r w:rsidRPr="00AE5DF4" w:rsidDel="003912CC">
                <w:rPr>
                  <w:rFonts w:ascii="Arial" w:hAnsi="Arial" w:cs="Arial"/>
                  <w:bCs/>
                  <w:sz w:val="20"/>
                  <w:szCs w:val="20"/>
                </w:rPr>
                <w:delText>výpis z listu vlastníctva k</w:delText>
              </w:r>
            </w:del>
            <w:r w:rsidRPr="00AE5DF4">
              <w:rPr>
                <w:rFonts w:ascii="Arial" w:hAnsi="Arial" w:cs="Arial"/>
                <w:bCs/>
                <w:sz w:val="20"/>
                <w:szCs w:val="20"/>
              </w:rPr>
              <w:t> 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2A326E5C" w:rsidR="00997F82" w:rsidRPr="00D01EF0" w:rsidRDefault="003912CC"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ins w:id="312" w:author="Autor">
              <w:r w:rsidRPr="00814C63">
                <w:rPr>
                  <w:rFonts w:ascii="Arial" w:hAnsi="Arial" w:cs="Arial"/>
                  <w:bCs/>
                  <w:sz w:val="20"/>
                  <w:szCs w:val="20"/>
                </w:rPr>
                <w:t>ŽoPr</w:t>
              </w:r>
              <w:proofErr w:type="spellEnd"/>
              <w:r w:rsidRPr="00814C63">
                <w:rPr>
                  <w:rFonts w:ascii="Arial" w:hAnsi="Arial" w:cs="Arial"/>
                  <w:bCs/>
                  <w:sz w:val="20"/>
                  <w:szCs w:val="20"/>
                </w:rPr>
                <w:t>, kde v tabuľke 3 uvádza identifikačné znaky</w:t>
              </w:r>
              <w:r w:rsidRPr="00814C63" w:rsidDel="00814C63">
                <w:rPr>
                  <w:rFonts w:ascii="Arial" w:hAnsi="Arial" w:cs="Arial"/>
                  <w:bCs/>
                  <w:sz w:val="20"/>
                  <w:szCs w:val="20"/>
                </w:rPr>
                <w:t xml:space="preserve"> </w:t>
              </w:r>
            </w:ins>
            <w:del w:id="313" w:author="Autor">
              <w:r w:rsidR="00997F82" w:rsidRPr="00D01EF0" w:rsidDel="003912CC">
                <w:rPr>
                  <w:rFonts w:ascii="Arial" w:hAnsi="Arial" w:cs="Arial"/>
                  <w:bCs/>
                  <w:sz w:val="20"/>
                  <w:szCs w:val="20"/>
                </w:rPr>
                <w:delText>výpis z listu vlastníctva k </w:delText>
              </w:r>
            </w:del>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5FDF1B03" w:rsidR="00997F82" w:rsidRPr="00D01EF0" w:rsidRDefault="003912CC"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ins w:id="314" w:author="Autor">
              <w:r w:rsidRPr="00814C63">
                <w:rPr>
                  <w:rFonts w:ascii="Arial" w:hAnsi="Arial" w:cs="Arial"/>
                  <w:bCs/>
                  <w:sz w:val="20"/>
                  <w:szCs w:val="20"/>
                </w:rPr>
                <w:t>ŽoPr</w:t>
              </w:r>
              <w:proofErr w:type="spellEnd"/>
              <w:r w:rsidRPr="00814C63">
                <w:rPr>
                  <w:rFonts w:ascii="Arial" w:hAnsi="Arial" w:cs="Arial"/>
                  <w:bCs/>
                  <w:sz w:val="20"/>
                  <w:szCs w:val="20"/>
                </w:rPr>
                <w:t>, kde v tabuľke 3 uvádza identifikačné znaky</w:t>
              </w:r>
              <w:r w:rsidRPr="00814C63" w:rsidDel="00814C63">
                <w:rPr>
                  <w:rFonts w:ascii="Arial" w:hAnsi="Arial" w:cs="Arial"/>
                  <w:bCs/>
                  <w:sz w:val="20"/>
                  <w:szCs w:val="20"/>
                </w:rPr>
                <w:t xml:space="preserve"> </w:t>
              </w:r>
            </w:ins>
            <w:del w:id="315" w:author="Autor">
              <w:r w:rsidR="00997F82" w:rsidRPr="00D01EF0" w:rsidDel="003912CC">
                <w:rPr>
                  <w:rFonts w:ascii="Arial" w:hAnsi="Arial" w:cs="Arial"/>
                  <w:bCs/>
                  <w:sz w:val="20"/>
                  <w:szCs w:val="20"/>
                </w:rPr>
                <w:delText>výpis z listu vlastníctva k </w:delText>
              </w:r>
            </w:del>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708FF1A5" w:rsidR="00997F82" w:rsidRPr="00D01EF0" w:rsidRDefault="003912CC"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ins w:id="316" w:author="Autor">
              <w:r w:rsidRPr="00814C63">
                <w:rPr>
                  <w:rFonts w:ascii="Arial" w:hAnsi="Arial" w:cs="Arial"/>
                  <w:bCs/>
                  <w:sz w:val="20"/>
                  <w:szCs w:val="20"/>
                </w:rPr>
                <w:t>ŽoPr</w:t>
              </w:r>
              <w:proofErr w:type="spellEnd"/>
              <w:r w:rsidRPr="00814C63">
                <w:rPr>
                  <w:rFonts w:ascii="Arial" w:hAnsi="Arial" w:cs="Arial"/>
                  <w:bCs/>
                  <w:sz w:val="20"/>
                  <w:szCs w:val="20"/>
                </w:rPr>
                <w:t>, kde v tabuľke 3 uvádza identifikačné znaky</w:t>
              </w:r>
              <w:r w:rsidRPr="00814C63" w:rsidDel="00814C63">
                <w:rPr>
                  <w:rFonts w:ascii="Arial" w:hAnsi="Arial" w:cs="Arial"/>
                  <w:bCs/>
                  <w:sz w:val="20"/>
                  <w:szCs w:val="20"/>
                </w:rPr>
                <w:t xml:space="preserve"> </w:t>
              </w:r>
            </w:ins>
            <w:del w:id="317" w:author="Autor">
              <w:r w:rsidR="00997F82" w:rsidRPr="00D01EF0" w:rsidDel="003912CC">
                <w:rPr>
                  <w:rFonts w:ascii="Arial" w:hAnsi="Arial" w:cs="Arial"/>
                  <w:bCs/>
                  <w:sz w:val="20"/>
                  <w:szCs w:val="20"/>
                </w:rPr>
                <w:delText>výpis z listu vlastníctva k </w:delText>
              </w:r>
            </w:del>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57D61215" w:rsidR="00997F82" w:rsidRPr="00D01EF0" w:rsidRDefault="003912CC"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ins w:id="318" w:author="Autor">
              <w:r w:rsidRPr="00814C63">
                <w:rPr>
                  <w:rFonts w:ascii="Arial" w:hAnsi="Arial" w:cs="Arial"/>
                  <w:bCs/>
                  <w:sz w:val="20"/>
                  <w:szCs w:val="20"/>
                </w:rPr>
                <w:t>ŽoPr</w:t>
              </w:r>
              <w:proofErr w:type="spellEnd"/>
              <w:r w:rsidRPr="00814C63">
                <w:rPr>
                  <w:rFonts w:ascii="Arial" w:hAnsi="Arial" w:cs="Arial"/>
                  <w:bCs/>
                  <w:sz w:val="20"/>
                  <w:szCs w:val="20"/>
                </w:rPr>
                <w:t>, kde v tabuľke 3 uvádza identifikačné znaky</w:t>
              </w:r>
              <w:r w:rsidRPr="00814C63" w:rsidDel="00814C63">
                <w:rPr>
                  <w:rFonts w:ascii="Arial" w:hAnsi="Arial" w:cs="Arial"/>
                  <w:bCs/>
                  <w:sz w:val="20"/>
                  <w:szCs w:val="20"/>
                </w:rPr>
                <w:t xml:space="preserve"> </w:t>
              </w:r>
            </w:ins>
            <w:del w:id="319" w:author="Autor">
              <w:r w:rsidR="00997F82" w:rsidRPr="00D01EF0" w:rsidDel="003912CC">
                <w:rPr>
                  <w:rFonts w:ascii="Arial" w:hAnsi="Arial" w:cs="Arial"/>
                  <w:bCs/>
                  <w:sz w:val="20"/>
                  <w:szCs w:val="20"/>
                </w:rPr>
                <w:delText>výpis z listu vlastníctva k </w:delText>
              </w:r>
            </w:del>
            <w:r w:rsidR="00997F82" w:rsidRPr="00D01EF0">
              <w:rPr>
                <w:rFonts w:ascii="Arial" w:hAnsi="Arial" w:cs="Arial"/>
                <w:bCs/>
                <w:sz w:val="20"/>
                <w:szCs w:val="20"/>
              </w:rPr>
              <w:t>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3DC060C5"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w:t>
            </w:r>
            <w:proofErr w:type="spellStart"/>
            <w:r w:rsidRPr="00D01EF0">
              <w:rPr>
                <w:rFonts w:ascii="Arial" w:hAnsi="Arial" w:cs="Arial"/>
                <w:bCs/>
                <w:sz w:val="20"/>
                <w:szCs w:val="20"/>
              </w:rPr>
              <w:t>t.j</w:t>
            </w:r>
            <w:proofErr w:type="spellEnd"/>
            <w:r w:rsidRPr="00D01EF0">
              <w:rPr>
                <w:rFonts w:ascii="Arial" w:hAnsi="Arial" w:cs="Arial"/>
                <w:bCs/>
                <w:sz w:val="20"/>
                <w:szCs w:val="20"/>
              </w:rPr>
              <w:t xml:space="preserve">. </w:t>
            </w:r>
            <w:r w:rsidR="00CD453C">
              <w:rPr>
                <w:rFonts w:ascii="Arial" w:hAnsi="Arial" w:cs="Arial"/>
                <w:bCs/>
                <w:sz w:val="20"/>
                <w:szCs w:val="20"/>
              </w:rPr>
              <w:t>5</w:t>
            </w:r>
            <w:r w:rsidRPr="00D01EF0">
              <w:rPr>
                <w:rFonts w:ascii="Arial" w:hAnsi="Arial" w:cs="Arial"/>
                <w:bCs/>
                <w:sz w:val="20"/>
                <w:szCs w:val="20"/>
              </w:rPr>
              <w:t xml:space="preserve"> rokov, po finančnom ukončení projektu. </w:t>
            </w:r>
          </w:p>
          <w:p w14:paraId="7C11E1C9" w14:textId="487617F3" w:rsidR="00997F82" w:rsidRPr="00D01EF0" w:rsidDel="003912CC" w:rsidRDefault="00997F82" w:rsidP="00CD453C">
            <w:pPr>
              <w:pStyle w:val="Odsekzoznamu"/>
              <w:widowControl w:val="0"/>
              <w:spacing w:before="120" w:after="120" w:line="240" w:lineRule="auto"/>
              <w:ind w:left="142" w:right="85"/>
              <w:contextualSpacing w:val="0"/>
              <w:jc w:val="both"/>
              <w:rPr>
                <w:del w:id="320" w:author="Autor"/>
                <w:rFonts w:ascii="Arial" w:hAnsi="Arial" w:cs="Arial"/>
                <w:bCs/>
                <w:sz w:val="20"/>
                <w:szCs w:val="20"/>
              </w:rPr>
            </w:pPr>
            <w:del w:id="321" w:author="Autor">
              <w:r w:rsidDel="003912CC">
                <w:rPr>
                  <w:rFonts w:ascii="Arial" w:hAnsi="Arial" w:cs="Arial"/>
                  <w:bCs/>
                  <w:sz w:val="20"/>
                  <w:szCs w:val="20"/>
                </w:rPr>
                <w:delText>V</w:delText>
              </w:r>
              <w:r w:rsidRPr="00D01EF0" w:rsidDel="003912CC">
                <w:rPr>
                  <w:rFonts w:ascii="Arial" w:hAnsi="Arial" w:cs="Arial"/>
                  <w:bCs/>
                  <w:sz w:val="20"/>
                  <w:szCs w:val="20"/>
                </w:rPr>
                <w:delText xml:space="preserve">ýpis z listu vlastníctva: </w:delText>
              </w:r>
            </w:del>
          </w:p>
          <w:p w14:paraId="550FE224" w14:textId="074C6463" w:rsidR="00997F82" w:rsidRPr="00D01EF0" w:rsidDel="003912CC" w:rsidRDefault="00997F82" w:rsidP="00CD453C">
            <w:pPr>
              <w:pStyle w:val="Odsekzoznamu"/>
              <w:widowControl w:val="0"/>
              <w:numPr>
                <w:ilvl w:val="0"/>
                <w:numId w:val="16"/>
              </w:numPr>
              <w:spacing w:before="60" w:after="60" w:line="240" w:lineRule="auto"/>
              <w:ind w:right="85"/>
              <w:contextualSpacing w:val="0"/>
              <w:jc w:val="both"/>
              <w:rPr>
                <w:del w:id="322" w:author="Autor"/>
                <w:rFonts w:ascii="Arial" w:hAnsi="Arial" w:cs="Arial"/>
                <w:bCs/>
                <w:sz w:val="20"/>
                <w:szCs w:val="20"/>
              </w:rPr>
            </w:pPr>
            <w:del w:id="323" w:author="Autor">
              <w:r w:rsidRPr="00D01EF0" w:rsidDel="003912CC">
                <w:rPr>
                  <w:rFonts w:ascii="Arial" w:hAnsi="Arial" w:cs="Arial"/>
                  <w:bCs/>
                  <w:sz w:val="20"/>
                  <w:szCs w:val="20"/>
                </w:rPr>
                <w:delText xml:space="preserve">môže byť čiastočný, </w:delText>
              </w:r>
            </w:del>
          </w:p>
          <w:p w14:paraId="5D635E4F" w14:textId="46FE0CD4" w:rsidR="00997F82" w:rsidRPr="00D01EF0" w:rsidDel="003912CC" w:rsidRDefault="00997F82" w:rsidP="00CD453C">
            <w:pPr>
              <w:pStyle w:val="Odsekzoznamu"/>
              <w:widowControl w:val="0"/>
              <w:numPr>
                <w:ilvl w:val="0"/>
                <w:numId w:val="16"/>
              </w:numPr>
              <w:spacing w:before="60" w:after="60" w:line="240" w:lineRule="auto"/>
              <w:ind w:right="85"/>
              <w:contextualSpacing w:val="0"/>
              <w:jc w:val="both"/>
              <w:rPr>
                <w:del w:id="324" w:author="Autor"/>
                <w:rFonts w:ascii="Arial" w:hAnsi="Arial" w:cs="Arial"/>
                <w:bCs/>
                <w:sz w:val="20"/>
                <w:szCs w:val="20"/>
              </w:rPr>
            </w:pPr>
            <w:del w:id="325" w:author="Autor">
              <w:r w:rsidRPr="00D01EF0" w:rsidDel="003912CC">
                <w:rPr>
                  <w:rFonts w:ascii="Arial" w:hAnsi="Arial" w:cs="Arial"/>
                  <w:bCs/>
                  <w:sz w:val="20"/>
                  <w:szCs w:val="20"/>
                </w:rPr>
                <w:delText xml:space="preserve">preukazuje vlastnícke práva ku všetkým nehnuteľnostiam, ktoré sa majú zhodnotiť z prostriedkov príspevku, </w:delText>
              </w:r>
            </w:del>
          </w:p>
          <w:p w14:paraId="4825F7BB" w14:textId="6E6C6170" w:rsidR="00997F82" w:rsidRPr="00D01EF0" w:rsidDel="003912CC" w:rsidRDefault="00997F82" w:rsidP="00CD453C">
            <w:pPr>
              <w:pStyle w:val="Odsekzoznamu"/>
              <w:widowControl w:val="0"/>
              <w:numPr>
                <w:ilvl w:val="0"/>
                <w:numId w:val="16"/>
              </w:numPr>
              <w:spacing w:before="60" w:after="60" w:line="240" w:lineRule="auto"/>
              <w:ind w:right="85"/>
              <w:contextualSpacing w:val="0"/>
              <w:jc w:val="both"/>
              <w:rPr>
                <w:del w:id="326" w:author="Autor"/>
                <w:rFonts w:ascii="Arial" w:hAnsi="Arial" w:cs="Arial"/>
                <w:bCs/>
                <w:sz w:val="20"/>
                <w:szCs w:val="20"/>
              </w:rPr>
            </w:pPr>
            <w:del w:id="327" w:author="Autor">
              <w:r w:rsidRPr="00D01EF0" w:rsidDel="003912CC">
                <w:rPr>
                  <w:rFonts w:ascii="Arial" w:hAnsi="Arial" w:cs="Arial"/>
                  <w:bCs/>
                  <w:sz w:val="20"/>
                  <w:szCs w:val="20"/>
                </w:rPr>
                <w:delText xml:space="preserve">je postačujúce vytlačený výpis z listu vlastníctva z portálu </w:delText>
              </w:r>
              <w:r w:rsidR="0076403B" w:rsidDel="003912CC">
                <w:fldChar w:fldCharType="begin"/>
              </w:r>
              <w:r w:rsidR="0076403B" w:rsidDel="003912CC">
                <w:delInstrText xml:space="preserve"> HYPERLINK "http://www.katasterportal.sk" </w:delInstrText>
              </w:r>
              <w:r w:rsidR="0076403B" w:rsidDel="003912CC">
                <w:fldChar w:fldCharType="separate"/>
              </w:r>
              <w:r w:rsidRPr="00D01EF0" w:rsidDel="003912CC">
                <w:rPr>
                  <w:rStyle w:val="Hypertextovprepojenie"/>
                  <w:rFonts w:cs="Arial"/>
                  <w:bCs/>
                  <w:sz w:val="20"/>
                  <w:szCs w:val="20"/>
                </w:rPr>
                <w:delText>www.katasterportal.sk</w:delText>
              </w:r>
              <w:r w:rsidR="0076403B" w:rsidDel="003912CC">
                <w:rPr>
                  <w:rStyle w:val="Hypertextovprepojenie"/>
                  <w:rFonts w:cs="Arial"/>
                  <w:bCs/>
                  <w:sz w:val="20"/>
                  <w:szCs w:val="20"/>
                </w:rPr>
                <w:fldChar w:fldCharType="end"/>
              </w:r>
              <w:r w:rsidRPr="00D01EF0" w:rsidDel="003912CC">
                <w:rPr>
                  <w:rFonts w:ascii="Arial" w:hAnsi="Arial" w:cs="Arial"/>
                  <w:bCs/>
                  <w:sz w:val="20"/>
                  <w:szCs w:val="20"/>
                </w:rPr>
                <w:delText xml:space="preserve">, </w:delText>
              </w:r>
            </w:del>
          </w:p>
          <w:p w14:paraId="739DA483" w14:textId="76DE8824" w:rsidR="00997F82" w:rsidRPr="00D01EF0" w:rsidDel="003912CC" w:rsidRDefault="00997F82" w:rsidP="00CD453C">
            <w:pPr>
              <w:pStyle w:val="Odsekzoznamu"/>
              <w:widowControl w:val="0"/>
              <w:numPr>
                <w:ilvl w:val="0"/>
                <w:numId w:val="16"/>
              </w:numPr>
              <w:spacing w:before="60" w:after="60" w:line="240" w:lineRule="auto"/>
              <w:ind w:right="85"/>
              <w:contextualSpacing w:val="0"/>
              <w:jc w:val="both"/>
              <w:rPr>
                <w:del w:id="328" w:author="Autor"/>
                <w:rFonts w:ascii="Arial" w:hAnsi="Arial" w:cs="Arial"/>
                <w:bCs/>
                <w:sz w:val="20"/>
                <w:szCs w:val="20"/>
              </w:rPr>
            </w:pPr>
            <w:del w:id="329" w:author="Autor">
              <w:r w:rsidRPr="00D01EF0" w:rsidDel="003912CC">
                <w:rPr>
                  <w:rFonts w:ascii="Arial" w:hAnsi="Arial" w:cs="Arial"/>
                  <w:bCs/>
                  <w:sz w:val="20"/>
                  <w:szCs w:val="20"/>
                </w:rPr>
                <w:delText>nie je starší ako 3 mesiace ku dňu predloženia ŽoPr,</w:delText>
              </w:r>
            </w:del>
          </w:p>
          <w:p w14:paraId="01BD1ECB" w14:textId="15B9FD4C"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del w:id="330" w:author="Autor">
              <w:r w:rsidRPr="00D01EF0" w:rsidDel="003912CC">
                <w:rPr>
                  <w:rFonts w:ascii="Arial" w:hAnsi="Arial" w:cs="Arial"/>
                  <w:bCs/>
                  <w:sz w:val="20"/>
                  <w:szCs w:val="20"/>
                </w:rPr>
                <w:delText>s vyznačenou p</w:delText>
              </w:r>
            </w:del>
            <w:ins w:id="331" w:author="Autor">
              <w:r w:rsidR="003912CC">
                <w:rPr>
                  <w:rFonts w:ascii="Arial" w:hAnsi="Arial" w:cs="Arial"/>
                  <w:bCs/>
                  <w:sz w:val="20"/>
                  <w:szCs w:val="20"/>
                </w:rPr>
                <w:t>P</w:t>
              </w:r>
            </w:ins>
            <w:r w:rsidRPr="00D01EF0">
              <w:rPr>
                <w:rFonts w:ascii="Arial" w:hAnsi="Arial" w:cs="Arial"/>
                <w:bCs/>
                <w:sz w:val="20"/>
                <w:szCs w:val="20"/>
              </w:rPr>
              <w:t>lomb</w:t>
            </w:r>
            <w:ins w:id="332" w:author="Autor">
              <w:r w:rsidR="003912CC">
                <w:rPr>
                  <w:rFonts w:ascii="Arial" w:hAnsi="Arial" w:cs="Arial"/>
                  <w:bCs/>
                  <w:sz w:val="20"/>
                  <w:szCs w:val="20"/>
                </w:rPr>
                <w:t>a</w:t>
              </w:r>
            </w:ins>
            <w:del w:id="333" w:author="Autor">
              <w:r w:rsidRPr="00D01EF0" w:rsidDel="003912CC">
                <w:rPr>
                  <w:rFonts w:ascii="Arial" w:hAnsi="Arial" w:cs="Arial"/>
                  <w:bCs/>
                  <w:sz w:val="20"/>
                  <w:szCs w:val="20"/>
                </w:rPr>
                <w:delText>ou</w:delText>
              </w:r>
            </w:del>
            <w:r w:rsidRPr="00D01EF0">
              <w:rPr>
                <w:rFonts w:ascii="Arial" w:hAnsi="Arial" w:cs="Arial"/>
                <w:bCs/>
                <w:sz w:val="20"/>
                <w:szCs w:val="20"/>
              </w:rPr>
              <w:t xml:space="preserve"> je prípustn</w:t>
            </w:r>
            <w:ins w:id="334" w:author="Autor">
              <w:r w:rsidR="003912CC">
                <w:rPr>
                  <w:rFonts w:ascii="Arial" w:hAnsi="Arial" w:cs="Arial"/>
                  <w:bCs/>
                  <w:sz w:val="20"/>
                  <w:szCs w:val="20"/>
                </w:rPr>
                <w:t>á</w:t>
              </w:r>
            </w:ins>
            <w:del w:id="335" w:author="Autor">
              <w:r w:rsidDel="003912CC">
                <w:rPr>
                  <w:rFonts w:ascii="Arial" w:hAnsi="Arial" w:cs="Arial"/>
                  <w:bCs/>
                  <w:sz w:val="20"/>
                  <w:szCs w:val="20"/>
                </w:rPr>
                <w:delText>ý</w:delText>
              </w:r>
            </w:del>
            <w:r w:rsidRPr="00D01EF0">
              <w:rPr>
                <w:rFonts w:ascii="Arial" w:hAnsi="Arial" w:cs="Arial"/>
                <w:bCs/>
                <w:sz w:val="20"/>
                <w:szCs w:val="20"/>
              </w:rPr>
              <w:t xml:space="preserve"> iba za podmienky, že žiadateľ predloží </w:t>
            </w:r>
            <w:del w:id="336" w:author="Autor">
              <w:r w:rsidRPr="00D01EF0" w:rsidDel="003912CC">
                <w:rPr>
                  <w:rFonts w:ascii="Arial" w:hAnsi="Arial" w:cs="Arial"/>
                  <w:bCs/>
                  <w:sz w:val="20"/>
                  <w:szCs w:val="20"/>
                </w:rPr>
                <w:delText xml:space="preserve">spolu s výpisom listu vlastníctva aj </w:delText>
              </w:r>
            </w:del>
            <w:r w:rsidRPr="00D01EF0">
              <w:rPr>
                <w:rFonts w:ascii="Arial" w:hAnsi="Arial" w:cs="Arial"/>
                <w:bCs/>
                <w:sz w:val="20"/>
                <w:szCs w:val="20"/>
              </w:rPr>
              <w:t>kópiu návrhu na zápis práv k nehnuteľnostiam potvrden</w:t>
            </w:r>
            <w:r>
              <w:rPr>
                <w:rFonts w:ascii="Arial" w:hAnsi="Arial" w:cs="Arial"/>
                <w:bCs/>
                <w:sz w:val="20"/>
                <w:szCs w:val="20"/>
              </w:rPr>
              <w:t>ú</w:t>
            </w:r>
            <w:r w:rsidRPr="00D01EF0">
              <w:rPr>
                <w:rFonts w:ascii="Arial" w:hAnsi="Arial" w:cs="Arial"/>
                <w:bCs/>
                <w:sz w:val="20"/>
                <w:szCs w:val="20"/>
              </w:rPr>
              <w:t xml:space="preserve"> príslušnou správou katastra vzťahujúcu sa na vyznačenú plombu, prípadne aj ďalšie doklady preukazujúce dôvody vyznačenia plomby tak, aby bolo možné jednoznačne posúdiť užívacie právo k</w:t>
            </w:r>
            <w:r>
              <w:rPr>
                <w:rFonts w:ascii="Arial" w:hAnsi="Arial" w:cs="Arial"/>
                <w:bCs/>
                <w:sz w:val="20"/>
                <w:szCs w:val="20"/>
              </w:rPr>
              <w:t> </w:t>
            </w:r>
            <w:r w:rsidRPr="00D01EF0">
              <w:rPr>
                <w:rFonts w:ascii="Arial" w:hAnsi="Arial" w:cs="Arial"/>
                <w:bCs/>
                <w:sz w:val="20"/>
                <w:szCs w:val="20"/>
              </w:rPr>
              <w:t>nehnuteľnostiam.</w:t>
            </w:r>
          </w:p>
          <w:p w14:paraId="3F1EABD4" w14:textId="77777777" w:rsidR="00997F82" w:rsidRPr="00D01EF0" w:rsidRDefault="00997F82" w:rsidP="00CD453C">
            <w:pPr>
              <w:pStyle w:val="Default"/>
              <w:widowControl w:val="0"/>
              <w:spacing w:before="240" w:after="120"/>
              <w:ind w:left="85" w:right="85"/>
              <w:jc w:val="both"/>
              <w:rPr>
                <w:szCs w:val="20"/>
              </w:rPr>
            </w:pPr>
            <w:r w:rsidRPr="00D01EF0">
              <w:rPr>
                <w:b/>
                <w:bCs/>
                <w:szCs w:val="20"/>
              </w:rPr>
              <w:lastRenderedPageBreak/>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Cs w:val="20"/>
              </w:rPr>
            </w:pPr>
            <w:r>
              <w:rPr>
                <w:szCs w:val="20"/>
              </w:rPr>
              <w:t>V prípade</w:t>
            </w:r>
            <w:r w:rsidR="00997F82" w:rsidRPr="00D01EF0">
              <w:rPr>
                <w:szCs w:val="20"/>
              </w:rPr>
              <w:t xml:space="preserve"> uza</w:t>
            </w:r>
            <w:r>
              <w:rPr>
                <w:szCs w:val="20"/>
              </w:rPr>
              <w:t>vretia</w:t>
            </w:r>
            <w:r w:rsidR="00997F82" w:rsidRPr="00D01EF0">
              <w:rPr>
                <w:szCs w:val="20"/>
              </w:rPr>
              <w:t xml:space="preserve"> nájomn</w:t>
            </w:r>
            <w:r>
              <w:rPr>
                <w:szCs w:val="20"/>
              </w:rPr>
              <w:t>ej</w:t>
            </w:r>
            <w:r w:rsidR="00997F82" w:rsidRPr="00D01EF0">
              <w:rPr>
                <w:szCs w:val="20"/>
              </w:rPr>
              <w:t xml:space="preserve"> zmluvu s pozemkovým spoločenstvom, </w:t>
            </w:r>
            <w:r>
              <w:rPr>
                <w:szCs w:val="20"/>
              </w:rPr>
              <w:t>je potrebné</w:t>
            </w:r>
            <w:r w:rsidR="00997F82" w:rsidRPr="00D01EF0">
              <w:rPr>
                <w:szCs w:val="20"/>
              </w:rPr>
              <w:t xml:space="preserve"> k</w:t>
            </w:r>
            <w:r w:rsidR="00A57C24">
              <w:rPr>
                <w:szCs w:val="20"/>
              </w:rPr>
              <w:t> </w:t>
            </w:r>
            <w:r w:rsidR="00997F82" w:rsidRPr="00D01EF0">
              <w:rPr>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Cs w:val="20"/>
              </w:rPr>
            </w:pPr>
            <w:r w:rsidRPr="00D01EF0">
              <w:rPr>
                <w:szCs w:val="20"/>
              </w:rPr>
              <w:t xml:space="preserve">V prípade, </w:t>
            </w:r>
            <w:r>
              <w:rPr>
                <w:szCs w:val="20"/>
              </w:rPr>
              <w:t>ak</w:t>
            </w:r>
            <w:r w:rsidRPr="00D01EF0">
              <w:rPr>
                <w:szCs w:val="20"/>
              </w:rPr>
              <w:t xml:space="preserve"> ide o</w:t>
            </w:r>
            <w:r>
              <w:rPr>
                <w:szCs w:val="20"/>
              </w:rPr>
              <w:t xml:space="preserve"> p</w:t>
            </w:r>
            <w:r w:rsidRPr="00D01EF0">
              <w:rPr>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stanovy,</w:t>
            </w:r>
          </w:p>
          <w:p w14:paraId="6A8B8840"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1B5CA4A8" w14:textId="2810DD68" w:rsidR="00997F82" w:rsidRPr="00D01EF0" w:rsidDel="003912CC" w:rsidRDefault="00997F82" w:rsidP="00CD453C">
            <w:pPr>
              <w:widowControl w:val="0"/>
              <w:spacing w:before="240" w:after="120" w:line="240" w:lineRule="auto"/>
              <w:ind w:left="85" w:right="85"/>
              <w:jc w:val="both"/>
              <w:rPr>
                <w:del w:id="337" w:author="Autor"/>
                <w:rFonts w:ascii="Arial" w:hAnsi="Arial" w:cs="Arial"/>
                <w:b/>
                <w:bCs/>
                <w:sz w:val="20"/>
                <w:szCs w:val="20"/>
              </w:rPr>
            </w:pPr>
            <w:del w:id="338" w:author="Autor">
              <w:r w:rsidRPr="00D01EF0" w:rsidDel="003912CC">
                <w:rPr>
                  <w:rFonts w:ascii="Arial" w:hAnsi="Arial" w:cs="Arial"/>
                  <w:b/>
                  <w:bCs/>
                  <w:sz w:val="20"/>
                  <w:szCs w:val="20"/>
                </w:rPr>
                <w:delText>Forma predloženia prílohy</w:delText>
              </w:r>
            </w:del>
          </w:p>
          <w:p w14:paraId="4C25854A" w14:textId="770C0C6F" w:rsidR="00997F82" w:rsidRPr="00D01EF0" w:rsidDel="003912CC" w:rsidRDefault="00997F82" w:rsidP="00CD453C">
            <w:pPr>
              <w:widowControl w:val="0"/>
              <w:spacing w:before="120" w:after="0" w:line="240" w:lineRule="auto"/>
              <w:ind w:left="85" w:right="85"/>
              <w:jc w:val="both"/>
              <w:rPr>
                <w:del w:id="339" w:author="Autor"/>
                <w:rFonts w:ascii="Arial" w:hAnsi="Arial" w:cs="Arial"/>
                <w:bCs/>
                <w:sz w:val="20"/>
                <w:szCs w:val="20"/>
              </w:rPr>
            </w:pPr>
            <w:del w:id="340" w:author="Autor">
              <w:r w:rsidRPr="00D01EF0" w:rsidDel="003912CC">
                <w:rPr>
                  <w:rFonts w:ascii="Arial" w:hAnsi="Arial" w:cs="Arial"/>
                  <w:bCs/>
                  <w:sz w:val="20"/>
                  <w:szCs w:val="20"/>
                </w:rPr>
                <w:delText>Listinná: Originál, alebo úradne overená kópia.</w:delText>
              </w:r>
            </w:del>
          </w:p>
          <w:p w14:paraId="567753EE" w14:textId="2445E966" w:rsidR="00997F82" w:rsidRPr="00476864" w:rsidRDefault="00997F82" w:rsidP="00CD453C">
            <w:pPr>
              <w:widowControl w:val="0"/>
              <w:spacing w:after="120" w:line="240" w:lineRule="auto"/>
              <w:ind w:left="85" w:right="85"/>
              <w:jc w:val="both"/>
              <w:rPr>
                <w:rFonts w:ascii="Arial Narrow" w:hAnsi="Arial Narrow" w:cs="Arial"/>
                <w:bCs/>
                <w:sz w:val="22"/>
              </w:rPr>
            </w:pPr>
            <w:del w:id="341" w:author="Autor">
              <w:r w:rsidRPr="00D01EF0" w:rsidDel="003912CC">
                <w:rPr>
                  <w:rFonts w:ascii="Arial" w:hAnsi="Arial" w:cs="Arial"/>
                  <w:bCs/>
                  <w:sz w:val="20"/>
                  <w:szCs w:val="20"/>
                </w:rPr>
                <w:delText>Elektronická: Sken (vo formáte .pdf) na CD/DVD</w:delText>
              </w:r>
            </w:del>
          </w:p>
        </w:tc>
      </w:tr>
      <w:tr w:rsidR="007D58CE" w:rsidRPr="00603E9E" w:rsidDel="003912CC" w14:paraId="6E79CCC1" w14:textId="19242AC8" w:rsidTr="007D58CE">
        <w:tblPrEx>
          <w:tblCellMar>
            <w:left w:w="108" w:type="dxa"/>
            <w:right w:w="108" w:type="dxa"/>
          </w:tblCellMar>
        </w:tblPrEx>
        <w:trPr>
          <w:del w:id="342" w:author="Autor"/>
        </w:trPr>
        <w:tc>
          <w:tcPr>
            <w:tcW w:w="9776" w:type="dxa"/>
            <w:shd w:val="clear" w:color="auto" w:fill="F2F2F2" w:themeFill="background1" w:themeFillShade="F2"/>
          </w:tcPr>
          <w:p w14:paraId="447C4542" w14:textId="65D0DFBC" w:rsidR="007D58CE" w:rsidRPr="00603E9E" w:rsidDel="003912CC" w:rsidRDefault="007D58CE" w:rsidP="007D58CE">
            <w:pPr>
              <w:pStyle w:val="Odsekzoznamu"/>
              <w:keepNext/>
              <w:numPr>
                <w:ilvl w:val="1"/>
                <w:numId w:val="23"/>
              </w:numPr>
              <w:spacing w:before="120" w:after="120" w:line="240" w:lineRule="auto"/>
              <w:ind w:left="936" w:hanging="709"/>
              <w:rPr>
                <w:del w:id="343" w:author="Autor"/>
                <w:rFonts w:ascii="Arial" w:hAnsi="Arial" w:cs="Arial"/>
                <w:b/>
                <w:color w:val="44546A" w:themeColor="text2"/>
                <w:szCs w:val="19"/>
              </w:rPr>
            </w:pPr>
            <w:del w:id="344" w:author="Autor">
              <w:r w:rsidRPr="00A22728" w:rsidDel="003912CC">
                <w:rPr>
                  <w:rFonts w:ascii="Arial" w:hAnsi="Arial" w:cs="Arial"/>
                  <w:b/>
                  <w:color w:val="44546A" w:themeColor="text2"/>
                  <w:szCs w:val="19"/>
                </w:rPr>
                <w:lastRenderedPageBreak/>
                <w:delText xml:space="preserve">Doklady preukazujúce </w:delText>
              </w:r>
              <w:r w:rsidDel="003912CC">
                <w:rPr>
                  <w:rFonts w:ascii="Arial" w:hAnsi="Arial" w:cs="Arial"/>
                  <w:b/>
                  <w:color w:val="44546A" w:themeColor="text2"/>
                  <w:szCs w:val="19"/>
                </w:rPr>
                <w:delText>s</w:delText>
              </w:r>
              <w:r w:rsidRPr="004A5C82" w:rsidDel="003912CC">
                <w:rPr>
                  <w:rFonts w:ascii="Arial" w:hAnsi="Arial" w:cs="Arial"/>
                  <w:b/>
                  <w:color w:val="44546A" w:themeColor="text2"/>
                  <w:szCs w:val="19"/>
                </w:rPr>
                <w:delText>úlad s požiadavkami v oblasti dopadu projektu na územia sústavy NATURA 2000</w:delText>
              </w:r>
            </w:del>
          </w:p>
        </w:tc>
      </w:tr>
      <w:tr w:rsidR="007D58CE" w:rsidRPr="006A79F0" w:rsidDel="003912CC" w14:paraId="70C34CE1" w14:textId="077D7CA9" w:rsidTr="007D58CE">
        <w:tblPrEx>
          <w:tblCellMar>
            <w:left w:w="108" w:type="dxa"/>
            <w:right w:w="108" w:type="dxa"/>
          </w:tblCellMar>
        </w:tblPrEx>
        <w:trPr>
          <w:del w:id="345" w:author="Autor"/>
        </w:trPr>
        <w:tc>
          <w:tcPr>
            <w:tcW w:w="9776" w:type="dxa"/>
          </w:tcPr>
          <w:p w14:paraId="51B0ED1E" w14:textId="177B4944" w:rsidR="007D58CE" w:rsidRPr="006F5281" w:rsidDel="003912CC" w:rsidRDefault="007D58CE" w:rsidP="004B6729">
            <w:pPr>
              <w:pStyle w:val="Odsekzoznamu"/>
              <w:spacing w:before="120" w:after="120" w:line="240" w:lineRule="auto"/>
              <w:ind w:left="85" w:right="85"/>
              <w:contextualSpacing w:val="0"/>
              <w:jc w:val="both"/>
              <w:rPr>
                <w:del w:id="346" w:author="Autor"/>
                <w:rFonts w:ascii="Arial" w:hAnsi="Arial" w:cs="Arial"/>
                <w:bCs/>
                <w:sz w:val="20"/>
                <w:szCs w:val="20"/>
              </w:rPr>
            </w:pPr>
            <w:del w:id="347" w:author="Autor">
              <w:r w:rsidRPr="006F5281" w:rsidDel="003912CC">
                <w:rPr>
                  <w:rFonts w:ascii="Arial" w:hAnsi="Arial" w:cs="Arial"/>
                  <w:bCs/>
                  <w:sz w:val="20"/>
                  <w:szCs w:val="20"/>
                </w:rPr>
                <w:delText>V rámci tejto prílohy ŽoPr žiadateľ predkladá pri projekte, pri ktorom realizácia aktivít:</w:delText>
              </w:r>
            </w:del>
          </w:p>
          <w:p w14:paraId="0B856C0C" w14:textId="7A696852" w:rsidR="007D58CE" w:rsidRPr="006F5281" w:rsidDel="003912CC" w:rsidRDefault="007D58CE" w:rsidP="006F5281">
            <w:pPr>
              <w:pStyle w:val="Odsekzoznamu"/>
              <w:numPr>
                <w:ilvl w:val="0"/>
                <w:numId w:val="55"/>
              </w:numPr>
              <w:spacing w:before="60" w:after="60" w:line="240" w:lineRule="auto"/>
              <w:ind w:left="522" w:right="85"/>
              <w:jc w:val="both"/>
              <w:rPr>
                <w:del w:id="348" w:author="Autor"/>
                <w:rFonts w:ascii="Arial" w:hAnsi="Arial" w:cs="Arial"/>
                <w:bCs/>
                <w:sz w:val="20"/>
                <w:szCs w:val="20"/>
              </w:rPr>
            </w:pPr>
            <w:del w:id="349" w:author="Autor">
              <w:r w:rsidRPr="006F5281" w:rsidDel="003912CC">
                <w:rPr>
                  <w:rFonts w:ascii="Arial" w:hAnsi="Arial" w:cs="Arial"/>
                  <w:bCs/>
                  <w:sz w:val="20"/>
                  <w:szCs w:val="20"/>
                </w:rPr>
                <w:delText xml:space="preserve">priamo zasahuje na územie patriace do európskej sústavy chránených území Natura 2000, alebo pri ktorom je pravdepodobné, že môže mať samostatne alebo s iným projektom alebo plánom na tieto územia významný vplyv, </w:delText>
              </w:r>
              <w:r w:rsidRPr="006F5281" w:rsidDel="003912CC">
                <w:rPr>
                  <w:rFonts w:ascii="Arial" w:hAnsi="Arial" w:cs="Arial"/>
                  <w:b/>
                  <w:bCs/>
                  <w:sz w:val="20"/>
                  <w:szCs w:val="20"/>
                </w:rPr>
                <w:delText>odborné stanovisko</w:delText>
              </w:r>
              <w:r w:rsidRPr="006F5281" w:rsidDel="003912CC">
                <w:rPr>
                  <w:rFonts w:ascii="Arial" w:hAnsi="Arial" w:cs="Arial"/>
                  <w:bCs/>
                  <w:sz w:val="20"/>
                  <w:szCs w:val="20"/>
                </w:rPr>
                <w:delText xml:space="preserve"> (formou právoplatného rozhodnutia) </w:delText>
              </w:r>
              <w:r w:rsidRPr="006F5281" w:rsidDel="003912CC">
                <w:rPr>
                  <w:rFonts w:ascii="Arial" w:hAnsi="Arial" w:cs="Arial"/>
                  <w:b/>
                  <w:bCs/>
                  <w:sz w:val="20"/>
                  <w:szCs w:val="20"/>
                </w:rPr>
                <w:delText>okresného úradu v sídle kraja</w:delText>
              </w:r>
              <w:r w:rsidRPr="006F5281" w:rsidDel="003912CC">
                <w:rPr>
                  <w:rFonts w:ascii="Arial" w:hAnsi="Arial" w:cs="Arial"/>
                  <w:bCs/>
                  <w:sz w:val="20"/>
                  <w:szCs w:val="20"/>
                </w:rPr>
                <w:delText xml:space="preserve"> vydané </w:delText>
              </w:r>
              <w:r w:rsidRPr="006F5281" w:rsidDel="003912CC">
                <w:rPr>
                  <w:rFonts w:ascii="Arial" w:hAnsi="Arial" w:cs="Arial"/>
                  <w:b/>
                  <w:bCs/>
                  <w:sz w:val="20"/>
                  <w:szCs w:val="20"/>
                </w:rPr>
                <w:delText>podľa § 28 zákona č. 543/2002 Z. z. o ochrane prírody a krajiny</w:delText>
              </w:r>
              <w:r w:rsidRPr="006F5281" w:rsidDel="003912CC">
                <w:rPr>
                  <w:rFonts w:ascii="Arial" w:hAnsi="Arial" w:cs="Arial"/>
                  <w:bCs/>
                  <w:sz w:val="20"/>
                  <w:szCs w:val="20"/>
                </w:rPr>
                <w:delText xml:space="preserve"> </w:delText>
              </w:r>
              <w:r w:rsidRPr="006F5281" w:rsidDel="003912CC">
                <w:rPr>
                  <w:rFonts w:ascii="Arial" w:hAnsi="Arial" w:cs="Arial"/>
                  <w:b/>
                  <w:bCs/>
                  <w:sz w:val="20"/>
                  <w:szCs w:val="20"/>
                </w:rPr>
                <w:delText>k možnosti významného vplyvu projektu na územia patriace do európskej sústavy chránených území Natura 2000</w:delText>
              </w:r>
              <w:r w:rsidRPr="006F5281" w:rsidDel="003912CC">
                <w:rPr>
                  <w:rFonts w:ascii="Arial" w:hAnsi="Arial" w:cs="Arial"/>
                  <w:bCs/>
                  <w:sz w:val="20"/>
                  <w:szCs w:val="20"/>
                </w:rPr>
                <w:delText>, pričom zo stanoviska musí byť zrejmé, že aktivity projektu, resp. projekt pravdepodobne nebude mať významný nepriaznivý vplyv na územia patriace do európskej sústavy chránených území Natura 2000;</w:delText>
              </w:r>
            </w:del>
          </w:p>
          <w:p w14:paraId="188EBB2A" w14:textId="5B50B628" w:rsidR="007D58CE" w:rsidRPr="006F5281" w:rsidDel="003912CC" w:rsidRDefault="007D58CE" w:rsidP="006F5281">
            <w:pPr>
              <w:pStyle w:val="Odsekzoznamu"/>
              <w:numPr>
                <w:ilvl w:val="0"/>
                <w:numId w:val="55"/>
              </w:numPr>
              <w:spacing w:before="60" w:after="60" w:line="240" w:lineRule="auto"/>
              <w:ind w:left="522" w:right="85"/>
              <w:jc w:val="both"/>
              <w:rPr>
                <w:del w:id="350" w:author="Autor"/>
                <w:rFonts w:ascii="Arial" w:hAnsi="Arial" w:cs="Arial"/>
                <w:bCs/>
                <w:sz w:val="20"/>
                <w:szCs w:val="20"/>
              </w:rPr>
            </w:pPr>
            <w:del w:id="351" w:author="Autor">
              <w:r w:rsidRPr="006F5281" w:rsidDel="003912CC">
                <w:rPr>
                  <w:rFonts w:ascii="Arial" w:hAnsi="Arial" w:cs="Arial"/>
                  <w:bCs/>
                  <w:sz w:val="20"/>
                  <w:szCs w:val="20"/>
                </w:rPr>
                <w:delText xml:space="preserve">nezasahuje na územia patriace do európskej sústavy chránených území Natura 2000, resp. pri ktorom je pravdepodobné, že realizácia aktivít nemôže mať samostatne alebo v kombinácii s iným projektom alebo plánom na tieto územia významný vplyv, </w:delText>
              </w:r>
              <w:r w:rsidRPr="006F5281" w:rsidDel="003912CC">
                <w:rPr>
                  <w:rFonts w:ascii="Arial" w:hAnsi="Arial" w:cs="Arial"/>
                  <w:b/>
                  <w:bCs/>
                  <w:sz w:val="20"/>
                  <w:szCs w:val="20"/>
                </w:rPr>
                <w:delText>vyjadrenie okresného úradu podľa § 9 zákona o ochrane prírody a krajiny k plánovanej činnosti</w:delText>
              </w:r>
              <w:r w:rsidRPr="006F5281" w:rsidDel="003912CC">
                <w:rPr>
                  <w:rFonts w:ascii="Arial" w:hAnsi="Arial" w:cs="Arial"/>
                  <w:bCs/>
                  <w:sz w:val="20"/>
                  <w:szCs w:val="20"/>
                </w:rPr>
                <w:delText>, pričom z vyjadrenia musí byť zrejmé, že projekt nenapĺňa znaky plánu a projektu, ktorý pravdepodobne bude mať vplyv na územia patriace do európskej sústavy chránených území Natura 2000. Zároveň z obsahu dokumentu musí byť jednoznačne identifikovateľné, že vyjadrenie sa týka projektu, ktorý je predmetom ŽoPr (t.j. vyjadrenie musí obsahovať identifikáciu projektu, popis (charakteristiku a parametre) navrhovanej činnosti (príp. popis aktivít projektu), ktorá bola predmetom vyjadrenia, lokalizáciu navrhovanej činnosti (projektu), a</w:delText>
              </w:r>
              <w:r w:rsidR="003154B9" w:rsidRPr="006F5281" w:rsidDel="003912CC">
                <w:rPr>
                  <w:rFonts w:ascii="Arial" w:hAnsi="Arial" w:cs="Arial"/>
                  <w:bCs/>
                  <w:sz w:val="20"/>
                  <w:szCs w:val="20"/>
                </w:rPr>
                <w:delText> </w:delText>
              </w:r>
              <w:r w:rsidRPr="006F5281" w:rsidDel="003912CC">
                <w:rPr>
                  <w:rFonts w:ascii="Arial" w:hAnsi="Arial" w:cs="Arial"/>
                  <w:bCs/>
                  <w:sz w:val="20"/>
                  <w:szCs w:val="20"/>
                </w:rPr>
                <w:delText>to až na úrovni parciel, ak je to potrebné pre posúdenie navrhovanej činnosti (projektu) a vyjadrenie príslušného orgánu k navrhovanej činnosti (projektu).</w:delText>
              </w:r>
            </w:del>
          </w:p>
          <w:p w14:paraId="6EF0A015" w14:textId="5EA71230" w:rsidR="007D58CE" w:rsidDel="003912CC" w:rsidRDefault="007D58CE" w:rsidP="004B6729">
            <w:pPr>
              <w:pStyle w:val="Odsekzoznamu"/>
              <w:spacing w:before="240" w:after="120" w:line="240" w:lineRule="auto"/>
              <w:ind w:left="142" w:right="85"/>
              <w:contextualSpacing w:val="0"/>
              <w:jc w:val="both"/>
              <w:rPr>
                <w:del w:id="352" w:author="Autor"/>
                <w:rFonts w:ascii="Arial" w:hAnsi="Arial" w:cs="Arial"/>
                <w:bCs/>
                <w:sz w:val="20"/>
                <w:szCs w:val="20"/>
              </w:rPr>
            </w:pPr>
            <w:del w:id="353" w:author="Autor">
              <w:r w:rsidRPr="006F5281" w:rsidDel="003912CC">
                <w:rPr>
                  <w:rFonts w:ascii="Arial" w:hAnsi="Arial" w:cs="Arial"/>
                  <w:bCs/>
                  <w:sz w:val="20"/>
                  <w:szCs w:val="20"/>
                </w:rPr>
                <w:delText xml:space="preserve">Predloženie prílohy sa netýka žiadateľov, ktorí v rámci </w:delText>
              </w:r>
              <w:r w:rsidRPr="006F5281" w:rsidDel="003912CC">
                <w:rPr>
                  <w:rFonts w:ascii="Arial" w:hAnsi="Arial" w:cs="Arial"/>
                  <w:bCs/>
                  <w:i/>
                  <w:sz w:val="20"/>
                  <w:szCs w:val="20"/>
                </w:rPr>
                <w:delText>Dokladov preukazujúcich plnenie požiadaviek v oblasti posudzovania vplyvov na životné prostredie</w:delText>
              </w:r>
              <w:r w:rsidRPr="006F5281" w:rsidDel="003912CC">
                <w:rPr>
                  <w:rFonts w:ascii="Arial" w:hAnsi="Arial" w:cs="Arial"/>
                  <w:bCs/>
                  <w:sz w:val="20"/>
                  <w:szCs w:val="20"/>
                </w:rPr>
                <w:delText xml:space="preserve"> predkladajú platné záverečné stanovisko alebo rozhodnutie zo zisťovacieho konania, nakoľko vyjadrenie príslušného orgánu bolo vydané v rámci zisťovacieho konania, resp. povinného hodnotenia.</w:delText>
              </w:r>
            </w:del>
          </w:p>
          <w:p w14:paraId="36AEF394" w14:textId="4A71B6C5" w:rsidR="00CB08D8" w:rsidRPr="00D01EF0" w:rsidDel="003912CC" w:rsidRDefault="00CB08D8" w:rsidP="006F5281">
            <w:pPr>
              <w:pStyle w:val="Odsekzoznamu"/>
              <w:spacing w:before="240" w:after="120" w:line="240" w:lineRule="auto"/>
              <w:ind w:left="142" w:right="85"/>
              <w:contextualSpacing w:val="0"/>
              <w:jc w:val="both"/>
              <w:rPr>
                <w:del w:id="354" w:author="Autor"/>
                <w:rFonts w:ascii="Arial" w:hAnsi="Arial" w:cs="Arial"/>
                <w:bCs/>
                <w:sz w:val="20"/>
                <w:szCs w:val="20"/>
              </w:rPr>
            </w:pPr>
          </w:p>
        </w:tc>
      </w:tr>
      <w:tr w:rsidR="00997F82" w:rsidRPr="00603E9E" w:rsidDel="003912CC" w14:paraId="187D5CE9" w14:textId="2156CCAE" w:rsidTr="004461E5">
        <w:tblPrEx>
          <w:tblCellMar>
            <w:left w:w="108" w:type="dxa"/>
            <w:right w:w="108" w:type="dxa"/>
          </w:tblCellMar>
        </w:tblPrEx>
        <w:trPr>
          <w:del w:id="355" w:author="Autor"/>
        </w:trPr>
        <w:tc>
          <w:tcPr>
            <w:tcW w:w="9776" w:type="dxa"/>
            <w:shd w:val="clear" w:color="auto" w:fill="F2F2F2" w:themeFill="background1" w:themeFillShade="F2"/>
          </w:tcPr>
          <w:p w14:paraId="0E2765E9" w14:textId="26C9A8A0" w:rsidR="00997F82" w:rsidRPr="00603E9E" w:rsidDel="003912CC" w:rsidRDefault="00997F82" w:rsidP="00997F82">
            <w:pPr>
              <w:pStyle w:val="Odsekzoznamu"/>
              <w:keepNext/>
              <w:numPr>
                <w:ilvl w:val="1"/>
                <w:numId w:val="23"/>
              </w:numPr>
              <w:spacing w:before="120" w:after="120" w:line="240" w:lineRule="auto"/>
              <w:ind w:left="936" w:hanging="709"/>
              <w:rPr>
                <w:del w:id="356" w:author="Autor"/>
                <w:rFonts w:ascii="Arial" w:hAnsi="Arial" w:cs="Arial"/>
                <w:b/>
                <w:color w:val="44546A" w:themeColor="text2"/>
                <w:szCs w:val="19"/>
              </w:rPr>
            </w:pPr>
            <w:del w:id="357" w:author="Autor">
              <w:r w:rsidRPr="00A22728" w:rsidDel="003912CC">
                <w:rPr>
                  <w:rFonts w:ascii="Arial" w:hAnsi="Arial" w:cs="Arial"/>
                  <w:b/>
                  <w:color w:val="44546A" w:themeColor="text2"/>
                  <w:szCs w:val="19"/>
                </w:rPr>
                <w:lastRenderedPageBreak/>
                <w:delText>Doklady preukazujúce plnenie požiadaviek v oblasti posudzovania vplyvov na životné prostredie</w:delText>
              </w:r>
            </w:del>
          </w:p>
        </w:tc>
      </w:tr>
      <w:tr w:rsidR="00997F82" w:rsidRPr="006A79F0" w:rsidDel="003912CC" w14:paraId="5C096CCA" w14:textId="3511BDEF" w:rsidTr="004461E5">
        <w:tblPrEx>
          <w:tblCellMar>
            <w:left w:w="108" w:type="dxa"/>
            <w:right w:w="108" w:type="dxa"/>
          </w:tblCellMar>
        </w:tblPrEx>
        <w:trPr>
          <w:del w:id="358" w:author="Autor"/>
        </w:trPr>
        <w:tc>
          <w:tcPr>
            <w:tcW w:w="9776" w:type="dxa"/>
            <w:tcBorders>
              <w:bottom w:val="single" w:sz="4" w:space="0" w:color="auto"/>
            </w:tcBorders>
          </w:tcPr>
          <w:p w14:paraId="795EAB18" w14:textId="271B6402" w:rsidR="00997F82" w:rsidRPr="00CE0A9F" w:rsidDel="003912CC" w:rsidRDefault="00997F82" w:rsidP="004E7718">
            <w:pPr>
              <w:pStyle w:val="Odsekzoznamu"/>
              <w:spacing w:before="120" w:after="120" w:line="240" w:lineRule="auto"/>
              <w:ind w:left="0" w:right="85"/>
              <w:contextualSpacing w:val="0"/>
              <w:jc w:val="both"/>
              <w:rPr>
                <w:del w:id="359" w:author="Autor"/>
                <w:rFonts w:ascii="Arial" w:hAnsi="Arial" w:cs="Arial"/>
                <w:bCs/>
                <w:sz w:val="20"/>
                <w:szCs w:val="20"/>
              </w:rPr>
            </w:pPr>
            <w:del w:id="360" w:author="Autor">
              <w:r w:rsidRPr="00D01EF0" w:rsidDel="003912CC">
                <w:rPr>
                  <w:rFonts w:ascii="Arial" w:hAnsi="Arial" w:cs="Arial"/>
                  <w:bCs/>
                  <w:sz w:val="20"/>
                  <w:szCs w:val="20"/>
                </w:rPr>
                <w:delText xml:space="preserve">V rámci tejto prílohy žiadateľ predkladá </w:delText>
              </w:r>
              <w:r w:rsidRPr="00F86B47" w:rsidDel="003912CC">
                <w:rPr>
                  <w:rFonts w:ascii="Arial" w:hAnsi="Arial" w:cs="Arial"/>
                  <w:bCs/>
                  <w:sz w:val="20"/>
                  <w:szCs w:val="20"/>
                </w:rPr>
                <w:delText>jed</w:delText>
              </w:r>
              <w:r w:rsidDel="003912CC">
                <w:rPr>
                  <w:rFonts w:ascii="Arial" w:hAnsi="Arial" w:cs="Arial"/>
                  <w:bCs/>
                  <w:sz w:val="20"/>
                  <w:szCs w:val="20"/>
                </w:rPr>
                <w:delText>e</w:delText>
              </w:r>
              <w:r w:rsidRPr="00F86B47" w:rsidDel="003912CC">
                <w:rPr>
                  <w:rFonts w:ascii="Arial" w:hAnsi="Arial" w:cs="Arial"/>
                  <w:bCs/>
                  <w:sz w:val="20"/>
                  <w:szCs w:val="20"/>
                </w:rPr>
                <w:delText>n z</w:delText>
              </w:r>
              <w:r w:rsidDel="003912CC">
                <w:rPr>
                  <w:rFonts w:ascii="Arial" w:hAnsi="Arial" w:cs="Arial"/>
                  <w:bCs/>
                  <w:sz w:val="20"/>
                  <w:szCs w:val="20"/>
                </w:rPr>
                <w:delText> </w:delText>
              </w:r>
              <w:r w:rsidRPr="00F86B47" w:rsidDel="003912CC">
                <w:rPr>
                  <w:rFonts w:ascii="Arial" w:hAnsi="Arial" w:cs="Arial"/>
                  <w:bCs/>
                  <w:sz w:val="20"/>
                  <w:szCs w:val="20"/>
                </w:rPr>
                <w:delText>nasledovných</w:delText>
              </w:r>
              <w:r w:rsidDel="003912CC">
                <w:rPr>
                  <w:rFonts w:ascii="Arial" w:hAnsi="Arial" w:cs="Arial"/>
                  <w:bCs/>
                  <w:sz w:val="20"/>
                  <w:szCs w:val="20"/>
                </w:rPr>
                <w:delText xml:space="preserve"> dokladov: </w:delText>
              </w:r>
            </w:del>
          </w:p>
          <w:p w14:paraId="3FD6A484" w14:textId="1BC21A31" w:rsidR="00997F82" w:rsidRPr="00CE0A9F" w:rsidDel="003912CC" w:rsidRDefault="00997F82" w:rsidP="00FF6C9B">
            <w:pPr>
              <w:pStyle w:val="Odsekzoznamu"/>
              <w:numPr>
                <w:ilvl w:val="0"/>
                <w:numId w:val="54"/>
              </w:numPr>
              <w:spacing w:before="60" w:after="60" w:line="240" w:lineRule="auto"/>
              <w:ind w:left="664" w:right="85"/>
              <w:contextualSpacing w:val="0"/>
              <w:jc w:val="both"/>
              <w:rPr>
                <w:del w:id="361" w:author="Autor"/>
                <w:rFonts w:ascii="Arial" w:hAnsi="Arial" w:cs="Arial"/>
                <w:bCs/>
                <w:sz w:val="20"/>
                <w:szCs w:val="20"/>
              </w:rPr>
            </w:pPr>
            <w:del w:id="362" w:author="Autor">
              <w:r w:rsidRPr="00CE0A9F" w:rsidDel="003912CC">
                <w:rPr>
                  <w:rFonts w:ascii="Arial" w:hAnsi="Arial" w:cs="Arial"/>
                  <w:bCs/>
                  <w:sz w:val="20"/>
                  <w:szCs w:val="20"/>
                </w:rPr>
                <w:delText>platné záverečné stanovisko z posúdenia vplyvov navrhovanej činnosti, resp. jej zmeny na životné</w:delText>
              </w:r>
              <w:r w:rsidDel="003912CC">
                <w:rPr>
                  <w:rFonts w:ascii="Arial" w:hAnsi="Arial" w:cs="Arial"/>
                  <w:bCs/>
                  <w:sz w:val="20"/>
                  <w:szCs w:val="20"/>
                </w:rPr>
                <w:delText xml:space="preserve"> </w:delText>
              </w:r>
              <w:r w:rsidRPr="00CE0A9F" w:rsidDel="003912CC">
                <w:rPr>
                  <w:rFonts w:ascii="Arial" w:hAnsi="Arial" w:cs="Arial"/>
                  <w:bCs/>
                  <w:sz w:val="20"/>
                  <w:szCs w:val="20"/>
                </w:rPr>
                <w:delText>prostredie podľa zákona o posudzovaní vplyvov (v prípade zmeny navrhovanej činnosti je žiadateľ povinný</w:delText>
              </w:r>
              <w:r w:rsidDel="003912CC">
                <w:rPr>
                  <w:rFonts w:ascii="Arial" w:hAnsi="Arial" w:cs="Arial"/>
                  <w:bCs/>
                  <w:sz w:val="20"/>
                  <w:szCs w:val="20"/>
                </w:rPr>
                <w:delText xml:space="preserve"> </w:delText>
              </w:r>
              <w:r w:rsidRPr="00CE0A9F" w:rsidDel="003912CC">
                <w:rPr>
                  <w:rFonts w:ascii="Arial" w:hAnsi="Arial" w:cs="Arial"/>
                  <w:bCs/>
                  <w:sz w:val="20"/>
                  <w:szCs w:val="20"/>
                </w:rPr>
                <w:delText>predložiť pôvodné záverečné stanovisko z posúdenia vplyvov na životné prostredie, ako aj záverečné</w:delText>
              </w:r>
              <w:r w:rsidDel="003912CC">
                <w:rPr>
                  <w:rFonts w:ascii="Arial" w:hAnsi="Arial" w:cs="Arial"/>
                  <w:bCs/>
                  <w:sz w:val="20"/>
                  <w:szCs w:val="20"/>
                </w:rPr>
                <w:delText xml:space="preserve"> </w:delText>
              </w:r>
              <w:r w:rsidRPr="00CE0A9F" w:rsidDel="003912CC">
                <w:rPr>
                  <w:rFonts w:ascii="Arial" w:hAnsi="Arial" w:cs="Arial"/>
                  <w:bCs/>
                  <w:sz w:val="20"/>
                  <w:szCs w:val="20"/>
                </w:rPr>
                <w:delText>stanovisko z posúdenia zmeny navrhovanej činnosti, ak zmena činnosti podliehala povinnému hodnoteniu</w:delText>
              </w:r>
              <w:r w:rsidDel="003912CC">
                <w:rPr>
                  <w:rFonts w:ascii="Arial" w:hAnsi="Arial" w:cs="Arial"/>
                  <w:bCs/>
                  <w:sz w:val="20"/>
                  <w:szCs w:val="20"/>
                </w:rPr>
                <w:delText xml:space="preserve"> </w:delText>
              </w:r>
              <w:r w:rsidRPr="00CE0A9F" w:rsidDel="003912CC">
                <w:rPr>
                  <w:rFonts w:ascii="Arial" w:hAnsi="Arial" w:cs="Arial"/>
                  <w:bCs/>
                  <w:sz w:val="20"/>
                  <w:szCs w:val="20"/>
                </w:rPr>
                <w:delText>alebo z rozhodnutia zo zisťovacieho konania vyplynulo, že sa navrhovaná zmena činnosti bude ďalej</w:delText>
              </w:r>
              <w:r w:rsidDel="003912CC">
                <w:rPr>
                  <w:rFonts w:ascii="Arial" w:hAnsi="Arial" w:cs="Arial"/>
                  <w:bCs/>
                  <w:sz w:val="20"/>
                  <w:szCs w:val="20"/>
                </w:rPr>
                <w:delText xml:space="preserve"> </w:delText>
              </w:r>
              <w:r w:rsidRPr="00CE0A9F" w:rsidDel="003912CC">
                <w:rPr>
                  <w:rFonts w:ascii="Arial" w:hAnsi="Arial" w:cs="Arial"/>
                  <w:bCs/>
                  <w:sz w:val="20"/>
                  <w:szCs w:val="20"/>
                </w:rPr>
                <w:delText>posudzovať). Záverečné stanovisko musí okrem povinných náležitostí, celkového hodnotenia vplyvov</w:delText>
              </w:r>
              <w:r w:rsidDel="003912CC">
                <w:rPr>
                  <w:rFonts w:ascii="Arial" w:hAnsi="Arial" w:cs="Arial"/>
                  <w:bCs/>
                  <w:sz w:val="20"/>
                  <w:szCs w:val="20"/>
                </w:rPr>
                <w:delText xml:space="preserve"> </w:delText>
              </w:r>
              <w:r w:rsidRPr="00CE0A9F" w:rsidDel="003912CC">
                <w:rPr>
                  <w:rFonts w:ascii="Arial" w:hAnsi="Arial" w:cs="Arial"/>
                  <w:bCs/>
                  <w:sz w:val="20"/>
                  <w:szCs w:val="20"/>
                </w:rPr>
                <w:delText>navrhovanej činnosti, alebo jej zmeny na životné prostredie obsahovať aj informáciu, že príslušný orgán</w:delText>
              </w:r>
              <w:r w:rsidDel="003912CC">
                <w:rPr>
                  <w:rFonts w:ascii="Arial" w:hAnsi="Arial" w:cs="Arial"/>
                  <w:bCs/>
                  <w:sz w:val="20"/>
                  <w:szCs w:val="20"/>
                </w:rPr>
                <w:delText xml:space="preserve"> </w:delText>
              </w:r>
              <w:r w:rsidRPr="00CE0A9F" w:rsidDel="003912CC">
                <w:rPr>
                  <w:rFonts w:ascii="Arial" w:hAnsi="Arial" w:cs="Arial"/>
                  <w:bCs/>
                  <w:sz w:val="20"/>
                  <w:szCs w:val="20"/>
                </w:rPr>
                <w:delText>súhlasí s navrhovanou činnosťou alebo jej zmenou, alebo</w:delText>
              </w:r>
            </w:del>
          </w:p>
          <w:p w14:paraId="28722BE7" w14:textId="61DAF881" w:rsidR="00997F82" w:rsidRPr="000752CD" w:rsidDel="003912CC" w:rsidRDefault="00997F82" w:rsidP="00FF6C9B">
            <w:pPr>
              <w:pStyle w:val="Odsekzoznamu"/>
              <w:numPr>
                <w:ilvl w:val="0"/>
                <w:numId w:val="54"/>
              </w:numPr>
              <w:spacing w:before="60" w:after="60" w:line="240" w:lineRule="auto"/>
              <w:ind w:left="664" w:right="85"/>
              <w:contextualSpacing w:val="0"/>
              <w:jc w:val="both"/>
              <w:rPr>
                <w:del w:id="363" w:author="Autor"/>
                <w:rFonts w:ascii="Arial" w:hAnsi="Arial" w:cs="Arial"/>
                <w:bCs/>
                <w:sz w:val="20"/>
                <w:szCs w:val="20"/>
              </w:rPr>
            </w:pPr>
            <w:del w:id="364" w:author="Autor">
              <w:r w:rsidRPr="00CE0A9F" w:rsidDel="003912CC">
                <w:rPr>
                  <w:rFonts w:ascii="Arial" w:hAnsi="Arial" w:cs="Arial"/>
                  <w:bCs/>
                  <w:sz w:val="20"/>
                  <w:szCs w:val="20"/>
                </w:rPr>
                <w:delText>rozhodnutie zo zisťovacieho konania o tom, že navrhovaná činnosť, resp. zmena navrhovanej činnosti</w:delText>
              </w:r>
              <w:r w:rsidDel="003912CC">
                <w:rPr>
                  <w:rFonts w:ascii="Arial" w:hAnsi="Arial" w:cs="Arial"/>
                  <w:bCs/>
                  <w:sz w:val="20"/>
                  <w:szCs w:val="20"/>
                </w:rPr>
                <w:delText xml:space="preserve"> </w:delText>
              </w:r>
              <w:r w:rsidRPr="000752CD" w:rsidDel="003912CC">
                <w:rPr>
                  <w:rFonts w:ascii="Arial" w:hAnsi="Arial" w:cs="Arial"/>
                  <w:bCs/>
                  <w:sz w:val="20"/>
                  <w:szCs w:val="20"/>
                </w:rPr>
                <w:delText>nepodlieha posudzovaniu vplyvov na životné prostredie podľa zákona o posudzovaní vplyvov (v prípade</w:delText>
              </w:r>
              <w:r w:rsidDel="003912CC">
                <w:rPr>
                  <w:rFonts w:ascii="Arial" w:hAnsi="Arial" w:cs="Arial"/>
                  <w:bCs/>
                  <w:sz w:val="20"/>
                  <w:szCs w:val="20"/>
                </w:rPr>
                <w:delText xml:space="preserve"> </w:delText>
              </w:r>
              <w:r w:rsidRPr="000752CD" w:rsidDel="003912CC">
                <w:rPr>
                  <w:rFonts w:ascii="Arial" w:hAnsi="Arial" w:cs="Arial"/>
                  <w:bCs/>
                  <w:sz w:val="20"/>
                  <w:szCs w:val="20"/>
                </w:rPr>
                <w:delText>zmeny navrhovanej činnosti je žiadateľ povinný súčasne predložiť aj relevantný doklad k</w:delText>
              </w:r>
              <w:r w:rsidDel="003912CC">
                <w:rPr>
                  <w:rFonts w:ascii="Arial" w:hAnsi="Arial" w:cs="Arial"/>
                  <w:bCs/>
                  <w:sz w:val="20"/>
                  <w:szCs w:val="20"/>
                </w:rPr>
                <w:delText> </w:delText>
              </w:r>
              <w:r w:rsidRPr="000752CD" w:rsidDel="003912CC">
                <w:rPr>
                  <w:rFonts w:ascii="Arial" w:hAnsi="Arial" w:cs="Arial"/>
                  <w:bCs/>
                  <w:sz w:val="20"/>
                  <w:szCs w:val="20"/>
                </w:rPr>
                <w:delText>pôvodne</w:delText>
              </w:r>
              <w:r w:rsidDel="003912CC">
                <w:rPr>
                  <w:rFonts w:ascii="Arial" w:hAnsi="Arial" w:cs="Arial"/>
                  <w:bCs/>
                  <w:sz w:val="20"/>
                  <w:szCs w:val="20"/>
                </w:rPr>
                <w:delText xml:space="preserve"> </w:delText>
              </w:r>
              <w:r w:rsidRPr="000752CD" w:rsidDel="003912CC">
                <w:rPr>
                  <w:rFonts w:ascii="Arial" w:hAnsi="Arial" w:cs="Arial"/>
                  <w:bCs/>
                  <w:sz w:val="20"/>
                  <w:szCs w:val="20"/>
                </w:rPr>
                <w:delText>navrhovanej činnosti), alebo</w:delText>
              </w:r>
            </w:del>
          </w:p>
          <w:p w14:paraId="3F0B0F7D" w14:textId="6DE2EAD3" w:rsidR="00997F82" w:rsidDel="003912CC" w:rsidRDefault="00997F82" w:rsidP="00FF6C9B">
            <w:pPr>
              <w:pStyle w:val="Odsekzoznamu"/>
              <w:numPr>
                <w:ilvl w:val="0"/>
                <w:numId w:val="54"/>
              </w:numPr>
              <w:spacing w:before="60" w:after="60" w:line="240" w:lineRule="auto"/>
              <w:ind w:left="664" w:right="85"/>
              <w:contextualSpacing w:val="0"/>
              <w:jc w:val="both"/>
              <w:rPr>
                <w:del w:id="365" w:author="Autor"/>
                <w:rFonts w:ascii="Arial" w:hAnsi="Arial" w:cs="Arial"/>
                <w:bCs/>
                <w:sz w:val="20"/>
                <w:szCs w:val="20"/>
              </w:rPr>
            </w:pPr>
            <w:del w:id="366" w:author="Autor">
              <w:r w:rsidRPr="00CE0A9F" w:rsidDel="003912CC">
                <w:rPr>
                  <w:rFonts w:ascii="Arial" w:hAnsi="Arial" w:cs="Arial"/>
                  <w:bCs/>
                  <w:sz w:val="20"/>
                  <w:szCs w:val="20"/>
                </w:rPr>
                <w:delText>rozhodnutie príslušného orgánu podľa § 19 ods. 1 zákona o posudzovaní vplyvov o tom, že</w:delText>
              </w:r>
              <w:r w:rsidDel="003912CC">
                <w:rPr>
                  <w:rFonts w:ascii="Arial" w:hAnsi="Arial" w:cs="Arial"/>
                  <w:bCs/>
                  <w:sz w:val="20"/>
                  <w:szCs w:val="20"/>
                </w:rPr>
                <w:delText xml:space="preserve"> </w:delText>
              </w:r>
              <w:r w:rsidRPr="000752CD" w:rsidDel="003912CC">
                <w:rPr>
                  <w:rFonts w:ascii="Arial" w:hAnsi="Arial" w:cs="Arial"/>
                  <w:bCs/>
                  <w:sz w:val="20"/>
                  <w:szCs w:val="20"/>
                </w:rPr>
                <w:delText>navrhovaná činnosť alebo jej zmena nepodlieha posudzovaniu vplyvov na životné prostredie podľa zákona</w:delText>
              </w:r>
              <w:r w:rsidDel="003912CC">
                <w:rPr>
                  <w:rFonts w:ascii="Arial" w:hAnsi="Arial" w:cs="Arial"/>
                  <w:bCs/>
                  <w:sz w:val="20"/>
                  <w:szCs w:val="20"/>
                </w:rPr>
                <w:delText xml:space="preserve"> </w:delText>
              </w:r>
              <w:r w:rsidRPr="000752CD" w:rsidDel="003912CC">
                <w:rPr>
                  <w:rFonts w:ascii="Arial" w:hAnsi="Arial" w:cs="Arial"/>
                  <w:bCs/>
                  <w:sz w:val="20"/>
                  <w:szCs w:val="20"/>
                </w:rPr>
                <w:delText>o posudzovaní vplyvov, alebo</w:delText>
              </w:r>
            </w:del>
          </w:p>
          <w:p w14:paraId="265E0EB2" w14:textId="6CE67696" w:rsidR="00997F82" w:rsidRPr="005C5863" w:rsidDel="003912CC" w:rsidRDefault="00997F82" w:rsidP="00FF6C9B">
            <w:pPr>
              <w:pStyle w:val="Odsekzoznamu"/>
              <w:numPr>
                <w:ilvl w:val="0"/>
                <w:numId w:val="54"/>
              </w:numPr>
              <w:spacing w:before="60" w:after="60" w:line="240" w:lineRule="auto"/>
              <w:ind w:left="664" w:right="85"/>
              <w:contextualSpacing w:val="0"/>
              <w:jc w:val="both"/>
              <w:rPr>
                <w:del w:id="367" w:author="Autor"/>
                <w:rFonts w:ascii="Arial" w:hAnsi="Arial" w:cs="Arial"/>
                <w:bCs/>
                <w:sz w:val="20"/>
                <w:szCs w:val="20"/>
              </w:rPr>
            </w:pPr>
            <w:del w:id="368" w:author="Autor">
              <w:r w:rsidRPr="000752CD" w:rsidDel="003912CC">
                <w:rPr>
                  <w:rFonts w:ascii="Arial" w:hAnsi="Arial" w:cs="Arial"/>
                  <w:bCs/>
                  <w:sz w:val="20"/>
                  <w:szCs w:val="20"/>
                </w:rPr>
                <w:delText>vyjadrenie príslušného orgánu o tom, že navrhovaná činnosť, resp. zmena navrhovanej činnosti</w:delText>
              </w:r>
              <w:r w:rsidDel="003912CC">
                <w:rPr>
                  <w:rFonts w:ascii="Arial" w:hAnsi="Arial" w:cs="Arial"/>
                  <w:bCs/>
                  <w:sz w:val="20"/>
                  <w:szCs w:val="20"/>
                </w:rPr>
                <w:delText xml:space="preserve"> </w:delText>
              </w:r>
              <w:r w:rsidRPr="000752CD" w:rsidDel="003912CC">
                <w:rPr>
                  <w:rFonts w:ascii="Arial" w:hAnsi="Arial" w:cs="Arial"/>
                  <w:bCs/>
                  <w:sz w:val="20"/>
                  <w:szCs w:val="20"/>
                </w:rPr>
                <w:delText>nepodlieha posudzovaniu vplyvov na životné prostredie podľa zákona o posudzovaní vplyvov. Z</w:delText>
              </w:r>
              <w:r w:rsidDel="003912CC">
                <w:rPr>
                  <w:rFonts w:ascii="Arial" w:hAnsi="Arial" w:cs="Arial"/>
                  <w:bCs/>
                  <w:sz w:val="20"/>
                  <w:szCs w:val="20"/>
                </w:rPr>
                <w:delText> </w:delText>
              </w:r>
              <w:r w:rsidRPr="005C5863" w:rsidDel="003912CC">
                <w:rPr>
                  <w:rFonts w:ascii="Arial" w:hAnsi="Arial" w:cs="Arial"/>
                  <w:bCs/>
                  <w:sz w:val="20"/>
                  <w:szCs w:val="20"/>
                </w:rPr>
                <w:delText>vyjadrenia musí byť jednoznačne identifikovateľné, že je</w:delText>
              </w:r>
              <w:r w:rsidDel="003912CC">
                <w:rPr>
                  <w:rFonts w:ascii="Arial" w:hAnsi="Arial" w:cs="Arial"/>
                  <w:bCs/>
                  <w:sz w:val="20"/>
                  <w:szCs w:val="20"/>
                </w:rPr>
                <w:delText xml:space="preserve"> </w:delText>
              </w:r>
              <w:r w:rsidRPr="005C5863" w:rsidDel="003912CC">
                <w:rPr>
                  <w:rFonts w:ascii="Arial" w:hAnsi="Arial" w:cs="Arial"/>
                  <w:bCs/>
                  <w:sz w:val="20"/>
                  <w:szCs w:val="20"/>
                </w:rPr>
                <w:delText>vydané k navrhovanej činnosti</w:delText>
              </w:r>
              <w:r w:rsidDel="003912CC">
                <w:rPr>
                  <w:rFonts w:ascii="Arial" w:hAnsi="Arial" w:cs="Arial"/>
                  <w:bCs/>
                  <w:sz w:val="20"/>
                  <w:szCs w:val="20"/>
                </w:rPr>
                <w:delText xml:space="preserve">, resp. </w:delText>
              </w:r>
              <w:r w:rsidRPr="005C5863" w:rsidDel="003912CC">
                <w:rPr>
                  <w:rFonts w:ascii="Arial" w:hAnsi="Arial" w:cs="Arial"/>
                  <w:bCs/>
                  <w:sz w:val="20"/>
                  <w:szCs w:val="20"/>
                </w:rPr>
                <w:delText>zmene navrhovanej činnosti, ktorá je predmetom ŽoP</w:delText>
              </w:r>
              <w:r w:rsidDel="003912CC">
                <w:rPr>
                  <w:rFonts w:ascii="Arial" w:hAnsi="Arial" w:cs="Arial"/>
                  <w:bCs/>
                  <w:sz w:val="20"/>
                  <w:szCs w:val="20"/>
                </w:rPr>
                <w:delText>r</w:delText>
              </w:r>
              <w:r w:rsidRPr="005C5863" w:rsidDel="003912CC">
                <w:rPr>
                  <w:rFonts w:ascii="Arial" w:hAnsi="Arial" w:cs="Arial"/>
                  <w:bCs/>
                  <w:sz w:val="20"/>
                  <w:szCs w:val="20"/>
                </w:rPr>
                <w:delText xml:space="preserve"> (t. j. musí</w:delText>
              </w:r>
              <w:r w:rsidDel="003912CC">
                <w:rPr>
                  <w:rFonts w:ascii="Arial" w:hAnsi="Arial" w:cs="Arial"/>
                  <w:bCs/>
                  <w:sz w:val="20"/>
                  <w:szCs w:val="20"/>
                </w:rPr>
                <w:delText xml:space="preserve"> </w:delText>
              </w:r>
              <w:r w:rsidRPr="005C5863" w:rsidDel="003912CC">
                <w:rPr>
                  <w:rFonts w:ascii="Arial" w:hAnsi="Arial" w:cs="Arial"/>
                  <w:bCs/>
                  <w:sz w:val="20"/>
                  <w:szCs w:val="20"/>
                </w:rPr>
                <w:delText>obsahovať identifikáciu navrhovanej činnosti</w:delText>
              </w:r>
              <w:r w:rsidDel="003912CC">
                <w:rPr>
                  <w:rFonts w:ascii="Arial" w:hAnsi="Arial" w:cs="Arial"/>
                  <w:bCs/>
                  <w:sz w:val="20"/>
                  <w:szCs w:val="20"/>
                </w:rPr>
                <w:delText xml:space="preserve">, resp. </w:delText>
              </w:r>
              <w:r w:rsidRPr="005C5863" w:rsidDel="003912CC">
                <w:rPr>
                  <w:rFonts w:ascii="Arial" w:hAnsi="Arial" w:cs="Arial"/>
                  <w:bCs/>
                  <w:sz w:val="20"/>
                  <w:szCs w:val="20"/>
                </w:rPr>
                <w:delText>zmeny navrhovanej činnosti (projektu), parametre</w:delText>
              </w:r>
              <w:r w:rsidDel="003912CC">
                <w:rPr>
                  <w:rFonts w:ascii="Arial" w:hAnsi="Arial" w:cs="Arial"/>
                  <w:bCs/>
                  <w:sz w:val="20"/>
                  <w:szCs w:val="20"/>
                </w:rPr>
                <w:delText xml:space="preserve"> </w:delText>
              </w:r>
              <w:r w:rsidRPr="005C5863" w:rsidDel="003912CC">
                <w:rPr>
                  <w:rFonts w:ascii="Arial" w:hAnsi="Arial" w:cs="Arial"/>
                  <w:bCs/>
                  <w:sz w:val="20"/>
                  <w:szCs w:val="20"/>
                </w:rPr>
                <w:delText>navrhovanej činnosti (príp. popis aktivít projektu), ktoré boli predmetom posúdenia, lokalizáciu</w:delText>
              </w:r>
              <w:r w:rsidDel="003912CC">
                <w:rPr>
                  <w:rFonts w:ascii="Arial" w:hAnsi="Arial" w:cs="Arial"/>
                  <w:bCs/>
                  <w:sz w:val="20"/>
                  <w:szCs w:val="20"/>
                </w:rPr>
                <w:delText xml:space="preserve"> </w:delText>
              </w:r>
              <w:r w:rsidRPr="005C5863" w:rsidDel="003912CC">
                <w:rPr>
                  <w:rFonts w:ascii="Arial" w:hAnsi="Arial" w:cs="Arial"/>
                  <w:bCs/>
                  <w:sz w:val="20"/>
                  <w:szCs w:val="20"/>
                </w:rPr>
                <w:delText>navrhovanej činnosti (projektu)</w:delText>
              </w:r>
              <w:r w:rsidDel="003912CC">
                <w:rPr>
                  <w:rFonts w:ascii="Arial" w:hAnsi="Arial" w:cs="Arial"/>
                  <w:bCs/>
                  <w:sz w:val="20"/>
                  <w:szCs w:val="20"/>
                </w:rPr>
                <w:delText>.</w:delText>
              </w:r>
            </w:del>
          </w:p>
          <w:p w14:paraId="5527D9B8" w14:textId="49CEBFAA" w:rsidR="00997F82" w:rsidRPr="00D01EF0" w:rsidDel="003912CC" w:rsidRDefault="00997F82" w:rsidP="00FF6C9B">
            <w:pPr>
              <w:pStyle w:val="Odsekzoznamu"/>
              <w:spacing w:before="240" w:after="120" w:line="240" w:lineRule="auto"/>
              <w:ind w:left="85" w:right="85"/>
              <w:contextualSpacing w:val="0"/>
              <w:jc w:val="both"/>
              <w:rPr>
                <w:del w:id="369" w:author="Autor"/>
                <w:rFonts w:ascii="Arial" w:hAnsi="Arial" w:cs="Arial"/>
                <w:bCs/>
                <w:sz w:val="20"/>
                <w:szCs w:val="20"/>
              </w:rPr>
            </w:pPr>
            <w:del w:id="370" w:author="Autor">
              <w:r w:rsidRPr="00CE0A9F" w:rsidDel="003912CC">
                <w:rPr>
                  <w:rFonts w:ascii="Arial" w:hAnsi="Arial" w:cs="Arial"/>
                  <w:bCs/>
                  <w:sz w:val="20"/>
                  <w:szCs w:val="20"/>
                </w:rPr>
                <w:delText>Vo vzťahu k zmene navrhovanej činnosti, ktorá bola posudzovaná podľa zákona o posudzovaní vplyvov účinného</w:delText>
              </w:r>
              <w:r w:rsidDel="003912CC">
                <w:rPr>
                  <w:rFonts w:ascii="Arial" w:hAnsi="Arial" w:cs="Arial"/>
                  <w:bCs/>
                  <w:sz w:val="20"/>
                  <w:szCs w:val="20"/>
                </w:rPr>
                <w:delText xml:space="preserve"> </w:delText>
              </w:r>
              <w:r w:rsidRPr="00CE0A9F" w:rsidDel="003912CC">
                <w:rPr>
                  <w:rFonts w:ascii="Arial" w:hAnsi="Arial" w:cs="Arial"/>
                  <w:bCs/>
                  <w:sz w:val="20"/>
                  <w:szCs w:val="20"/>
                </w:rPr>
                <w:delText>do 31.12.2014, je žiadateľ v prípade, ak bolo rozhodnuté o tom, že zmena navrhovanej činnosti nepodlieha</w:delText>
              </w:r>
              <w:r w:rsidDel="003912CC">
                <w:rPr>
                  <w:rFonts w:ascii="Arial" w:hAnsi="Arial" w:cs="Arial"/>
                  <w:bCs/>
                  <w:sz w:val="20"/>
                  <w:szCs w:val="20"/>
                </w:rPr>
                <w:delText xml:space="preserve"> </w:delText>
              </w:r>
              <w:r w:rsidRPr="00CE0A9F" w:rsidDel="003912CC">
                <w:rPr>
                  <w:rFonts w:ascii="Arial" w:hAnsi="Arial" w:cs="Arial"/>
                  <w:bCs/>
                  <w:sz w:val="20"/>
                  <w:szCs w:val="20"/>
                </w:rPr>
                <w:delText>posudzovania vplyvov na životné prostredie, povinný predložiť vyjadrenie príslušného orgánu podľa § 18 ods. 4</w:delText>
              </w:r>
              <w:r w:rsidDel="003912CC">
                <w:rPr>
                  <w:rFonts w:ascii="Arial" w:hAnsi="Arial" w:cs="Arial"/>
                  <w:bCs/>
                  <w:sz w:val="20"/>
                  <w:szCs w:val="20"/>
                </w:rPr>
                <w:delText xml:space="preserve"> </w:delText>
              </w:r>
              <w:r w:rsidRPr="00CE0A9F" w:rsidDel="003912CC">
                <w:rPr>
                  <w:rFonts w:ascii="Arial" w:hAnsi="Arial" w:cs="Arial"/>
                  <w:bCs/>
                  <w:sz w:val="20"/>
                  <w:szCs w:val="20"/>
                </w:rPr>
                <w:delText>alebo ods. 5 zákona o posudzovaní vplyvov v znení účinnom do 31.12.2014. Aj v tomto prípade platí, že žiadateľ</w:delText>
              </w:r>
              <w:r w:rsidDel="003912CC">
                <w:rPr>
                  <w:rFonts w:ascii="Arial" w:hAnsi="Arial" w:cs="Arial"/>
                  <w:bCs/>
                  <w:sz w:val="20"/>
                  <w:szCs w:val="20"/>
                </w:rPr>
                <w:delText xml:space="preserve"> </w:delText>
              </w:r>
              <w:r w:rsidRPr="002F79A9" w:rsidDel="003912CC">
                <w:rPr>
                  <w:rFonts w:ascii="Arial" w:hAnsi="Arial" w:cs="Arial"/>
                  <w:bCs/>
                  <w:sz w:val="20"/>
                  <w:szCs w:val="20"/>
                </w:rPr>
                <w:delText>je povinný</w:delText>
              </w:r>
              <w:r w:rsidDel="003912CC">
                <w:rPr>
                  <w:rFonts w:ascii="Arial" w:hAnsi="Arial" w:cs="Arial"/>
                  <w:bCs/>
                  <w:sz w:val="20"/>
                  <w:szCs w:val="20"/>
                </w:rPr>
                <w:delText xml:space="preserve"> </w:delText>
              </w:r>
              <w:r w:rsidRPr="002F79A9" w:rsidDel="003912CC">
                <w:rPr>
                  <w:rFonts w:ascii="Arial" w:hAnsi="Arial" w:cs="Arial"/>
                  <w:bCs/>
                  <w:sz w:val="20"/>
                  <w:szCs w:val="20"/>
                </w:rPr>
                <w:delText>predložiť aj pôvodný dokument z procesu posudzovania vplyvov na životné prostredie, ktorý bol vydaný k</w:delText>
              </w:r>
              <w:r w:rsidDel="003912CC">
                <w:rPr>
                  <w:rFonts w:ascii="Arial" w:hAnsi="Arial" w:cs="Arial"/>
                  <w:bCs/>
                  <w:sz w:val="20"/>
                  <w:szCs w:val="20"/>
                </w:rPr>
                <w:delText> </w:delText>
              </w:r>
              <w:r w:rsidRPr="002F79A9" w:rsidDel="003912CC">
                <w:rPr>
                  <w:rFonts w:ascii="Arial" w:hAnsi="Arial" w:cs="Arial"/>
                  <w:bCs/>
                  <w:sz w:val="20"/>
                  <w:szCs w:val="20"/>
                </w:rPr>
                <w:delText>pôvodne</w:delText>
              </w:r>
              <w:r w:rsidDel="003912CC">
                <w:rPr>
                  <w:rFonts w:ascii="Arial" w:hAnsi="Arial" w:cs="Arial"/>
                  <w:bCs/>
                  <w:sz w:val="20"/>
                  <w:szCs w:val="20"/>
                </w:rPr>
                <w:delText xml:space="preserve"> </w:delText>
              </w:r>
              <w:r w:rsidRPr="005C5863" w:rsidDel="003912CC">
                <w:rPr>
                  <w:rFonts w:ascii="Arial" w:hAnsi="Arial" w:cs="Arial"/>
                  <w:bCs/>
                  <w:sz w:val="20"/>
                  <w:szCs w:val="20"/>
                </w:rPr>
                <w:delText>navrhovanej činnosti pred jej zmenou.</w:delText>
              </w:r>
            </w:del>
          </w:p>
          <w:p w14:paraId="74D85649" w14:textId="4017B8FD" w:rsidR="00997F82" w:rsidRPr="00D01EF0" w:rsidDel="003912CC" w:rsidRDefault="00997F82" w:rsidP="00FF6C9B">
            <w:pPr>
              <w:keepNext/>
              <w:spacing w:before="240" w:after="120" w:line="240" w:lineRule="auto"/>
              <w:ind w:left="85" w:right="85"/>
              <w:jc w:val="both"/>
              <w:rPr>
                <w:del w:id="371" w:author="Autor"/>
                <w:rFonts w:ascii="Arial" w:hAnsi="Arial" w:cs="Arial"/>
                <w:b/>
                <w:bCs/>
                <w:sz w:val="20"/>
                <w:szCs w:val="20"/>
              </w:rPr>
            </w:pPr>
            <w:del w:id="372" w:author="Autor">
              <w:r w:rsidRPr="00D01EF0" w:rsidDel="003912CC">
                <w:rPr>
                  <w:rFonts w:ascii="Arial" w:hAnsi="Arial" w:cs="Arial"/>
                  <w:b/>
                  <w:bCs/>
                  <w:sz w:val="20"/>
                  <w:szCs w:val="20"/>
                </w:rPr>
                <w:delText>Forma predloženia prílohy</w:delText>
              </w:r>
            </w:del>
          </w:p>
          <w:p w14:paraId="2A733026" w14:textId="2347B3C9" w:rsidR="00997F82" w:rsidRPr="00D01EF0" w:rsidDel="003912CC" w:rsidRDefault="00997F82" w:rsidP="00FF6C9B">
            <w:pPr>
              <w:spacing w:before="120" w:after="0" w:line="240" w:lineRule="auto"/>
              <w:ind w:left="85" w:right="85"/>
              <w:jc w:val="both"/>
              <w:rPr>
                <w:del w:id="373" w:author="Autor"/>
                <w:rFonts w:ascii="Arial" w:hAnsi="Arial" w:cs="Arial"/>
                <w:bCs/>
                <w:sz w:val="20"/>
                <w:szCs w:val="20"/>
              </w:rPr>
            </w:pPr>
            <w:del w:id="374" w:author="Autor">
              <w:r w:rsidRPr="00D01EF0" w:rsidDel="003912CC">
                <w:rPr>
                  <w:rFonts w:ascii="Arial" w:hAnsi="Arial" w:cs="Arial"/>
                  <w:bCs/>
                  <w:sz w:val="20"/>
                  <w:szCs w:val="20"/>
                </w:rPr>
                <w:delText>Listinná: Originál</w:delText>
              </w:r>
              <w:r w:rsidDel="003912CC">
                <w:rPr>
                  <w:rFonts w:ascii="Arial" w:hAnsi="Arial" w:cs="Arial"/>
                  <w:bCs/>
                  <w:sz w:val="20"/>
                  <w:szCs w:val="20"/>
                </w:rPr>
                <w:delText xml:space="preserve"> alebo úradne osvedčená kópia</w:delText>
              </w:r>
            </w:del>
          </w:p>
          <w:p w14:paraId="200ADE93" w14:textId="554AE3CB" w:rsidR="00997F82" w:rsidRPr="00D01EF0" w:rsidDel="003912CC" w:rsidRDefault="00997F82" w:rsidP="00FF6C9B">
            <w:pPr>
              <w:pStyle w:val="Odsekzoznamu"/>
              <w:spacing w:after="120" w:line="240" w:lineRule="auto"/>
              <w:ind w:left="85" w:right="85"/>
              <w:contextualSpacing w:val="0"/>
              <w:jc w:val="both"/>
              <w:rPr>
                <w:del w:id="375" w:author="Autor"/>
                <w:rFonts w:ascii="Arial" w:hAnsi="Arial" w:cs="Arial"/>
                <w:bCs/>
                <w:sz w:val="20"/>
                <w:szCs w:val="20"/>
              </w:rPr>
            </w:pPr>
            <w:del w:id="376" w:author="Autor">
              <w:r w:rsidRPr="00D01EF0" w:rsidDel="003912CC">
                <w:rPr>
                  <w:rFonts w:ascii="Arial" w:hAnsi="Arial" w:cs="Arial"/>
                  <w:bCs/>
                  <w:sz w:val="20"/>
                  <w:szCs w:val="20"/>
                </w:rPr>
                <w:delText xml:space="preserve">Elektronická: </w:delText>
              </w:r>
              <w:r w:rsidDel="003912CC">
                <w:rPr>
                  <w:rFonts w:ascii="Arial" w:hAnsi="Arial" w:cs="Arial"/>
                  <w:bCs/>
                  <w:sz w:val="20"/>
                  <w:szCs w:val="20"/>
                </w:rPr>
                <w:delText xml:space="preserve">Sken </w:delText>
              </w:r>
              <w:r w:rsidRPr="00D01EF0" w:rsidDel="003912CC">
                <w:rPr>
                  <w:rFonts w:ascii="Arial" w:hAnsi="Arial" w:cs="Arial"/>
                  <w:bCs/>
                  <w:sz w:val="20"/>
                  <w:szCs w:val="20"/>
                </w:rPr>
                <w:delText>(vo formáte .</w:delText>
              </w:r>
              <w:r w:rsidDel="003912CC">
                <w:rPr>
                  <w:rFonts w:ascii="Arial" w:hAnsi="Arial" w:cs="Arial"/>
                  <w:bCs/>
                  <w:sz w:val="20"/>
                  <w:szCs w:val="20"/>
                </w:rPr>
                <w:delText>pdf</w:delText>
              </w:r>
              <w:r w:rsidRPr="00D01EF0" w:rsidDel="003912CC">
                <w:rPr>
                  <w:rFonts w:ascii="Arial" w:hAnsi="Arial" w:cs="Arial"/>
                  <w:bCs/>
                  <w:sz w:val="20"/>
                  <w:szCs w:val="20"/>
                </w:rPr>
                <w:delText>) na CD/DVD</w:delText>
              </w:r>
            </w:del>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 xml:space="preserve">Vypracovanie a predloženie </w:t>
            </w:r>
            <w:proofErr w:type="spellStart"/>
            <w:r w:rsidRPr="000569D6">
              <w:rPr>
                <w:rFonts w:ascii="Arial" w:hAnsi="Arial" w:cs="Arial"/>
                <w:b/>
                <w:color w:val="FFFFFF" w:themeColor="background1"/>
                <w:szCs w:val="24"/>
                <w:shd w:val="clear" w:color="auto" w:fill="ACB9CA" w:themeFill="text2" w:themeFillTint="66"/>
              </w:rPr>
              <w:t>ŽoPr</w:t>
            </w:r>
            <w:proofErr w:type="spellEnd"/>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proofErr w:type="spellStart"/>
      <w:r w:rsidRPr="00567DE3">
        <w:rPr>
          <w:rFonts w:ascii="Arial" w:hAnsi="Arial" w:cs="Arial"/>
          <w:b/>
          <w:color w:val="44546A" w:themeColor="text2"/>
          <w:szCs w:val="19"/>
        </w:rPr>
        <w:t>ŽoPr</w:t>
      </w:r>
      <w:proofErr w:type="spellEnd"/>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sa skladá z formulára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a povinných príloh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Formulár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sú vymedzené vo formulári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 xml:space="preserve">Vypracovanie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02AB000D" w14:textId="77777777" w:rsidR="00997F82" w:rsidRPr="003F3414" w:rsidRDefault="00997F82" w:rsidP="00997F82">
      <w:pPr>
        <w:pStyle w:val="Default"/>
        <w:spacing w:before="120" w:after="120"/>
        <w:jc w:val="both"/>
      </w:pPr>
      <w:r w:rsidRPr="003F3414">
        <w:t xml:space="preserve">Žiadateľ vyplní formulár </w:t>
      </w:r>
      <w:proofErr w:type="spellStart"/>
      <w:r w:rsidRPr="003F3414">
        <w:t>ŽoPr</w:t>
      </w:r>
      <w:proofErr w:type="spellEnd"/>
      <w:r w:rsidRPr="003F3414">
        <w:t xml:space="preserve"> v súlade s inštrukciami uvedenými v tejto výzve ako aj priamo vo formulári </w:t>
      </w:r>
      <w:proofErr w:type="spellStart"/>
      <w:r w:rsidRPr="003F3414">
        <w:t>ŽoPr</w:t>
      </w:r>
      <w:proofErr w:type="spellEnd"/>
      <w:r w:rsidRPr="003F3414">
        <w:t>.</w:t>
      </w:r>
    </w:p>
    <w:p w14:paraId="752DA4F6" w14:textId="221D97CC" w:rsidR="00997F82" w:rsidRPr="003F3414" w:rsidRDefault="00997F82" w:rsidP="00997F82">
      <w:pPr>
        <w:pStyle w:val="Default"/>
        <w:spacing w:before="120" w:after="120"/>
        <w:jc w:val="both"/>
      </w:pPr>
      <w:r w:rsidRPr="003F3414">
        <w:t xml:space="preserve">Po úplnom vyplnení formulára ho vytlačí a podpíše (štatutárny orgán, resp. ním splnomocnená osoba). K formuláru </w:t>
      </w:r>
      <w:proofErr w:type="spellStart"/>
      <w:r w:rsidRPr="003F3414">
        <w:t>ŽoPr</w:t>
      </w:r>
      <w:proofErr w:type="spellEnd"/>
      <w:r w:rsidRPr="003F3414">
        <w:t xml:space="preserve"> doplní listinné formy príloh </w:t>
      </w:r>
      <w:proofErr w:type="spellStart"/>
      <w:r w:rsidRPr="003F3414">
        <w:t>ŽoPr</w:t>
      </w:r>
      <w:proofErr w:type="spellEnd"/>
      <w:r w:rsidRPr="003F3414">
        <w:t xml:space="preserve"> </w:t>
      </w:r>
      <w:ins w:id="377" w:author="Autor">
        <w:r w:rsidR="003912CC" w:rsidRPr="006D664F">
          <w:t xml:space="preserve">(prílohy sa predkladajú ako obyčajné kópie originálov, pričom žiadateľ uchováva originály u seba pre účely prípadných kontrol) </w:t>
        </w:r>
      </w:ins>
      <w:r w:rsidRPr="003F3414">
        <w:t xml:space="preserve">a uloží elektronické verzie formulára </w:t>
      </w:r>
      <w:proofErr w:type="spellStart"/>
      <w:r w:rsidRPr="003F3414">
        <w:t>ŽoPr</w:t>
      </w:r>
      <w:proofErr w:type="spellEnd"/>
      <w:r w:rsidRPr="003F3414">
        <w:t xml:space="preserve"> a príloh na elektronické neprepisovateľné médium (CD/DVD).</w:t>
      </w:r>
      <w:ins w:id="378" w:author="Autor">
        <w:r w:rsidR="003912CC">
          <w:t xml:space="preserve"> </w:t>
        </w:r>
        <w:r w:rsidR="003912CC" w:rsidRPr="006D664F">
          <w:t xml:space="preserve">Elektronické verzie predstavujú </w:t>
        </w:r>
        <w:proofErr w:type="spellStart"/>
        <w:r w:rsidR="003912CC" w:rsidRPr="006D664F">
          <w:t>skeny</w:t>
        </w:r>
        <w:proofErr w:type="spellEnd"/>
        <w:r w:rsidR="003912CC" w:rsidRPr="006D664F">
          <w:t xml:space="preserve"> originálnych dokumentov vo formáte </w:t>
        </w:r>
        <w:proofErr w:type="spellStart"/>
        <w:r w:rsidR="003912CC" w:rsidRPr="006D664F">
          <w:t>pdf</w:t>
        </w:r>
        <w:proofErr w:type="spellEnd"/>
        <w:r w:rsidR="003912CC" w:rsidRPr="006D664F">
          <w:t>. ak nie je v kapitole 3 pri niektorej z príloh uvedené inak</w:t>
        </w:r>
        <w:r w:rsidR="003912CC">
          <w:t>.</w:t>
        </w:r>
      </w:ins>
    </w:p>
    <w:p w14:paraId="731E5655" w14:textId="77777777" w:rsidR="00997F82" w:rsidRPr="003F3414" w:rsidRDefault="00997F82" w:rsidP="00997F82">
      <w:pPr>
        <w:pStyle w:val="Default"/>
        <w:spacing w:before="120" w:after="120"/>
        <w:jc w:val="both"/>
      </w:pPr>
      <w:r w:rsidRPr="003F3414">
        <w:t xml:space="preserve">Následne </w:t>
      </w:r>
      <w:proofErr w:type="spellStart"/>
      <w:r w:rsidRPr="003F3414">
        <w:t>ŽoPr</w:t>
      </w:r>
      <w:proofErr w:type="spellEnd"/>
      <w:r w:rsidRPr="003F3414">
        <w:t xml:space="preserve">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061F3D90"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proofErr w:type="spellStart"/>
      <w:r w:rsidR="00AA0A82">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pPr>
      <w:proofErr w:type="spellStart"/>
      <w:r w:rsidRPr="003F3414">
        <w:t>ŽoPr</w:t>
      </w:r>
      <w:proofErr w:type="spellEnd"/>
      <w:r w:rsidRPr="003F3414">
        <w:t xml:space="preserve"> je potrebné vypracovať v slovenskom jazyku a písmom, umožňujúcim rozpoznanie textu, </w:t>
      </w:r>
      <w:proofErr w:type="spellStart"/>
      <w:r w:rsidRPr="003F3414">
        <w:t>t.j</w:t>
      </w:r>
      <w:proofErr w:type="spellEnd"/>
      <w:r w:rsidRPr="003F3414">
        <w:t>. tak, aby bolo možné objektívne posúdenie jej obsahu. V prípade príloh predložených v inom ako slovenskom jazyku, musí byť priložený certifikovaný preklad do slovenského jazyka. Preklad do slovenského jazyka sa nevyžaduje v</w:t>
      </w:r>
      <w:r w:rsidR="00AB07F9">
        <w:t> </w:t>
      </w:r>
      <w:r w:rsidRPr="003F3414">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77010F5E" w14:textId="5E34247B" w:rsidR="00997F82" w:rsidRDefault="00997F82" w:rsidP="00C04A44">
      <w:pPr>
        <w:autoSpaceDE w:val="0"/>
        <w:autoSpaceDN w:val="0"/>
        <w:adjustRightInd w:val="0"/>
        <w:spacing w:before="120" w:after="120" w:line="240" w:lineRule="auto"/>
        <w:jc w:val="both"/>
        <w:rPr>
          <w:rFonts w:ascii="Arial" w:hAnsi="Arial" w:cs="Arial"/>
          <w:b/>
          <w:bCs/>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w:t>
      </w:r>
      <w:proofErr w:type="spellStart"/>
      <w:r w:rsidRPr="00AE5DF4">
        <w:rPr>
          <w:rFonts w:ascii="Arial" w:hAnsi="Arial" w:cs="Arial"/>
          <w:b/>
          <w:bCs/>
          <w:color w:val="000000"/>
          <w:sz w:val="20"/>
          <w:szCs w:val="20"/>
        </w:rPr>
        <w:t>ŽoPr</w:t>
      </w:r>
      <w:proofErr w:type="spellEnd"/>
      <w:r w:rsidRPr="00AE5DF4">
        <w:rPr>
          <w:rFonts w:ascii="Arial" w:hAnsi="Arial" w:cs="Arial"/>
          <w:b/>
          <w:bCs/>
          <w:color w:val="000000"/>
          <w:sz w:val="20"/>
          <w:szCs w:val="20"/>
        </w:rPr>
        <w:t xml:space="preserve"> </w:t>
      </w:r>
      <w:ins w:id="379" w:author="Autor">
        <w:r w:rsidR="003912CC" w:rsidRPr="006D664F">
          <w:rPr>
            <w:rFonts w:ascii="Arial" w:hAnsi="Arial" w:cs="Arial"/>
            <w:b/>
            <w:bCs/>
            <w:color w:val="000000"/>
            <w:sz w:val="20"/>
            <w:szCs w:val="20"/>
          </w:rPr>
          <w:t xml:space="preserve">v zmysle predchádzajúcej kapitoly </w:t>
        </w:r>
      </w:ins>
      <w:del w:id="380" w:author="Autor">
        <w:r w:rsidDel="003912CC">
          <w:rPr>
            <w:rFonts w:ascii="Arial" w:hAnsi="Arial" w:cs="Arial"/>
            <w:b/>
            <w:bCs/>
            <w:color w:val="000000"/>
            <w:sz w:val="20"/>
            <w:szCs w:val="20"/>
          </w:rPr>
          <w:delText>v listinnej forme</w:delText>
        </w:r>
        <w:r w:rsidRPr="00AE5DF4" w:rsidDel="003912CC">
          <w:rPr>
            <w:rFonts w:ascii="Arial" w:hAnsi="Arial" w:cs="Arial"/>
            <w:b/>
            <w:bCs/>
            <w:color w:val="000000"/>
            <w:sz w:val="20"/>
            <w:szCs w:val="20"/>
          </w:rPr>
          <w:delText xml:space="preserve"> a na dátovom </w:delText>
        </w:r>
        <w:r w:rsidRPr="003F3414" w:rsidDel="003912CC">
          <w:rPr>
            <w:rFonts w:ascii="Arial" w:hAnsi="Arial" w:cs="Arial"/>
            <w:b/>
            <w:bCs/>
            <w:color w:val="000000"/>
            <w:sz w:val="20"/>
            <w:szCs w:val="20"/>
          </w:rPr>
          <w:delText xml:space="preserve">nosiči </w:delText>
        </w:r>
      </w:del>
      <w:r w:rsidRPr="003F3414">
        <w:rPr>
          <w:rFonts w:ascii="Arial" w:hAnsi="Arial" w:cs="Arial"/>
          <w:b/>
          <w:bCs/>
          <w:color w:val="000000"/>
          <w:sz w:val="20"/>
          <w:szCs w:val="20"/>
        </w:rPr>
        <w:t xml:space="preserve">na adresu: </w:t>
      </w:r>
    </w:p>
    <w:p w14:paraId="0C3F17ED" w14:textId="77777777" w:rsidR="00EC2F2F" w:rsidRPr="003F3414" w:rsidRDefault="00EC2F2F" w:rsidP="00C04A44">
      <w:pPr>
        <w:autoSpaceDE w:val="0"/>
        <w:autoSpaceDN w:val="0"/>
        <w:adjustRightInd w:val="0"/>
        <w:spacing w:before="120" w:after="120" w:line="240" w:lineRule="auto"/>
        <w:jc w:val="both"/>
        <w:rPr>
          <w:rFonts w:ascii="Arial" w:hAnsi="Arial" w:cs="Arial"/>
          <w:color w:val="000000"/>
          <w:sz w:val="20"/>
          <w:szCs w:val="20"/>
        </w:rPr>
      </w:pPr>
    </w:p>
    <w:p w14:paraId="43F88F02" w14:textId="1509B3B2" w:rsidR="00EC2F2F" w:rsidRPr="00EC2F2F" w:rsidRDefault="00EC2F2F" w:rsidP="00EC2F2F">
      <w:pPr>
        <w:tabs>
          <w:tab w:val="left" w:pos="426"/>
        </w:tabs>
        <w:spacing w:before="120" w:after="120" w:line="240" w:lineRule="auto"/>
        <w:jc w:val="both"/>
        <w:rPr>
          <w:rFonts w:ascii="Arial" w:hAnsi="Arial" w:cs="Arial"/>
          <w:sz w:val="20"/>
          <w:szCs w:val="20"/>
        </w:rPr>
      </w:pPr>
      <w:r w:rsidRPr="00EC2F2F">
        <w:rPr>
          <w:rFonts w:ascii="Arial" w:hAnsi="Arial" w:cs="Arial"/>
          <w:sz w:val="20"/>
          <w:szCs w:val="20"/>
        </w:rPr>
        <w:t xml:space="preserve">Združenie obcí </w:t>
      </w:r>
      <w:proofErr w:type="spellStart"/>
      <w:r w:rsidRPr="00EC2F2F">
        <w:rPr>
          <w:rFonts w:ascii="Arial" w:hAnsi="Arial" w:cs="Arial"/>
          <w:sz w:val="20"/>
          <w:szCs w:val="20"/>
        </w:rPr>
        <w:t>Bielokarpatsko</w:t>
      </w:r>
      <w:proofErr w:type="spellEnd"/>
      <w:r w:rsidRPr="00EC2F2F">
        <w:rPr>
          <w:rFonts w:ascii="Arial" w:hAnsi="Arial" w:cs="Arial"/>
          <w:sz w:val="20"/>
          <w:szCs w:val="20"/>
        </w:rPr>
        <w:t xml:space="preserve"> - trenčianskeho mikroregiónu a Mikroregiónu </w:t>
      </w:r>
      <w:proofErr w:type="spellStart"/>
      <w:r w:rsidRPr="00EC2F2F">
        <w:rPr>
          <w:rFonts w:ascii="Arial" w:hAnsi="Arial" w:cs="Arial"/>
          <w:sz w:val="20"/>
          <w:szCs w:val="20"/>
        </w:rPr>
        <w:t>Bošáčka</w:t>
      </w:r>
      <w:proofErr w:type="spellEnd"/>
    </w:p>
    <w:p w14:paraId="31931D03" w14:textId="77777777" w:rsidR="00EC2F2F" w:rsidRPr="00EC2F2F" w:rsidRDefault="00EC2F2F" w:rsidP="00EC2F2F">
      <w:pPr>
        <w:tabs>
          <w:tab w:val="left" w:pos="426"/>
        </w:tabs>
        <w:spacing w:before="120" w:after="120" w:line="240" w:lineRule="auto"/>
        <w:jc w:val="both"/>
        <w:rPr>
          <w:rFonts w:ascii="Arial" w:hAnsi="Arial" w:cs="Arial"/>
          <w:sz w:val="20"/>
          <w:szCs w:val="20"/>
        </w:rPr>
      </w:pPr>
      <w:r w:rsidRPr="00EC2F2F">
        <w:rPr>
          <w:rFonts w:ascii="Arial" w:hAnsi="Arial" w:cs="Arial"/>
          <w:sz w:val="20"/>
          <w:szCs w:val="20"/>
        </w:rPr>
        <w:t>Štvrtok 1</w:t>
      </w:r>
    </w:p>
    <w:p w14:paraId="7EB79171" w14:textId="6B858BD4" w:rsidR="00997F82" w:rsidRDefault="00EC2F2F" w:rsidP="00EC2F2F">
      <w:pPr>
        <w:tabs>
          <w:tab w:val="left" w:pos="426"/>
        </w:tabs>
        <w:spacing w:before="120" w:after="120" w:line="240" w:lineRule="auto"/>
        <w:jc w:val="both"/>
        <w:rPr>
          <w:rFonts w:ascii="Arial" w:hAnsi="Arial" w:cs="Arial"/>
          <w:sz w:val="20"/>
          <w:szCs w:val="20"/>
        </w:rPr>
      </w:pPr>
      <w:r w:rsidRPr="00EC2F2F">
        <w:rPr>
          <w:rFonts w:ascii="Arial" w:hAnsi="Arial" w:cs="Arial"/>
          <w:sz w:val="20"/>
          <w:szCs w:val="20"/>
        </w:rPr>
        <w:t>913 05  Melčice- Lieskové</w:t>
      </w:r>
      <w:r w:rsidRPr="003F3414">
        <w:rPr>
          <w:rFonts w:ascii="Arial" w:hAnsi="Arial" w:cs="Arial"/>
          <w:sz w:val="20"/>
          <w:szCs w:val="20"/>
        </w:rPr>
        <w:t xml:space="preserve"> </w:t>
      </w:r>
    </w:p>
    <w:p w14:paraId="7D522EB6" w14:textId="77777777" w:rsidR="00EC2F2F" w:rsidRPr="003F3414" w:rsidRDefault="00EC2F2F" w:rsidP="00EC2F2F">
      <w:pPr>
        <w:tabs>
          <w:tab w:val="left" w:pos="426"/>
        </w:tabs>
        <w:spacing w:before="120" w:after="120" w:line="240" w:lineRule="auto"/>
        <w:jc w:val="both"/>
        <w:rPr>
          <w:rFonts w:ascii="Arial" w:hAnsi="Arial" w:cs="Arial"/>
          <w:sz w:val="20"/>
          <w:szCs w:val="20"/>
        </w:rPr>
      </w:pPr>
    </w:p>
    <w:p w14:paraId="63538579"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možné predložiť na vyššie uvedenú adresu jedným z nasledovných spôsobov: </w:t>
      </w:r>
    </w:p>
    <w:p w14:paraId="163462AE" w14:textId="2F4AFB9F"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osobne (</w:t>
      </w:r>
      <w:r w:rsidR="00EC2F2F" w:rsidRPr="00C83177">
        <w:rPr>
          <w:rFonts w:ascii="Arial" w:hAnsi="Arial" w:cs="Arial"/>
          <w:sz w:val="20"/>
          <w:szCs w:val="20"/>
        </w:rPr>
        <w:t>počas pracovných dní v čase od 0</w:t>
      </w:r>
      <w:r w:rsidR="00EC2F2F">
        <w:rPr>
          <w:rFonts w:ascii="Arial" w:hAnsi="Arial" w:cs="Arial"/>
          <w:sz w:val="20"/>
          <w:szCs w:val="20"/>
        </w:rPr>
        <w:t>7</w:t>
      </w:r>
      <w:r w:rsidR="00EC2F2F" w:rsidRPr="00C83177">
        <w:rPr>
          <w:rFonts w:ascii="Arial" w:hAnsi="Arial" w:cs="Arial"/>
          <w:sz w:val="20"/>
          <w:szCs w:val="20"/>
        </w:rPr>
        <w:t>:00 do 1</w:t>
      </w:r>
      <w:r w:rsidR="00EC2F2F">
        <w:rPr>
          <w:rFonts w:ascii="Arial" w:hAnsi="Arial" w:cs="Arial"/>
          <w:sz w:val="20"/>
          <w:szCs w:val="20"/>
        </w:rPr>
        <w:t>5</w:t>
      </w:r>
      <w:r w:rsidR="00EC2F2F" w:rsidRPr="00C83177">
        <w:rPr>
          <w:rFonts w:ascii="Arial" w:hAnsi="Arial" w:cs="Arial"/>
          <w:sz w:val="20"/>
          <w:szCs w:val="20"/>
        </w:rPr>
        <w:t>:</w:t>
      </w:r>
      <w:r w:rsidR="00EC2F2F">
        <w:rPr>
          <w:rFonts w:ascii="Arial" w:hAnsi="Arial" w:cs="Arial"/>
          <w:sz w:val="20"/>
          <w:szCs w:val="20"/>
        </w:rPr>
        <w:t>3</w:t>
      </w:r>
      <w:r w:rsidR="00EC2F2F" w:rsidRPr="00C83177">
        <w:rPr>
          <w:rFonts w:ascii="Arial" w:hAnsi="Arial" w:cs="Arial"/>
          <w:sz w:val="20"/>
          <w:szCs w:val="20"/>
        </w:rPr>
        <w:t>0</w:t>
      </w:r>
      <w:r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V prípade osobného doručenia vydá MAS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 xml:space="preserve">Žiadateľ je povinný predložiť </w:t>
      </w:r>
      <w:proofErr w:type="spellStart"/>
      <w:r w:rsidRPr="003F3414">
        <w:rPr>
          <w:rFonts w:ascii="Arial" w:eastAsia="Calibri" w:hAnsi="Arial" w:cs="Arial"/>
          <w:b/>
          <w:sz w:val="20"/>
          <w:szCs w:val="20"/>
        </w:rPr>
        <w:t>ŽoPr</w:t>
      </w:r>
      <w:proofErr w:type="spellEnd"/>
      <w:r w:rsidRPr="003F3414">
        <w:rPr>
          <w:rFonts w:ascii="Arial" w:eastAsia="Calibri" w:hAnsi="Arial" w:cs="Arial"/>
          <w:b/>
          <w:sz w:val="20"/>
          <w:szCs w:val="20"/>
        </w:rPr>
        <w:t xml:space="preserve"> riadne, včas a vo forme určenej vo výzve.</w:t>
      </w:r>
    </w:p>
    <w:p w14:paraId="208E2F5D" w14:textId="4DCE6D30"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(podmienka nie je splnená najmä v prípadoch, kedy je obsah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vyplnený v inom ako slovenskom </w:t>
      </w:r>
      <w:ins w:id="381" w:author="Autor">
        <w:r w:rsidR="003912CC">
          <w:rPr>
            <w:rFonts w:ascii="Arial" w:eastAsia="Calibri" w:hAnsi="Arial" w:cs="Arial"/>
            <w:sz w:val="20"/>
            <w:szCs w:val="20"/>
          </w:rPr>
          <w:t xml:space="preserve">alebo českom </w:t>
        </w:r>
      </w:ins>
      <w:r w:rsidRPr="003F3414">
        <w:rPr>
          <w:rFonts w:ascii="Arial" w:eastAsia="Calibri" w:hAnsi="Arial" w:cs="Arial"/>
          <w:sz w:val="20"/>
          <w:szCs w:val="20"/>
        </w:rPr>
        <w:t xml:space="preserve">jazyku, </w:t>
      </w:r>
      <w:del w:id="382" w:author="Autor">
        <w:r w:rsidRPr="003F3414" w:rsidDel="003912CC">
          <w:rPr>
            <w:rFonts w:ascii="Arial" w:eastAsia="Calibri" w:hAnsi="Arial" w:cs="Arial"/>
            <w:sz w:val="20"/>
            <w:szCs w:val="20"/>
          </w:rPr>
          <w:delText xml:space="preserve">alebo jazyku určenom vo výzve ako akceptovateľným </w:delText>
        </w:r>
      </w:del>
      <w:r w:rsidRPr="003F3414">
        <w:rPr>
          <w:rFonts w:ascii="Arial" w:eastAsia="Calibri" w:hAnsi="Arial" w:cs="Arial"/>
          <w:sz w:val="20"/>
          <w:szCs w:val="20"/>
        </w:rPr>
        <w:t>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osobne na adresu určenú vo výzve (MAS vystaví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Termín doručenia je rozhodujúci aj pre zaradenie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lastRenderedPageBreak/>
        <w:t>ŽoPr</w:t>
      </w:r>
      <w:proofErr w:type="spellEnd"/>
      <w:r w:rsidRPr="003F3414">
        <w:rPr>
          <w:rFonts w:ascii="Arial" w:hAnsi="Arial" w:cs="Arial"/>
          <w:sz w:val="20"/>
          <w:szCs w:val="20"/>
        </w:rPr>
        <w:t xml:space="preserve">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Pre splnenie podmienok doručenia postačuje, ak tieto podmienky spĺňa samotný formulár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Schvaľovanie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0A653761" w14:textId="32CFAA6E" w:rsidR="00997F82" w:rsidRPr="003F3414" w:rsidRDefault="00997F82" w:rsidP="003A5D9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Proces schvaľovania </w:t>
      </w:r>
      <w:proofErr w:type="spellStart"/>
      <w:r w:rsidRPr="003F3414">
        <w:rPr>
          <w:rFonts w:ascii="Arial" w:eastAsiaTheme="minorHAnsi" w:hAnsi="Arial" w:cs="Arial"/>
          <w:color w:val="000000"/>
          <w:sz w:val="20"/>
          <w:lang w:eastAsia="en-US"/>
        </w:rPr>
        <w:t>ŽoP</w:t>
      </w:r>
      <w:r w:rsidR="001651C7">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začína jej doručením na adresu MAS a končí zaslaním oznámenia o schválení, resp.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Schvaľovanie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5917AFE2" w14:textId="77897B20"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V prípade, ak žiadateľ nepredloží </w:t>
      </w:r>
      <w:proofErr w:type="spellStart"/>
      <w:r w:rsidRPr="003F3414">
        <w:rPr>
          <w:rFonts w:ascii="Arial" w:hAnsi="Arial" w:cs="Arial"/>
          <w:sz w:val="20"/>
        </w:rPr>
        <w:t>ŽoPr</w:t>
      </w:r>
      <w:proofErr w:type="spellEnd"/>
      <w:r w:rsidRPr="003F3414">
        <w:rPr>
          <w:rFonts w:ascii="Arial" w:hAnsi="Arial" w:cs="Arial"/>
          <w:sz w:val="20"/>
        </w:rPr>
        <w:t xml:space="preserve"> riadne, včas a v určenej forme MAS zašle žiadateľovi oznámenie o neschválení </w:t>
      </w:r>
      <w:proofErr w:type="spellStart"/>
      <w:r w:rsidRPr="003F3414">
        <w:rPr>
          <w:rFonts w:ascii="Arial" w:hAnsi="Arial" w:cs="Arial"/>
          <w:sz w:val="20"/>
        </w:rPr>
        <w:t>ŽoPr</w:t>
      </w:r>
      <w:proofErr w:type="spellEnd"/>
      <w:r w:rsidRPr="003F3414">
        <w:rPr>
          <w:rFonts w:ascii="Arial" w:hAnsi="Arial" w:cs="Arial"/>
          <w:sz w:val="20"/>
        </w:rPr>
        <w:t xml:space="preserve">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w:t>
      </w:r>
      <w:proofErr w:type="spellStart"/>
      <w:r w:rsidRPr="003F3414">
        <w:rPr>
          <w:rFonts w:ascii="Arial" w:hAnsi="Arial" w:cs="Arial"/>
          <w:sz w:val="20"/>
        </w:rPr>
        <w:t>ŽoPr</w:t>
      </w:r>
      <w:proofErr w:type="spellEnd"/>
      <w:r w:rsidRPr="003F3414">
        <w:rPr>
          <w:rFonts w:ascii="Arial" w:hAnsi="Arial" w:cs="Arial"/>
          <w:sz w:val="20"/>
        </w:rPr>
        <w:t>,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w:t>
      </w:r>
      <w:proofErr w:type="spellStart"/>
      <w:r w:rsidRPr="003F3414">
        <w:rPr>
          <w:rFonts w:ascii="Arial" w:hAnsi="Arial" w:cs="Arial"/>
          <w:sz w:val="20"/>
        </w:rPr>
        <w:t>ŽoPr</w:t>
      </w:r>
      <w:proofErr w:type="spellEnd"/>
      <w:r w:rsidRPr="003F3414">
        <w:rPr>
          <w:rFonts w:ascii="Arial" w:hAnsi="Arial" w:cs="Arial"/>
          <w:sz w:val="20"/>
        </w:rPr>
        <w:t>,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overovanie splnenia podmienok poskytnutia príspevku je rozhodujúci obsah </w:t>
      </w:r>
      <w:proofErr w:type="spellStart"/>
      <w:r w:rsidRPr="003F3414">
        <w:rPr>
          <w:rFonts w:ascii="Arial" w:hAnsi="Arial" w:cs="Arial"/>
          <w:sz w:val="20"/>
        </w:rPr>
        <w:t>ŽoPr</w:t>
      </w:r>
      <w:proofErr w:type="spellEnd"/>
      <w:r w:rsidRPr="003F3414">
        <w:rPr>
          <w:rFonts w:ascii="Arial" w:hAnsi="Arial" w:cs="Arial"/>
          <w:sz w:val="20"/>
        </w:rPr>
        <w:t xml:space="preserve">, resp. informácie. MAS nie je oprávnená v procese schvaľovania </w:t>
      </w:r>
      <w:proofErr w:type="spellStart"/>
      <w:r w:rsidRPr="003F3414">
        <w:rPr>
          <w:rFonts w:ascii="Arial" w:hAnsi="Arial" w:cs="Arial"/>
          <w:sz w:val="20"/>
        </w:rPr>
        <w:t>ŽoPr</w:t>
      </w:r>
      <w:proofErr w:type="spellEnd"/>
      <w:r w:rsidRPr="003F3414">
        <w:rPr>
          <w:rFonts w:ascii="Arial" w:hAnsi="Arial" w:cs="Arial"/>
          <w:sz w:val="20"/>
        </w:rPr>
        <w:t xml:space="preserve"> vyvodiť negatívne dôsledky (vydanie oznámenia o</w:t>
      </w:r>
      <w:r>
        <w:rPr>
          <w:rFonts w:ascii="Arial" w:hAnsi="Arial" w:cs="Arial"/>
          <w:sz w:val="20"/>
        </w:rPr>
        <w:t> </w:t>
      </w:r>
      <w:r w:rsidRPr="003F3414">
        <w:rPr>
          <w:rFonts w:ascii="Arial" w:hAnsi="Arial" w:cs="Arial"/>
          <w:sz w:val="20"/>
        </w:rPr>
        <w:t xml:space="preserve">neschválení) len z dôvodu formálnych nedostatkov </w:t>
      </w:r>
      <w:proofErr w:type="spellStart"/>
      <w:r w:rsidRPr="003F3414">
        <w:rPr>
          <w:rFonts w:ascii="Arial" w:hAnsi="Arial" w:cs="Arial"/>
          <w:sz w:val="20"/>
        </w:rPr>
        <w:t>ŽoPr</w:t>
      </w:r>
      <w:proofErr w:type="spellEnd"/>
      <w:r w:rsidRPr="003F3414">
        <w:rPr>
          <w:rFonts w:ascii="Arial" w:hAnsi="Arial" w:cs="Arial"/>
          <w:sz w:val="20"/>
        </w:rPr>
        <w:t>. Dôvod, pre ktorý MAS vydáva oznámenie o</w:t>
      </w:r>
      <w:r>
        <w:rPr>
          <w:rFonts w:ascii="Arial" w:hAnsi="Arial" w:cs="Arial"/>
          <w:sz w:val="20"/>
        </w:rPr>
        <w:t> </w:t>
      </w:r>
      <w:r w:rsidRPr="003F3414">
        <w:rPr>
          <w:rFonts w:ascii="Arial" w:hAnsi="Arial" w:cs="Arial"/>
          <w:sz w:val="20"/>
        </w:rPr>
        <w:t xml:space="preserve">neschválení musí byť jasný, odôvodnený a musí vyplývať z nedodržania podmienok zadefinovaných vo výzve na predkladanie </w:t>
      </w:r>
      <w:proofErr w:type="spellStart"/>
      <w:r w:rsidRPr="003F3414">
        <w:rPr>
          <w:rFonts w:ascii="Arial" w:hAnsi="Arial" w:cs="Arial"/>
          <w:sz w:val="20"/>
        </w:rPr>
        <w:t>ŽoPr</w:t>
      </w:r>
      <w:proofErr w:type="spellEnd"/>
      <w:r w:rsidRPr="003F3414">
        <w:rPr>
          <w:rFonts w:ascii="Arial" w:hAnsi="Arial" w:cs="Arial"/>
          <w:sz w:val="20"/>
        </w:rPr>
        <w:t>.</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 xml:space="preserve">Administratívne overenie </w:t>
      </w:r>
      <w:proofErr w:type="spellStart"/>
      <w:r w:rsidRPr="00567DE3">
        <w:rPr>
          <w:rFonts w:ascii="Arial" w:hAnsi="Arial" w:cs="Arial"/>
          <w:b/>
          <w:color w:val="44546A" w:themeColor="text2"/>
          <w:szCs w:val="19"/>
        </w:rPr>
        <w:t>ŽoPr</w:t>
      </w:r>
      <w:proofErr w:type="spellEnd"/>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Predmetom administratívneho overenia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overenie:</w:t>
      </w:r>
    </w:p>
    <w:p w14:paraId="340C56F7" w14:textId="70457534"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úplnosti predloženej </w:t>
      </w:r>
      <w:proofErr w:type="spellStart"/>
      <w:r w:rsidRPr="003F3414">
        <w:rPr>
          <w:rFonts w:ascii="Arial" w:eastAsiaTheme="minorHAnsi" w:hAnsi="Arial" w:cs="Arial"/>
          <w:color w:val="000000"/>
          <w:sz w:val="20"/>
          <w:lang w:eastAsia="en-US"/>
        </w:rPr>
        <w:t>ŽoP</w:t>
      </w:r>
      <w:r w:rsidR="00A52FA8">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podmienok poskytnutia príspevku (okrem podmienok posudzovaných v rámci odborného hodnotenia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na základe preskúmania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jej príloh alebo údajov získaných z verejne dostupných registrov vzniknú pochybnosti o pravdivosti alebo úplnosti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jej príloh, MAS vyzve žiadateľa na doplnenie neúplných údajov, vysvetlenie nejasností alebo nápravu nepravdivých údajov zaslaním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prílohách, resp. neúplných príloh; </w:t>
      </w:r>
    </w:p>
    <w:p w14:paraId="51234774" w14:textId="33AE5263"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w:t>
      </w:r>
      <w:proofErr w:type="spellStart"/>
      <w:r w:rsidRPr="003F3414">
        <w:rPr>
          <w:rFonts w:ascii="Arial" w:eastAsiaTheme="minorHAnsi" w:hAnsi="Arial" w:cs="Arial"/>
          <w:color w:val="000000"/>
          <w:sz w:val="20"/>
          <w:lang w:eastAsia="en-US"/>
        </w:rPr>
        <w:t>ŽoP</w:t>
      </w:r>
      <w:r w:rsidR="004B5CAD">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nesprávne vypracovanej časti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vzájomného nesúladu údajov v rôznych častiach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žiadateľovi v rámci procesu administratívneho overovania len jednu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To neplatí v prípade, ak MAS počas procesu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zistí, že žiadateľovi nebola umožnená náprava údajov v rovnakom rozsahu ako pri iných žiadateľoch. V tom prípade bezodkladne vykoná nápravu a zašle žiadateľovi (opätovnú)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ktorou zabezpečí rovnaké aplikovanie možnosti nápravy vo </w:t>
      </w:r>
      <w:r w:rsidRPr="003F3414">
        <w:rPr>
          <w:rFonts w:ascii="Arial" w:eastAsiaTheme="minorHAnsi" w:hAnsi="Arial" w:cs="Arial"/>
          <w:color w:val="000000"/>
          <w:sz w:val="20"/>
          <w:lang w:eastAsia="en-US"/>
        </w:rPr>
        <w:lastRenderedPageBreak/>
        <w:t xml:space="preserve">vzťahu ku všetkým posudzovaným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vo výzve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(okrem samotných požiadaviek na doplnenie) určí lehotu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písomne (listinnou poštovou zásielkou s potvrdením o doručení) a elektronicky e-mailom v súlade s kontaktnými údajmi uvedenými žiadateľom v časti 2 formulára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Prvým dňom lehoty na doplnenie je deň nasledujúci po dni doručenia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Rozhodujúcim dátumom pre splnenie stanovenej lehoty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dátum doručenia doplnených náležitostí. Adresa a spôsob doručenia je rovnaký ako pri doručovaní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(viď kapitola 3.3 Predloženie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o prijatí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nevydáva žiadne potvrdenie.</w:t>
      </w:r>
    </w:p>
    <w:p w14:paraId="6DDCC7FD" w14:textId="419B7B9A"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 xml:space="preserve">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 xml:space="preserve">Vzhľadom na uvedené upozorňujeme žiadateľov, aby zabezpečili prevzatie výziev na doplnenie chýbajúcich náležitostí </w:t>
      </w:r>
      <w:proofErr w:type="spellStart"/>
      <w:r w:rsidRPr="003F3414">
        <w:rPr>
          <w:rFonts w:ascii="Arial" w:eastAsiaTheme="minorHAnsi" w:hAnsi="Arial" w:cs="Arial"/>
          <w:color w:val="000000"/>
          <w:sz w:val="20"/>
          <w:lang w:eastAsia="en-US"/>
        </w:rPr>
        <w:t>ŽoP</w:t>
      </w:r>
      <w:r w:rsidR="00A52FA8">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04E1A268"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žiadateľom, ktorých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nesplnili niektorú z podmienok poskytnutia príspevku (overovaných v rámci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resp. </w:t>
      </w:r>
      <w:proofErr w:type="spellStart"/>
      <w:r w:rsidR="003F0011">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ktoré neboli doplnené riadne, včas a v určenej forme, oznámenie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uvedením dôvodov, ktoré viedli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všetkých podmienok poskytnutia príspevku, ktorých overenie je súčasťou administratívneho overenia, MAS postúpi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odborné hodnotenie;</w:t>
      </w:r>
    </w:p>
    <w:p w14:paraId="7B3401C2" w14:textId="564E58FB"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nesplnenia niektorej z podmienok poskytnutia príspevku, pretrvávajúcich pochybností o splnení podmienky poskytnutia príspevku, alebo nedoručenia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Odborné hodnotenie </w:t>
      </w:r>
      <w:proofErr w:type="spellStart"/>
      <w:r>
        <w:rPr>
          <w:rFonts w:ascii="Arial" w:hAnsi="Arial" w:cs="Arial"/>
          <w:b/>
          <w:color w:val="44546A" w:themeColor="text2"/>
          <w:szCs w:val="19"/>
        </w:rPr>
        <w:t>ŽoPr</w:t>
      </w:r>
      <w:proofErr w:type="spellEnd"/>
    </w:p>
    <w:p w14:paraId="69DE22B9" w14:textId="5F2032FE"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MAS zabezpečí odborné hodnotenie tých </w:t>
      </w:r>
      <w:proofErr w:type="spellStart"/>
      <w:r w:rsidRPr="003F3414">
        <w:rPr>
          <w:rFonts w:ascii="Arial" w:eastAsia="Calibri" w:hAnsi="Arial" w:cs="Arial"/>
          <w:sz w:val="20"/>
        </w:rPr>
        <w:t>ŽoP</w:t>
      </w:r>
      <w:r w:rsidR="00A52FA8">
        <w:rPr>
          <w:rFonts w:ascii="Arial" w:eastAsia="Calibri" w:hAnsi="Arial" w:cs="Arial"/>
          <w:sz w:val="20"/>
        </w:rPr>
        <w:t>r</w:t>
      </w:r>
      <w:proofErr w:type="spellEnd"/>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Cieľom procesu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je vykonať odborné, objektívne, nezávislé a</w:t>
      </w:r>
      <w:r>
        <w:rPr>
          <w:rFonts w:ascii="Arial" w:eastAsia="Calibri" w:hAnsi="Arial" w:cs="Arial"/>
          <w:sz w:val="20"/>
        </w:rPr>
        <w:t> </w:t>
      </w:r>
      <w:r w:rsidRPr="003F3414">
        <w:rPr>
          <w:rFonts w:ascii="Arial" w:eastAsia="Calibri" w:hAnsi="Arial" w:cs="Arial"/>
          <w:sz w:val="20"/>
        </w:rPr>
        <w:t xml:space="preserve">transparentné posúdenie predložených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Odborné hodnotenie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Hodnotitelia posudzujú projekt ako celok, berúc do úvahy údaje a informácie uvedené v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jej povinných prílohách. Hodnotitelia zaznamenávajú odborné hodnotenie jednotlivých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do Hodnotiaceho hárku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 xml:space="preserve">pravdivosti alebo úplnosti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nie je možné konštatovať splnenie niektorej z podmienok poskytnutia príspevku, bude uvedené viesť k neschváleniu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lastRenderedPageBreak/>
        <w:t xml:space="preserve">Na doručovanie výzvy na doplnenie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doručovanie doplnení zo strany žiadateľovi MAS sa rovnako vzťahujú podmienky doručovania uvedené v časti 4.1. Administratívne overovanie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Ak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nesplnila podmienky odborného hodnotenia, MAS zašle žiadateľovi oznámenie o neschválení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Výber </w:t>
      </w:r>
      <w:proofErr w:type="spellStart"/>
      <w:r>
        <w:rPr>
          <w:rFonts w:ascii="Arial" w:hAnsi="Arial" w:cs="Arial"/>
          <w:b/>
          <w:color w:val="44546A" w:themeColor="text2"/>
          <w:szCs w:val="19"/>
        </w:rPr>
        <w:t>ŽoPr</w:t>
      </w:r>
      <w:proofErr w:type="spellEnd"/>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podľa aritmetického priemeru bodov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získaných v odbornom hodnotení od oboch odborných hodnotiteľov. 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ktoré vyhoveli kritériám odborného hodnotenia, sú tieto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odporučené na schválenie. </w:t>
      </w:r>
    </w:p>
    <w:p w14:paraId="369B8683" w14:textId="77777777" w:rsidR="00997F82" w:rsidRDefault="00997F82" w:rsidP="004D750A">
      <w:pPr>
        <w:pStyle w:val="Default"/>
        <w:spacing w:before="120" w:after="120"/>
        <w:jc w:val="both"/>
        <w:rPr>
          <w:color w:val="000000" w:themeColor="text1"/>
          <w:szCs w:val="20"/>
        </w:rPr>
      </w:pPr>
      <w:r w:rsidRPr="008E3991">
        <w:rPr>
          <w:color w:val="000000" w:themeColor="text1"/>
          <w:szCs w:val="20"/>
        </w:rPr>
        <w:t xml:space="preserve">V prípade, ak sa v poradí vytvorenom na základe odborného hodnotenia nachádzajú na hranici danej výškou disponibilnej alokácie na výzvu viaceré </w:t>
      </w:r>
      <w:proofErr w:type="spellStart"/>
      <w:r w:rsidRPr="008E3991">
        <w:rPr>
          <w:color w:val="000000" w:themeColor="text1"/>
          <w:szCs w:val="20"/>
        </w:rPr>
        <w:t>ŽoPr</w:t>
      </w:r>
      <w:proofErr w:type="spellEnd"/>
      <w:r w:rsidRPr="008E3991">
        <w:rPr>
          <w:color w:val="000000" w:themeColor="text1"/>
          <w:szCs w:val="20"/>
        </w:rPr>
        <w:t xml:space="preserve"> na rovnakom mieste, sú uplatňované </w:t>
      </w:r>
      <w:r w:rsidRPr="008E3991">
        <w:rPr>
          <w:b/>
          <w:color w:val="000000" w:themeColor="text1"/>
          <w:szCs w:val="20"/>
        </w:rPr>
        <w:t>rozlišovacie kritériá</w:t>
      </w:r>
      <w:r w:rsidRPr="008E3991">
        <w:rPr>
          <w:color w:val="000000" w:themeColor="text1"/>
          <w:szCs w:val="20"/>
        </w:rPr>
        <w:t xml:space="preserve">. </w:t>
      </w:r>
    </w:p>
    <w:p w14:paraId="07842ADB" w14:textId="20010B2F"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w:t>
      </w:r>
      <w:r w:rsidR="00A97B68">
        <w:rPr>
          <w:rFonts w:ascii="Arial" w:hAnsi="Arial" w:cs="Arial"/>
          <w:sz w:val="20"/>
          <w:szCs w:val="20"/>
        </w:rPr>
        <w:t>i</w:t>
      </w:r>
      <w:r w:rsidRPr="008E3991">
        <w:rPr>
          <w:rFonts w:ascii="Arial" w:hAnsi="Arial" w:cs="Arial"/>
          <w:sz w:val="20"/>
          <w:szCs w:val="20"/>
        </w:rPr>
        <w:t xml:space="preserve">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762A8B4B" w14:textId="77777777" w:rsidR="00792772" w:rsidRPr="008E3991" w:rsidRDefault="00792772" w:rsidP="00792772">
      <w:pPr>
        <w:pStyle w:val="Odsekzoznamu"/>
        <w:numPr>
          <w:ilvl w:val="0"/>
          <w:numId w:val="43"/>
        </w:numPr>
        <w:ind w:left="851"/>
        <w:jc w:val="both"/>
        <w:rPr>
          <w:rFonts w:ascii="Arial" w:hAnsi="Arial" w:cs="Arial"/>
          <w:sz w:val="20"/>
          <w:szCs w:val="20"/>
        </w:rPr>
      </w:pPr>
      <w:r w:rsidRPr="008E3991">
        <w:rPr>
          <w:rFonts w:ascii="Arial" w:hAnsi="Arial" w:cs="Arial"/>
          <w:sz w:val="20"/>
          <w:szCs w:val="20"/>
        </w:rPr>
        <w:t xml:space="preserve">Hodnota </w:t>
      </w:r>
      <w:proofErr w:type="spellStart"/>
      <w:r w:rsidRPr="008E3991">
        <w:rPr>
          <w:rFonts w:ascii="Arial" w:hAnsi="Arial" w:cs="Arial"/>
          <w:sz w:val="20"/>
          <w:szCs w:val="20"/>
        </w:rPr>
        <w:t>Value</w:t>
      </w:r>
      <w:proofErr w:type="spellEnd"/>
      <w:r w:rsidRPr="008E3991">
        <w:rPr>
          <w:rFonts w:ascii="Arial" w:hAnsi="Arial" w:cs="Arial"/>
          <w:sz w:val="20"/>
          <w:szCs w:val="20"/>
        </w:rPr>
        <w:t xml:space="preserve"> </w:t>
      </w:r>
      <w:proofErr w:type="spellStart"/>
      <w:r w:rsidRPr="008E3991">
        <w:rPr>
          <w:rFonts w:ascii="Arial" w:hAnsi="Arial" w:cs="Arial"/>
          <w:sz w:val="20"/>
          <w:szCs w:val="20"/>
        </w:rPr>
        <w:t>for</w:t>
      </w:r>
      <w:proofErr w:type="spellEnd"/>
      <w:r w:rsidRPr="008E3991">
        <w:rPr>
          <w:rFonts w:ascii="Arial" w:hAnsi="Arial" w:cs="Arial"/>
          <w:sz w:val="20"/>
          <w:szCs w:val="20"/>
        </w:rPr>
        <w:t xml:space="preserve"> Money</w:t>
      </w:r>
      <w:r>
        <w:rPr>
          <w:rStyle w:val="Odkaznapoznmkupodiarou"/>
          <w:rFonts w:ascii="Arial" w:hAnsi="Arial" w:cs="Arial"/>
          <w:sz w:val="20"/>
          <w:szCs w:val="20"/>
        </w:rPr>
        <w:footnoteReference w:id="2"/>
      </w:r>
      <w:r w:rsidRPr="008E3991">
        <w:rPr>
          <w:rFonts w:ascii="Arial" w:hAnsi="Arial" w:cs="Arial"/>
          <w:sz w:val="20"/>
          <w:szCs w:val="20"/>
        </w:rPr>
        <w:t>,</w:t>
      </w:r>
    </w:p>
    <w:p w14:paraId="592EB93A" w14:textId="77777777" w:rsidR="00792772" w:rsidRPr="008E3991" w:rsidRDefault="00792772" w:rsidP="00792772">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 toto rozlišovacie kritérium sa aplikuje jedine v prípadoch, ak aplikácia na základe hodnoty </w:t>
      </w:r>
      <w:proofErr w:type="spellStart"/>
      <w:r w:rsidRPr="008E3991">
        <w:rPr>
          <w:rFonts w:ascii="Arial" w:hAnsi="Arial" w:cs="Arial"/>
          <w:sz w:val="20"/>
          <w:szCs w:val="20"/>
        </w:rPr>
        <w:t>value</w:t>
      </w:r>
      <w:proofErr w:type="spellEnd"/>
      <w:r w:rsidRPr="008E3991">
        <w:rPr>
          <w:rFonts w:ascii="Arial" w:hAnsi="Arial" w:cs="Arial"/>
          <w:sz w:val="20"/>
          <w:szCs w:val="20"/>
        </w:rPr>
        <w:t xml:space="preserve"> </w:t>
      </w:r>
      <w:proofErr w:type="spellStart"/>
      <w:r w:rsidRPr="008E3991">
        <w:rPr>
          <w:rFonts w:ascii="Arial" w:hAnsi="Arial" w:cs="Arial"/>
          <w:sz w:val="20"/>
          <w:szCs w:val="20"/>
        </w:rPr>
        <w:t>for</w:t>
      </w:r>
      <w:proofErr w:type="spellEnd"/>
      <w:r w:rsidRPr="008E3991">
        <w:rPr>
          <w:rFonts w:ascii="Arial" w:hAnsi="Arial" w:cs="Arial"/>
          <w:sz w:val="20"/>
          <w:szCs w:val="20"/>
        </w:rPr>
        <w:t xml:space="preserve"> </w:t>
      </w:r>
      <w:proofErr w:type="spellStart"/>
      <w:r w:rsidRPr="008E3991">
        <w:rPr>
          <w:rFonts w:ascii="Arial" w:hAnsi="Arial" w:cs="Arial"/>
          <w:sz w:val="20"/>
          <w:szCs w:val="20"/>
        </w:rPr>
        <w:t>money</w:t>
      </w:r>
      <w:proofErr w:type="spellEnd"/>
      <w:r w:rsidRPr="008E3991">
        <w:rPr>
          <w:rFonts w:ascii="Arial" w:hAnsi="Arial" w:cs="Arial"/>
          <w:sz w:val="20"/>
          <w:szCs w:val="20"/>
        </w:rPr>
        <w:t xml:space="preserve"> neurčila konečné poradie žiadostí o príspevok na hranici alokácie. Toto rozlišovacie kritérium aplikuje výberová komisia MAS.</w:t>
      </w:r>
    </w:p>
    <w:p w14:paraId="577E0F10" w14:textId="6860A561" w:rsidR="00997F82" w:rsidRPr="00AE5DF4" w:rsidRDefault="00997F82" w:rsidP="00997F82">
      <w:pPr>
        <w:spacing w:before="120" w:after="120" w:line="240" w:lineRule="auto"/>
        <w:jc w:val="both"/>
        <w:rPr>
          <w:rFonts w:ascii="Arial" w:eastAsia="Calibri" w:hAnsi="Arial" w:cs="Arial"/>
          <w:sz w:val="20"/>
          <w:szCs w:val="20"/>
        </w:rPr>
      </w:pPr>
      <w:proofErr w:type="spellStart"/>
      <w:r w:rsidRPr="00AE5DF4">
        <w:rPr>
          <w:rFonts w:ascii="Arial" w:eastAsia="Calibri" w:hAnsi="Arial" w:cs="Arial"/>
          <w:sz w:val="20"/>
          <w:szCs w:val="20"/>
        </w:rPr>
        <w:t>ŽoPr</w:t>
      </w:r>
      <w:proofErr w:type="spellEnd"/>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Oznámenie výsledkov schvaľovania </w:t>
      </w:r>
      <w:proofErr w:type="spellStart"/>
      <w:r>
        <w:rPr>
          <w:rFonts w:ascii="Arial" w:hAnsi="Arial" w:cs="Arial"/>
          <w:b/>
          <w:color w:val="44546A" w:themeColor="text2"/>
          <w:szCs w:val="19"/>
        </w:rPr>
        <w:t>ŽoPr</w:t>
      </w:r>
      <w:proofErr w:type="spellEnd"/>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Na základe skutočností zistených v rámci schvaľovania o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roofErr w:type="spellStart"/>
      <w:r w:rsidRPr="003F3414">
        <w:rPr>
          <w:rFonts w:ascii="Arial" w:eastAsiaTheme="minorHAnsi" w:hAnsi="Arial" w:cs="Arial"/>
          <w:color w:val="000000"/>
          <w:sz w:val="20"/>
          <w:lang w:eastAsia="en-US"/>
        </w:rPr>
        <w:t>t.j</w:t>
      </w:r>
      <w:proofErr w:type="spellEnd"/>
      <w:r w:rsidRPr="003F3414">
        <w:rPr>
          <w:rFonts w:ascii="Arial" w:eastAsiaTheme="minorHAnsi" w:hAnsi="Arial" w:cs="Arial"/>
          <w:color w:val="000000"/>
          <w:sz w:val="20"/>
          <w:lang w:eastAsia="en-US"/>
        </w:rPr>
        <w:t>.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 splnenie všetkých podmienok poskytnutia príspevku stanovených vo výzve a zároveň deklaruje dostatok finančných prostriedkov na financovanie schválenej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nemožnosť schválenia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neschválení MAS vydáva v tej fáze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kedy je preukázané, že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nespĺňa jednu alebo viaceré podmienky poskytnutia príspevku, alebo ak na schválenie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schválení vydáva MAS len v prípade ukončenia schvaľovacieho procesu, pokiaľ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Využitie zásobníka projektov je možné len v prípade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rámci posledného hodnotiaceho kola výzvy, v ktorom došlo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disponuje dostatočnými finančnými prostriedkami určenými na zabezpečenie financovania projektu, ktorý je predmetom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žiadateľ nemusí mať už záujem na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pri rozhodovaní o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viazaná dodržaním poradia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určeného na základe aplikácie kritérií pre výber projektov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na základe zoznamu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neschválení môže byť na základe dodatočných disponibilných prostriedkov zmenené na preukázanie skutočnosti, či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 rámci overovania splnenia podmienok poskytnutia príspevku nevykonáva opakovane odborné hodnotenie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Pre účely výberu projektov zo zásobníka sa podmienky odborného hodnotenia považujú za dodržané a splnené práve zaradením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výzve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oprávnená aplikovať zásobník projektov, ak sú na to splnené vyššie uvedené podmienky, aj opakovanie a to až do momentu vyčerpania zásobníka projektov. MAS aktualizuje zoznam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V tomto zozname už nie sú uvedené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pri ktorých došlo k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odôvodnených prípadoch, kedy MAS považuje za potrebné a vhodné, je oprávnená niektoré, alebo všetky podmienky poskytnutia príspevku v rámci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informuje žiadateľa o plánovanom výkone overenia podmienok poskytnutia príspevku na mieste písomne alebo elektronicky na adresu uvedenú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Ak žiadateľ neumožní overenie podmienok poskytnutia príspevku na mieste alebo na základe vykonaného overenia MAS nedokáže z predložených dokumentov posúdiť pravdivosť alebo úplnosť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 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umožňujú preskúmanie postupov v schvaľovacom procese a umožňuje žiadateľovi domáhať sa nápravy, ak sa domnieva, že neboli dodržané pravidlá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náprave </w:t>
      </w:r>
      <w:proofErr w:type="spellStart"/>
      <w:r w:rsidRPr="003F3414">
        <w:rPr>
          <w:rFonts w:ascii="Arial" w:eastAsiaTheme="minorHAnsi" w:hAnsi="Arial" w:cs="Arial"/>
          <w:color w:val="000000"/>
          <w:sz w:val="20"/>
          <w:lang w:eastAsia="en-US"/>
        </w:rPr>
        <w:t>vadných</w:t>
      </w:r>
      <w:proofErr w:type="spellEnd"/>
      <w:r w:rsidRPr="003F3414">
        <w:rPr>
          <w:rFonts w:ascii="Arial" w:eastAsiaTheme="minorHAnsi" w:hAnsi="Arial" w:cs="Arial"/>
          <w:color w:val="000000"/>
          <w:sz w:val="20"/>
          <w:lang w:eastAsia="en-US"/>
        </w:rPr>
        <w:t xml:space="preserve">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Revíznymi postupmi voči oznámeniu o schválení alebo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AE11DC">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neopodstatnenosti námietok v prípade súladu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opodstatnenosti námietok v prípade rozporu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Podnet na preskúmanie oznámenia o </w:t>
      </w:r>
      <w:proofErr w:type="spellStart"/>
      <w:r w:rsidRPr="003F3414">
        <w:rPr>
          <w:rFonts w:ascii="Arial" w:hAnsi="Arial" w:cs="Arial"/>
          <w:sz w:val="20"/>
        </w:rPr>
        <w:t>ŽoPr</w:t>
      </w:r>
      <w:proofErr w:type="spellEnd"/>
      <w:r w:rsidRPr="003F3414">
        <w:rPr>
          <w:rFonts w:ascii="Arial" w:hAnsi="Arial" w:cs="Arial"/>
          <w:sz w:val="20"/>
        </w:rPr>
        <w:t xml:space="preserve">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Oznámenie o schválení </w:t>
      </w:r>
      <w:proofErr w:type="spellStart"/>
      <w:r w:rsidRPr="003F3414">
        <w:rPr>
          <w:rFonts w:ascii="Arial" w:hAnsi="Arial" w:cs="Arial"/>
          <w:sz w:val="20"/>
        </w:rPr>
        <w:t>ŽoPr</w:t>
      </w:r>
      <w:proofErr w:type="spellEnd"/>
      <w:r w:rsidRPr="003F3414">
        <w:rPr>
          <w:rFonts w:ascii="Arial" w:hAnsi="Arial" w:cs="Arial"/>
          <w:sz w:val="20"/>
        </w:rPr>
        <w:t xml:space="preserve"> môže byť preskúmané RO do zaslania návrhu na uzavretie zmluvy o</w:t>
      </w:r>
      <w:r>
        <w:rPr>
          <w:rFonts w:ascii="Arial" w:hAnsi="Arial" w:cs="Arial"/>
          <w:sz w:val="20"/>
        </w:rPr>
        <w:t> </w:t>
      </w:r>
      <w:r w:rsidRPr="003F3414">
        <w:rPr>
          <w:rFonts w:ascii="Arial" w:hAnsi="Arial" w:cs="Arial"/>
          <w:sz w:val="20"/>
        </w:rPr>
        <w:t xml:space="preserve">príspevku zo strany MAS. Konanie o preskúmaní oznámenia o neschválení </w:t>
      </w:r>
      <w:proofErr w:type="spellStart"/>
      <w:r w:rsidRPr="003F3414">
        <w:rPr>
          <w:rFonts w:ascii="Arial" w:hAnsi="Arial" w:cs="Arial"/>
          <w:sz w:val="20"/>
        </w:rPr>
        <w:t>ŽoPr</w:t>
      </w:r>
      <w:proofErr w:type="spellEnd"/>
      <w:r w:rsidRPr="003F3414">
        <w:rPr>
          <w:rFonts w:ascii="Arial" w:hAnsi="Arial" w:cs="Arial"/>
          <w:sz w:val="20"/>
        </w:rPr>
        <w:t xml:space="preserve">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RO oznamuje začatie preskúmania oznámenia o </w:t>
      </w:r>
      <w:proofErr w:type="spellStart"/>
      <w:r w:rsidRPr="003F3414">
        <w:rPr>
          <w:rFonts w:ascii="Arial" w:hAnsi="Arial" w:cs="Arial"/>
          <w:sz w:val="20"/>
        </w:rPr>
        <w:t>ŽoPr</w:t>
      </w:r>
      <w:proofErr w:type="spellEnd"/>
      <w:r w:rsidRPr="003F3414">
        <w:rPr>
          <w:rFonts w:ascii="Arial" w:hAnsi="Arial" w:cs="Arial"/>
          <w:sz w:val="20"/>
        </w:rPr>
        <w:t xml:space="preserve"> žiadateľovi a MAS.</w:t>
      </w:r>
    </w:p>
    <w:p w14:paraId="5C9443A2" w14:textId="5EB570EC"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zistí, že preskúmavané oznámenie o </w:t>
      </w:r>
      <w:proofErr w:type="spellStart"/>
      <w:r w:rsidRPr="003F3414">
        <w:rPr>
          <w:rFonts w:ascii="Arial" w:hAnsi="Arial" w:cs="Arial"/>
          <w:sz w:val="20"/>
        </w:rPr>
        <w:t>ŽoPr</w:t>
      </w:r>
      <w:proofErr w:type="spellEnd"/>
      <w:r w:rsidRPr="003F3414">
        <w:rPr>
          <w:rFonts w:ascii="Arial" w:hAnsi="Arial" w:cs="Arial"/>
          <w:sz w:val="20"/>
        </w:rPr>
        <w:t xml:space="preserve">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 xml:space="preserve">podmienkami schvaľovania alebo podmienkami stanovenými vo výzve MAS, RO rozhodnutím uloží MAS vykonať opätovne schvaľovací proces a vydať nové oznámenie o </w:t>
      </w:r>
      <w:proofErr w:type="spellStart"/>
      <w:r w:rsidRPr="003F3414">
        <w:rPr>
          <w:rFonts w:ascii="Arial" w:hAnsi="Arial" w:cs="Arial"/>
          <w:sz w:val="20"/>
        </w:rPr>
        <w:t>ŽoPr</w:t>
      </w:r>
      <w:proofErr w:type="spellEnd"/>
      <w:r w:rsidRPr="003F3414">
        <w:rPr>
          <w:rFonts w:ascii="Arial" w:hAnsi="Arial" w:cs="Arial"/>
          <w:sz w:val="20"/>
        </w:rPr>
        <w:t>.</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vychádza RO z právneho stavu a skutkových okolností v</w:t>
      </w:r>
      <w:r>
        <w:rPr>
          <w:rFonts w:ascii="Arial" w:hAnsi="Arial" w:cs="Arial"/>
          <w:sz w:val="20"/>
        </w:rPr>
        <w:t> </w:t>
      </w:r>
      <w:r w:rsidRPr="003F3414">
        <w:rPr>
          <w:rFonts w:ascii="Arial" w:hAnsi="Arial" w:cs="Arial"/>
          <w:sz w:val="20"/>
        </w:rPr>
        <w:t xml:space="preserve">čase vydania oznámenia o </w:t>
      </w:r>
      <w:proofErr w:type="spellStart"/>
      <w:r w:rsidRPr="003F3414">
        <w:rPr>
          <w:rFonts w:ascii="Arial" w:hAnsi="Arial" w:cs="Arial"/>
          <w:sz w:val="20"/>
        </w:rPr>
        <w:t>ŽoPr</w:t>
      </w:r>
      <w:proofErr w:type="spellEnd"/>
      <w:r w:rsidRPr="003F3414">
        <w:rPr>
          <w:rFonts w:ascii="Arial" w:hAnsi="Arial" w:cs="Arial"/>
          <w:sz w:val="20"/>
        </w:rPr>
        <w:t xml:space="preserve">. RO nemôže vydať rozhodnutie, ak sa po vydaní preskúmavaného oznámenia o </w:t>
      </w:r>
      <w:proofErr w:type="spellStart"/>
      <w:r w:rsidRPr="003F3414">
        <w:rPr>
          <w:rFonts w:ascii="Arial" w:hAnsi="Arial" w:cs="Arial"/>
          <w:sz w:val="20"/>
        </w:rPr>
        <w:t>ŽoPr</w:t>
      </w:r>
      <w:proofErr w:type="spellEnd"/>
      <w:r w:rsidRPr="003F3414">
        <w:rPr>
          <w:rFonts w:ascii="Arial" w:hAnsi="Arial" w:cs="Arial"/>
          <w:sz w:val="20"/>
        </w:rPr>
        <w:t xml:space="preserve"> dodatočne zmenia rozhodujúce skutkové okolnosti, z ktorých pôvodné oznámenie o</w:t>
      </w:r>
      <w:r>
        <w:rPr>
          <w:rFonts w:ascii="Arial" w:hAnsi="Arial" w:cs="Arial"/>
          <w:sz w:val="20"/>
        </w:rPr>
        <w:t> </w:t>
      </w:r>
      <w:proofErr w:type="spellStart"/>
      <w:r w:rsidRPr="003F3414">
        <w:rPr>
          <w:rFonts w:ascii="Arial" w:hAnsi="Arial" w:cs="Arial"/>
          <w:sz w:val="20"/>
        </w:rPr>
        <w:t>ŽoPr</w:t>
      </w:r>
      <w:proofErr w:type="spellEnd"/>
      <w:r w:rsidRPr="003F3414">
        <w:rPr>
          <w:rFonts w:ascii="Arial" w:hAnsi="Arial" w:cs="Arial"/>
          <w:sz w:val="20"/>
        </w:rPr>
        <w:t xml:space="preserve">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w:t>
      </w:r>
      <w:proofErr w:type="spellStart"/>
      <w:r w:rsidRPr="003F3414">
        <w:rPr>
          <w:rFonts w:ascii="Arial" w:hAnsi="Arial" w:cs="Arial"/>
          <w:sz w:val="20"/>
        </w:rPr>
        <w:t>ŽoPr</w:t>
      </w:r>
      <w:proofErr w:type="spellEnd"/>
      <w:r w:rsidRPr="003F3414">
        <w:rPr>
          <w:rFonts w:ascii="Arial" w:hAnsi="Arial" w:cs="Arial"/>
          <w:sz w:val="20"/>
        </w:rPr>
        <w:t xml:space="preserve">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 xml:space="preserve">nadväznosti na § 25 ods. 1 zák. č. 292/2014 </w:t>
      </w:r>
      <w:proofErr w:type="spellStart"/>
      <w:r w:rsidRPr="003F3414">
        <w:rPr>
          <w:rFonts w:ascii="Arial" w:hAnsi="Arial" w:cs="Arial"/>
          <w:sz w:val="20"/>
        </w:rPr>
        <w:t>Z.z</w:t>
      </w:r>
      <w:proofErr w:type="spellEnd"/>
      <w:r w:rsidRPr="003F3414">
        <w:rPr>
          <w:rFonts w:ascii="Arial" w:hAnsi="Arial" w:cs="Arial"/>
          <w:sz w:val="20"/>
        </w:rPr>
        <w:t>.</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 xml:space="preserve">schválení </w:t>
      </w:r>
      <w:proofErr w:type="spellStart"/>
      <w:r w:rsidRPr="003F3414">
        <w:rPr>
          <w:rFonts w:ascii="Arial" w:hAnsi="Arial" w:cs="Arial"/>
          <w:sz w:val="20"/>
        </w:rPr>
        <w:t>ŽoPr</w:t>
      </w:r>
      <w:proofErr w:type="spellEnd"/>
      <w:r w:rsidRPr="003F3414">
        <w:rPr>
          <w:rFonts w:ascii="Arial" w:hAnsi="Arial" w:cs="Arial"/>
          <w:sz w:val="20"/>
        </w:rPr>
        <w:t xml:space="preserve">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MAS zabezpečí zaslanie návrhu na uzavretie zmluvy o príspevku podpísanej štatutárnym orgánom MAS, resp. jeho oprávneným zástupcom v minimálne troch rovnopisoch v termíne do 15 pracovných dní od zaslania oznámenia o schválení </w:t>
      </w:r>
      <w:proofErr w:type="spellStart"/>
      <w:r w:rsidRPr="003F3414">
        <w:rPr>
          <w:rFonts w:ascii="Arial" w:hAnsi="Arial" w:cs="Arial"/>
          <w:sz w:val="20"/>
        </w:rPr>
        <w:t>ŽoPr</w:t>
      </w:r>
      <w:proofErr w:type="spellEnd"/>
      <w:r w:rsidRPr="003F3414">
        <w:rPr>
          <w:rFonts w:ascii="Arial" w:hAnsi="Arial" w:cs="Arial"/>
          <w:sz w:val="20"/>
        </w:rPr>
        <w:t>.</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lastRenderedPageBreak/>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3"/>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6B646BDD"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hyperlink r:id="rId13" w:history="1">
        <w:r w:rsidR="00EC2F2F" w:rsidRPr="00B461D9">
          <w:rPr>
            <w:rStyle w:val="Hypertextovprepojenie"/>
            <w:rFonts w:cs="Arial"/>
            <w:sz w:val="20"/>
          </w:rPr>
          <w:t>https://mas-btmmb.webnode.sk/vyzvy/</w:t>
        </w:r>
      </w:hyperlink>
      <w:r w:rsidRPr="003F3414">
        <w:rPr>
          <w:rFonts w:ascii="Arial" w:hAnsi="Arial" w:cs="Arial"/>
          <w:sz w:val="20"/>
        </w:rPr>
        <w:t xml:space="preserve"> 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Cs w:val="22"/>
        </w:rPr>
      </w:pPr>
      <w:r w:rsidRPr="003F3414">
        <w:rPr>
          <w:color w:val="auto"/>
          <w:szCs w:val="22"/>
        </w:rPr>
        <w:t xml:space="preserve">V nevyhnutných prípadoch, kedy nie je možné postupovať v procese schvaľovania </w:t>
      </w:r>
      <w:proofErr w:type="spellStart"/>
      <w:r w:rsidRPr="003F3414">
        <w:rPr>
          <w:color w:val="auto"/>
          <w:szCs w:val="22"/>
        </w:rPr>
        <w:t>ŽoPr</w:t>
      </w:r>
      <w:proofErr w:type="spellEnd"/>
      <w:r w:rsidRPr="003F3414">
        <w:rPr>
          <w:color w:val="auto"/>
          <w:szCs w:val="22"/>
        </w:rPr>
        <w:t xml:space="preserve">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Cs w:val="22"/>
        </w:rPr>
      </w:pPr>
      <w:r w:rsidRPr="003F3414">
        <w:rPr>
          <w:color w:val="auto"/>
          <w:szCs w:val="22"/>
        </w:rPr>
        <w:t>Zmenami vo výzve MAS operatívne reaguje na externé zmeny, ktoré sa môžu vyskytnúť počas celej dĺžky trvania otvorenej výzvy.</w:t>
      </w:r>
    </w:p>
    <w:p w14:paraId="663BE73E" w14:textId="4C72346A" w:rsidR="00997F82" w:rsidRPr="003F3414" w:rsidRDefault="00997F82" w:rsidP="00696061">
      <w:pPr>
        <w:pStyle w:val="Default"/>
        <w:spacing w:before="120"/>
        <w:jc w:val="both"/>
        <w:rPr>
          <w:color w:val="auto"/>
          <w:szCs w:val="22"/>
        </w:rPr>
      </w:pPr>
      <w:r w:rsidRPr="003F3414">
        <w:rPr>
          <w:color w:val="auto"/>
          <w:szCs w:val="22"/>
        </w:rPr>
        <w:t xml:space="preserve">MAS je oprávnená výzvu </w:t>
      </w:r>
      <w:r w:rsidRPr="003F3414">
        <w:rPr>
          <w:b/>
          <w:color w:val="auto"/>
          <w:szCs w:val="22"/>
        </w:rPr>
        <w:t>zmeniť</w:t>
      </w:r>
      <w:r w:rsidRPr="003F3414">
        <w:rPr>
          <w:color w:val="auto"/>
          <w:szCs w:val="22"/>
        </w:rPr>
        <w:t xml:space="preserve"> do jej uzavretia</w:t>
      </w:r>
      <w:ins w:id="383" w:author="Autor">
        <w:r w:rsidR="003912CC">
          <w:rPr>
            <w:color w:val="auto"/>
            <w:szCs w:val="22"/>
          </w:rPr>
          <w:t xml:space="preserve"> </w:t>
        </w:r>
        <w:r w:rsidR="003912CC" w:rsidRPr="003F3414">
          <w:rPr>
            <w:color w:val="auto"/>
            <w:szCs w:val="22"/>
          </w:rPr>
          <w:t xml:space="preserve">, </w:t>
        </w:r>
        <w:r w:rsidR="003912CC" w:rsidRPr="006D664F">
          <w:rPr>
            <w:color w:val="auto"/>
            <w:szCs w:val="22"/>
          </w:rPr>
          <w:t xml:space="preserve">pričom zmena sa nesmie týkať hodnotiaceho kola, v rámci ktorého už MAS vydala oznámenia o schválení alebo neschválení </w:t>
        </w:r>
        <w:proofErr w:type="spellStart"/>
        <w:r w:rsidR="003912CC" w:rsidRPr="006D664F">
          <w:rPr>
            <w:color w:val="auto"/>
            <w:szCs w:val="22"/>
          </w:rPr>
          <w:t>ŽoPr</w:t>
        </w:r>
      </w:ins>
      <w:del w:id="384" w:author="Autor">
        <w:r w:rsidRPr="003F3414" w:rsidDel="003912CC">
          <w:rPr>
            <w:color w:val="auto"/>
            <w:szCs w:val="22"/>
          </w:rPr>
          <w:delText xml:space="preserve">, ak sa podstatným spôsobom nezmenia podmienky poskytnutia príspevku určené vo výzve (povolenou zmenou je napr. zmena formy preukazovania podmienky poskytnutia príspevku, bez samotnej zmeny podmienky poskytnutia príspevku). </w:delText>
        </w:r>
      </w:del>
      <w:r w:rsidRPr="003F3414">
        <w:rPr>
          <w:color w:val="auto"/>
          <w:szCs w:val="22"/>
        </w:rPr>
        <w:t>MAS</w:t>
      </w:r>
      <w:proofErr w:type="spellEnd"/>
      <w:r w:rsidRPr="003F3414">
        <w:rPr>
          <w:color w:val="auto"/>
          <w:szCs w:val="22"/>
        </w:rPr>
        <w:t xml:space="preserve"> umožní žiadateľom v</w:t>
      </w:r>
      <w:r w:rsidR="00FF6C9B">
        <w:rPr>
          <w:color w:val="auto"/>
          <w:szCs w:val="22"/>
        </w:rPr>
        <w:t> </w:t>
      </w:r>
      <w:r w:rsidRPr="003F3414">
        <w:rPr>
          <w:color w:val="auto"/>
          <w:szCs w:val="22"/>
        </w:rPr>
        <w:t xml:space="preserve">primeranej lehote zmeniť </w:t>
      </w:r>
      <w:proofErr w:type="spellStart"/>
      <w:r w:rsidRPr="003F3414">
        <w:rPr>
          <w:color w:val="auto"/>
          <w:szCs w:val="22"/>
          <w:lang w:eastAsia="cs-CZ"/>
        </w:rPr>
        <w:t>ŽoPr</w:t>
      </w:r>
      <w:proofErr w:type="spellEnd"/>
      <w:r w:rsidRPr="003F3414">
        <w:rPr>
          <w:color w:val="auto"/>
          <w:szCs w:val="22"/>
        </w:rPr>
        <w:t xml:space="preserve"> predložené do termínu zmeny výzvy, pri ktorých MAS neukončila schvaľovanie, ak ide o takú zmenu, ktorou môžu byť skôr predložené </w:t>
      </w:r>
      <w:proofErr w:type="spellStart"/>
      <w:r w:rsidRPr="003F3414">
        <w:rPr>
          <w:color w:val="auto"/>
          <w:szCs w:val="22"/>
          <w:lang w:eastAsia="cs-CZ"/>
        </w:rPr>
        <w:t>ŽoPr</w:t>
      </w:r>
      <w:proofErr w:type="spellEnd"/>
      <w:r w:rsidRPr="003F3414">
        <w:rPr>
          <w:color w:val="auto"/>
          <w:szCs w:val="22"/>
        </w:rPr>
        <w:t xml:space="preserve"> dotknuté a</w:t>
      </w:r>
      <w:r>
        <w:rPr>
          <w:color w:val="auto"/>
          <w:szCs w:val="22"/>
        </w:rPr>
        <w:t> </w:t>
      </w:r>
      <w:r w:rsidRPr="003F3414">
        <w:rPr>
          <w:color w:val="auto"/>
          <w:szCs w:val="22"/>
        </w:rPr>
        <w:t xml:space="preserve">zároveň sa zmena výzvy týka aj </w:t>
      </w:r>
      <w:proofErr w:type="spellStart"/>
      <w:r w:rsidRPr="003F3414">
        <w:rPr>
          <w:color w:val="auto"/>
          <w:szCs w:val="22"/>
          <w:lang w:eastAsia="cs-CZ"/>
        </w:rPr>
        <w:t>ŽoPr</w:t>
      </w:r>
      <w:proofErr w:type="spellEnd"/>
      <w:r w:rsidRPr="003F3414">
        <w:rPr>
          <w:color w:val="auto"/>
          <w:szCs w:val="22"/>
        </w:rPr>
        <w:t>, ktoré boli predložené pred vykonaním zmeny, ale pred oznámení o </w:t>
      </w:r>
      <w:proofErr w:type="spellStart"/>
      <w:r w:rsidRPr="003F3414">
        <w:rPr>
          <w:color w:val="auto"/>
          <w:szCs w:val="22"/>
          <w:lang w:eastAsia="cs-CZ"/>
        </w:rPr>
        <w:t>ŽoPr</w:t>
      </w:r>
      <w:proofErr w:type="spellEnd"/>
      <w:r w:rsidRPr="003F3414">
        <w:rPr>
          <w:color w:val="auto"/>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Cs w:val="22"/>
        </w:rPr>
      </w:pPr>
      <w:r w:rsidRPr="003F3414">
        <w:rPr>
          <w:color w:val="auto"/>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Cs w:val="22"/>
        </w:rPr>
        <w:t xml:space="preserve">záväzného právneho predpisu nedôjde k zmene vecnej podstaty podmienky poskytnutia príspevku. MAS </w:t>
      </w:r>
      <w:r w:rsidRPr="003F3414">
        <w:rPr>
          <w:color w:val="auto"/>
          <w:szCs w:val="22"/>
        </w:rPr>
        <w:t>v</w:t>
      </w:r>
      <w:r w:rsidR="00FF6C9B">
        <w:rPr>
          <w:color w:val="auto"/>
          <w:szCs w:val="22"/>
        </w:rPr>
        <w:t> </w:t>
      </w:r>
      <w:r w:rsidRPr="003F3414">
        <w:rPr>
          <w:color w:val="auto"/>
          <w:szCs w:val="22"/>
        </w:rPr>
        <w:t xml:space="preserve">takom prípade posudzuje </w:t>
      </w:r>
      <w:proofErr w:type="spellStart"/>
      <w:r w:rsidRPr="003F3414">
        <w:rPr>
          <w:color w:val="auto"/>
          <w:szCs w:val="22"/>
          <w:lang w:eastAsia="cs-CZ"/>
        </w:rPr>
        <w:t>ŽoPr</w:t>
      </w:r>
      <w:proofErr w:type="spellEnd"/>
      <w:r w:rsidRPr="003F3414">
        <w:rPr>
          <w:color w:val="auto"/>
          <w:szCs w:val="22"/>
        </w:rPr>
        <w:t xml:space="preserve"> podľa aktuálne platného právneho predpisu, rešpektujúc prechodné </w:t>
      </w:r>
      <w:r w:rsidRPr="003F3414">
        <w:rPr>
          <w:color w:val="auto"/>
          <w:spacing w:val="-2"/>
          <w:szCs w:val="22"/>
        </w:rPr>
        <w:t>ustanovenia vo vzťahu k jeho účinnosti. V prípade, ak legislatívne zmeny vyvolajú potrebu zmeny v podmienkach</w:t>
      </w:r>
      <w:r w:rsidRPr="003F3414">
        <w:rPr>
          <w:color w:val="auto"/>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Cs w:val="22"/>
        </w:rPr>
      </w:pPr>
      <w:r w:rsidRPr="003F3414">
        <w:rPr>
          <w:color w:val="auto"/>
          <w:szCs w:val="22"/>
        </w:rPr>
        <w:lastRenderedPageBreak/>
        <w:t>V prípade identifikácie chýb v písaní, v počtoch alebo iných zrejmých nesprávností (napr. vyplývajúce z</w:t>
      </w:r>
      <w:r>
        <w:rPr>
          <w:color w:val="auto"/>
          <w:szCs w:val="22"/>
        </w:rPr>
        <w:t> </w:t>
      </w:r>
      <w:r w:rsidRPr="003F3414">
        <w:rPr>
          <w:color w:val="auto"/>
          <w:szCs w:val="22"/>
        </w:rPr>
        <w:t xml:space="preserve">potreby úpravy technických náležitostí vybraných vzorových formulárov príloh </w:t>
      </w:r>
      <w:proofErr w:type="spellStart"/>
      <w:r w:rsidRPr="003F3414">
        <w:rPr>
          <w:color w:val="auto"/>
          <w:szCs w:val="22"/>
          <w:lang w:eastAsia="cs-CZ"/>
        </w:rPr>
        <w:t>ŽoP</w:t>
      </w:r>
      <w:r>
        <w:rPr>
          <w:color w:val="auto"/>
          <w:szCs w:val="22"/>
          <w:lang w:eastAsia="cs-CZ"/>
        </w:rPr>
        <w:t>r</w:t>
      </w:r>
      <w:proofErr w:type="spellEnd"/>
      <w:r w:rsidRPr="003F3414">
        <w:rPr>
          <w:color w:val="auto"/>
          <w:szCs w:val="22"/>
        </w:rPr>
        <w:t xml:space="preserve"> alebo iných častí výzvy alebo dokumentov týkajúcich sa výzvy) takéto zmeny nepredstavujú zmenu výzvy a</w:t>
      </w:r>
      <w:r>
        <w:rPr>
          <w:color w:val="auto"/>
          <w:szCs w:val="22"/>
        </w:rPr>
        <w:t> </w:t>
      </w:r>
      <w:r w:rsidRPr="003F3414">
        <w:rPr>
          <w:color w:val="auto"/>
          <w:szCs w:val="22"/>
        </w:rPr>
        <w:t>o</w:t>
      </w:r>
      <w:r>
        <w:rPr>
          <w:color w:val="auto"/>
          <w:szCs w:val="22"/>
        </w:rPr>
        <w:t> </w:t>
      </w:r>
      <w:r w:rsidRPr="003F3414">
        <w:rPr>
          <w:color w:val="auto"/>
          <w:szCs w:val="22"/>
        </w:rPr>
        <w:t>vykonaných opravách/úpravách MAS informuje žiadateľov zverejnením na svojom webovom sídle.</w:t>
      </w:r>
    </w:p>
    <w:p w14:paraId="09F23EDF" w14:textId="5451A717"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w:t>
      </w:r>
      <w:del w:id="385" w:author="Autor">
        <w:r w:rsidRPr="003F3414" w:rsidDel="003912CC">
          <w:rPr>
            <w:rFonts w:ascii="Arial" w:hAnsi="Arial" w:cs="Arial"/>
            <w:color w:val="000000"/>
            <w:sz w:val="20"/>
          </w:rPr>
          <w:delText xml:space="preserve">ak dôjde k podstatnej zmene podmienok poskytnutia príspevku, alebo </w:delText>
        </w:r>
      </w:del>
      <w:r w:rsidRPr="003F3414">
        <w:rPr>
          <w:rFonts w:ascii="Arial" w:hAnsi="Arial" w:cs="Arial"/>
          <w:color w:val="000000"/>
          <w:sz w:val="20"/>
        </w:rPr>
        <w:t xml:space="preserve">ak z objektívnych dôvodov nie je možné schváliť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w:t>
      </w:r>
      <w:proofErr w:type="spellStart"/>
      <w:r w:rsidRPr="003F3414">
        <w:rPr>
          <w:rFonts w:ascii="Arial" w:hAnsi="Arial" w:cs="Arial"/>
          <w:color w:val="000000"/>
          <w:sz w:val="20"/>
        </w:rPr>
        <w:t>ŽoPr</w:t>
      </w:r>
      <w:proofErr w:type="spellEnd"/>
      <w:r w:rsidRPr="003F3414">
        <w:rPr>
          <w:rFonts w:ascii="Arial" w:hAnsi="Arial" w:cs="Arial"/>
          <w:color w:val="000000"/>
          <w:sz w:val="20"/>
        </w:rPr>
        <w:t xml:space="preserve"> predložené do dátumu zrušenia výzvy, pri ktorých MAS neukončia schvaľovanie, vráti všetkým žiadateľom alebo o všetkých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3A5D92">
        <w:tc>
          <w:tcPr>
            <w:tcW w:w="9668"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6CC83DDB"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14" w:history="1">
        <w:r w:rsidR="00EC2F2F" w:rsidRPr="00B461D9">
          <w:rPr>
            <w:rStyle w:val="Hypertextovprepojenie"/>
            <w:rFonts w:cs="Arial"/>
            <w:spacing w:val="-3"/>
            <w:sz w:val="20"/>
            <w:szCs w:val="20"/>
          </w:rPr>
          <w:t>https://mas-btmmb.webnode.sk/vyzvy/</w:t>
        </w:r>
      </w:hyperlink>
      <w:r w:rsidRPr="003F3414">
        <w:rPr>
          <w:rFonts w:ascii="Arial" w:hAnsi="Arial" w:cs="Arial"/>
          <w:spacing w:val="-3"/>
          <w:sz w:val="20"/>
          <w:szCs w:val="20"/>
        </w:rPr>
        <w:t>, 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44E62EEE"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EC2F2F">
        <w:rPr>
          <w:rFonts w:ascii="Arial" w:hAnsi="Arial" w:cs="Arial"/>
          <w:spacing w:val="-3"/>
          <w:sz w:val="20"/>
          <w:szCs w:val="20"/>
        </w:rPr>
        <w:t xml:space="preserve"> </w:t>
      </w:r>
      <w:hyperlink r:id="rId15" w:history="1">
        <w:r w:rsidR="00EC2F2F">
          <w:rPr>
            <w:rStyle w:val="Hypertextovprepojenie"/>
            <w:rFonts w:cs="Arial"/>
            <w:color w:val="755D43"/>
            <w:sz w:val="20"/>
            <w:szCs w:val="20"/>
            <w:shd w:val="clear" w:color="auto" w:fill="FFFFFF"/>
          </w:rPr>
          <w:t>zo.btmmb@gmail.com</w:t>
        </w:r>
      </w:hyperlink>
      <w:r w:rsidRPr="003F3414">
        <w:rPr>
          <w:rFonts w:ascii="Arial" w:hAnsi="Arial" w:cs="Arial"/>
          <w:spacing w:val="-3"/>
          <w:sz w:val="20"/>
          <w:szCs w:val="20"/>
        </w:rPr>
        <w:t xml:space="preserve">  </w:t>
      </w:r>
    </w:p>
    <w:p w14:paraId="1C5D0239" w14:textId="4E18D2BC"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w:t>
      </w:r>
      <w:r w:rsidR="004A16E0">
        <w:rPr>
          <w:rFonts w:ascii="Arial" w:hAnsi="Arial" w:cs="Arial"/>
          <w:spacing w:val="-3"/>
          <w:sz w:val="20"/>
          <w:szCs w:val="20"/>
        </w:rPr>
        <w:t> </w:t>
      </w:r>
      <w:r w:rsidRPr="003F3414">
        <w:rPr>
          <w:rFonts w:ascii="Arial" w:hAnsi="Arial" w:cs="Arial"/>
          <w:spacing w:val="-3"/>
          <w:sz w:val="20"/>
          <w:szCs w:val="20"/>
        </w:rPr>
        <w:t>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MAS neposkytuje v procese schvaľovania o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žiadateľom žiadne informácie o priebehu schvaľovania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3A5D92">
        <w:tc>
          <w:tcPr>
            <w:tcW w:w="9639" w:type="dxa"/>
            <w:shd w:val="clear" w:color="auto" w:fill="FFFFCC"/>
          </w:tcPr>
          <w:p w14:paraId="07464BD4" w14:textId="77777777" w:rsidR="00997F82" w:rsidRPr="003F3414" w:rsidRDefault="00997F82" w:rsidP="00696061">
            <w:pPr>
              <w:pStyle w:val="Default"/>
              <w:spacing w:before="120" w:after="120"/>
              <w:jc w:val="both"/>
              <w:rPr>
                <w:b/>
                <w:szCs w:val="20"/>
              </w:rPr>
            </w:pPr>
            <w:r w:rsidRPr="003F3414">
              <w:rPr>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3A5D92">
        <w:tc>
          <w:tcPr>
            <w:tcW w:w="9639"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2959468C"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w:t>
      </w:r>
      <w:proofErr w:type="spellStart"/>
      <w:r w:rsidRPr="003F3414">
        <w:rPr>
          <w:rFonts w:ascii="Arial" w:hAnsi="Arial" w:cs="Arial"/>
          <w:bCs/>
          <w:iCs/>
          <w:sz w:val="20"/>
          <w:szCs w:val="19"/>
        </w:rPr>
        <w:t>ŽoPr</w:t>
      </w:r>
      <w:proofErr w:type="spellEnd"/>
      <w:r w:rsidRPr="003F3414">
        <w:rPr>
          <w:rFonts w:ascii="Arial" w:hAnsi="Arial" w:cs="Arial"/>
          <w:bCs/>
          <w:iCs/>
          <w:sz w:val="20"/>
          <w:szCs w:val="19"/>
        </w:rPr>
        <w:t xml:space="preserve">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proofErr w:type="spellStart"/>
      <w:r w:rsidR="002F3108">
        <w:rPr>
          <w:rFonts w:ascii="Arial" w:hAnsi="Arial" w:cs="Arial"/>
          <w:bCs/>
          <w:iCs/>
          <w:sz w:val="20"/>
          <w:szCs w:val="19"/>
        </w:rPr>
        <w:t>Ž</w:t>
      </w:r>
      <w:r>
        <w:rPr>
          <w:rFonts w:ascii="Arial" w:hAnsi="Arial" w:cs="Arial"/>
          <w:bCs/>
          <w:iCs/>
          <w:sz w:val="20"/>
          <w:szCs w:val="19"/>
        </w:rPr>
        <w:t>oPr</w:t>
      </w:r>
      <w:proofErr w:type="spellEnd"/>
      <w:r w:rsidRPr="003F3414">
        <w:rPr>
          <w:rFonts w:ascii="Arial" w:hAnsi="Arial" w:cs="Arial"/>
          <w:bCs/>
          <w:iCs/>
          <w:sz w:val="20"/>
          <w:szCs w:val="19"/>
        </w:rPr>
        <w:t>),</w:t>
      </w:r>
    </w:p>
    <w:p w14:paraId="7CC6A5F4" w14:textId="682608B8"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w:t>
      </w:r>
      <w:ins w:id="386" w:author="Autor">
        <w:r w:rsidR="003912CC">
          <w:rPr>
            <w:rFonts w:ascii="Arial" w:hAnsi="Arial" w:cs="Arial"/>
            <w:bCs/>
            <w:iCs/>
            <w:sz w:val="20"/>
            <w:szCs w:val="19"/>
          </w:rPr>
          <w:t>ej</w:t>
        </w:r>
      </w:ins>
      <w:del w:id="387" w:author="Autor">
        <w:r w:rsidRPr="003F3414" w:rsidDel="003912CC">
          <w:rPr>
            <w:rFonts w:ascii="Arial" w:hAnsi="Arial" w:cs="Arial"/>
            <w:bCs/>
            <w:iCs/>
            <w:sz w:val="20"/>
            <w:szCs w:val="19"/>
          </w:rPr>
          <w:delText>ých</w:delText>
        </w:r>
      </w:del>
      <w:r w:rsidRPr="003F3414">
        <w:rPr>
          <w:rFonts w:ascii="Arial" w:hAnsi="Arial" w:cs="Arial"/>
          <w:bCs/>
          <w:iCs/>
          <w:sz w:val="20"/>
          <w:szCs w:val="19"/>
        </w:rPr>
        <w:t xml:space="preserve"> aktiv</w:t>
      </w:r>
      <w:del w:id="388" w:author="Autor">
        <w:r w:rsidRPr="003F3414" w:rsidDel="003912CC">
          <w:rPr>
            <w:rFonts w:ascii="Arial" w:hAnsi="Arial" w:cs="Arial"/>
            <w:bCs/>
            <w:iCs/>
            <w:sz w:val="20"/>
            <w:szCs w:val="19"/>
          </w:rPr>
          <w:delText>í</w:delText>
        </w:r>
      </w:del>
      <w:ins w:id="389" w:author="Autor">
        <w:r w:rsidR="003912CC">
          <w:rPr>
            <w:rFonts w:ascii="Arial" w:hAnsi="Arial" w:cs="Arial"/>
            <w:bCs/>
            <w:iCs/>
            <w:sz w:val="20"/>
            <w:szCs w:val="19"/>
          </w:rPr>
          <w:t>i</w:t>
        </w:r>
      </w:ins>
      <w:r w:rsidRPr="003F3414">
        <w:rPr>
          <w:rFonts w:ascii="Arial" w:hAnsi="Arial" w:cs="Arial"/>
          <w:bCs/>
          <w:iCs/>
          <w:sz w:val="20"/>
          <w:szCs w:val="19"/>
        </w:rPr>
        <w:t>t</w:t>
      </w:r>
      <w:ins w:id="390" w:author="Autor">
        <w:r w:rsidR="003912CC">
          <w:rPr>
            <w:rFonts w:ascii="Arial" w:hAnsi="Arial" w:cs="Arial"/>
            <w:bCs/>
            <w:iCs/>
            <w:sz w:val="20"/>
            <w:szCs w:val="19"/>
          </w:rPr>
          <w:t>y</w:t>
        </w:r>
      </w:ins>
      <w:r w:rsidRPr="003F3414">
        <w:rPr>
          <w:rFonts w:ascii="Arial" w:hAnsi="Arial" w:cs="Arial"/>
          <w:bCs/>
          <w:iCs/>
          <w:sz w:val="20"/>
          <w:szCs w:val="19"/>
        </w:rPr>
        <w:t xml:space="preserve">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16"/>
      <w:headerReference w:type="first" r:id="rId17"/>
      <w:footerReference w:type="first" r:id="rId18"/>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D69C7" w14:textId="77777777" w:rsidR="001E19E3" w:rsidRDefault="001E19E3" w:rsidP="00997F82">
      <w:pPr>
        <w:spacing w:after="0" w:line="240" w:lineRule="auto"/>
      </w:pPr>
      <w:r>
        <w:separator/>
      </w:r>
    </w:p>
  </w:endnote>
  <w:endnote w:type="continuationSeparator" w:id="0">
    <w:p w14:paraId="302F8D57" w14:textId="77777777" w:rsidR="001E19E3" w:rsidRDefault="001E19E3"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6D3210FA" w:rsidR="002915C0" w:rsidRPr="000B630C" w:rsidRDefault="002915C0">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D55BBD">
          <w:rPr>
            <w:rFonts w:ascii="Arial" w:hAnsi="Arial" w:cs="Arial"/>
            <w:noProof/>
            <w:sz w:val="20"/>
            <w:szCs w:val="20"/>
          </w:rPr>
          <w:t>18</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2915C0" w:rsidRDefault="002915C0"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1F42E2EF"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2915C0" w:rsidRDefault="002915C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0EF99" w14:textId="77777777" w:rsidR="001E19E3" w:rsidRDefault="001E19E3" w:rsidP="00997F82">
      <w:pPr>
        <w:spacing w:after="0" w:line="240" w:lineRule="auto"/>
      </w:pPr>
      <w:r>
        <w:separator/>
      </w:r>
    </w:p>
  </w:footnote>
  <w:footnote w:type="continuationSeparator" w:id="0">
    <w:p w14:paraId="13ADEDCB" w14:textId="77777777" w:rsidR="001E19E3" w:rsidRDefault="001E19E3" w:rsidP="00997F82">
      <w:pPr>
        <w:spacing w:after="0" w:line="240" w:lineRule="auto"/>
      </w:pPr>
      <w:r>
        <w:continuationSeparator/>
      </w:r>
    </w:p>
  </w:footnote>
  <w:footnote w:id="1">
    <w:p w14:paraId="39E21627" w14:textId="2F4D7060" w:rsidR="002915C0" w:rsidRPr="00726901" w:rsidDel="00BB6E66" w:rsidRDefault="002915C0" w:rsidP="00726901">
      <w:pPr>
        <w:pStyle w:val="Textpoznmkypodiarou"/>
        <w:jc w:val="both"/>
        <w:rPr>
          <w:del w:id="155" w:author="Autor"/>
          <w:bCs/>
        </w:rPr>
      </w:pPr>
      <w:del w:id="156" w:author="Autor">
        <w:r w:rsidDel="00BB6E66">
          <w:rPr>
            <w:rStyle w:val="Odkaznapoznmkupodiarou"/>
          </w:rPr>
          <w:footnoteRef/>
        </w:r>
        <w:r w:rsidDel="00BB6E66">
          <w:delText xml:space="preserve"> </w:delText>
        </w:r>
        <w:r w:rsidRPr="00726901" w:rsidDel="00BB6E66">
          <w:rPr>
            <w:b/>
          </w:rPr>
          <w:delText xml:space="preserve">Ukončenie realizácie </w:delText>
        </w:r>
        <w:r w:rsidDel="00BB6E66">
          <w:rPr>
            <w:b/>
          </w:rPr>
          <w:delText xml:space="preserve">aktivity projektu </w:delText>
        </w:r>
        <w:r w:rsidRPr="00726901" w:rsidDel="00BB6E66">
          <w:delText xml:space="preserve">– predstavuje ukončenie tzv. fyzickej realizácie </w:delText>
        </w:r>
        <w:r w:rsidDel="00BB6E66">
          <w:delText>p</w:delText>
        </w:r>
        <w:r w:rsidRPr="00726901" w:rsidDel="00BB6E66">
          <w:delText xml:space="preserve">rojektu. Realizácia aktivít </w:delText>
        </w:r>
        <w:r w:rsidDel="00BB6E66">
          <w:delText>p</w:delText>
        </w:r>
        <w:r w:rsidRPr="00726901" w:rsidDel="00BB6E66">
          <w:delText>rojektu sa považuje za ukončenú v kalendárny deň, kedy Užívateľ kumulatívne splní nižšie uvedené podmienky:</w:delText>
        </w:r>
      </w:del>
    </w:p>
    <w:p w14:paraId="3178B148" w14:textId="722A6620" w:rsidR="002915C0" w:rsidRPr="00726901" w:rsidDel="00BB6E66" w:rsidRDefault="002915C0" w:rsidP="00726901">
      <w:pPr>
        <w:pStyle w:val="Textpoznmkypodiarou"/>
        <w:numPr>
          <w:ilvl w:val="0"/>
          <w:numId w:val="68"/>
        </w:numPr>
        <w:jc w:val="both"/>
        <w:rPr>
          <w:del w:id="157" w:author="Autor"/>
        </w:rPr>
      </w:pPr>
      <w:del w:id="158" w:author="Autor">
        <w:r w:rsidDel="00BB6E66">
          <w:delText>f</w:delText>
        </w:r>
        <w:r w:rsidRPr="00726901" w:rsidDel="00BB6E66">
          <w:delText>yzicky sa zrealizovali všetky Aktivity Projektu,</w:delText>
        </w:r>
      </w:del>
    </w:p>
    <w:p w14:paraId="5AC6E6E7" w14:textId="3186AE87" w:rsidR="002915C0" w:rsidDel="00BB6E66" w:rsidRDefault="002915C0" w:rsidP="00726901">
      <w:pPr>
        <w:pStyle w:val="Textpoznmkypodiarou"/>
        <w:numPr>
          <w:ilvl w:val="0"/>
          <w:numId w:val="68"/>
        </w:numPr>
        <w:jc w:val="both"/>
        <w:rPr>
          <w:del w:id="159" w:author="Autor"/>
        </w:rPr>
      </w:pPr>
      <w:del w:id="160" w:author="Autor">
        <w:r w:rsidDel="00BB6E66">
          <w:delText>p</w:delText>
        </w:r>
        <w:r w:rsidRPr="00726901" w:rsidDel="00BB6E66">
          <w:delText>redmet Projektu bol riadne dodaný Užívateľovi, Užívateľ ho prevzal a ak to vyplýva z charakteru plnenia je prevádzkyschopný, resp. sa sfunkčnil a/alebo aplikoval tak, ako sa to predpokladalo v Schválenej žiadosti o príspevok.</w:delText>
        </w:r>
      </w:del>
    </w:p>
  </w:footnote>
  <w:footnote w:id="2">
    <w:p w14:paraId="40484947" w14:textId="14D8CE7B" w:rsidR="002915C0" w:rsidRDefault="002915C0" w:rsidP="00792772">
      <w:pPr>
        <w:pStyle w:val="Textpoznmkypodiarou"/>
        <w:tabs>
          <w:tab w:val="left" w:pos="284"/>
        </w:tabs>
        <w:ind w:left="284" w:hanging="284"/>
      </w:pPr>
      <w:r>
        <w:rPr>
          <w:rStyle w:val="Odkaznapoznmkupodiarou"/>
        </w:rPr>
        <w:footnoteRef/>
      </w:r>
      <w:r>
        <w:tab/>
      </w:r>
      <w:proofErr w:type="spellStart"/>
      <w:r w:rsidRPr="0044680B">
        <w:rPr>
          <w:rFonts w:ascii="Arial" w:hAnsi="Arial" w:cs="Arial"/>
          <w:sz w:val="16"/>
          <w:szCs w:val="16"/>
        </w:rPr>
        <w:t>Value</w:t>
      </w:r>
      <w:proofErr w:type="spellEnd"/>
      <w:r w:rsidRPr="0044680B">
        <w:rPr>
          <w:rFonts w:ascii="Arial" w:hAnsi="Arial" w:cs="Arial"/>
          <w:sz w:val="16"/>
          <w:szCs w:val="16"/>
        </w:rPr>
        <w:t xml:space="preserve"> </w:t>
      </w:r>
      <w:proofErr w:type="spellStart"/>
      <w:r w:rsidRPr="0044680B">
        <w:rPr>
          <w:rFonts w:ascii="Arial" w:hAnsi="Arial" w:cs="Arial"/>
          <w:sz w:val="16"/>
          <w:szCs w:val="16"/>
        </w:rPr>
        <w:t>for</w:t>
      </w:r>
      <w:proofErr w:type="spellEnd"/>
      <w:r w:rsidRPr="0044680B">
        <w:rPr>
          <w:rFonts w:ascii="Arial" w:hAnsi="Arial" w:cs="Arial"/>
          <w:sz w:val="16"/>
          <w:szCs w:val="16"/>
        </w:rPr>
        <w:t xml:space="preserve"> </w:t>
      </w:r>
      <w:proofErr w:type="spellStart"/>
      <w:r w:rsidRPr="0044680B">
        <w:rPr>
          <w:rFonts w:ascii="Arial" w:hAnsi="Arial" w:cs="Arial"/>
          <w:sz w:val="16"/>
          <w:szCs w:val="16"/>
        </w:rPr>
        <w:t>money</w:t>
      </w:r>
      <w:proofErr w:type="spellEnd"/>
      <w:r w:rsidRPr="0044680B">
        <w:rPr>
          <w:rFonts w:ascii="Arial" w:hAnsi="Arial" w:cs="Arial"/>
          <w:sz w:val="16"/>
          <w:szCs w:val="16"/>
        </w:rPr>
        <w:t xml:space="preserve"> predstavuje výšku príspevku v EUR na (dosiahnutú, vytvorenú) jednotku merateľného ukazovateľa hlavnej aktivity </w:t>
      </w:r>
      <w:r w:rsidRPr="00792772">
        <w:rPr>
          <w:rFonts w:ascii="Arial" w:hAnsi="Arial" w:cs="Arial"/>
          <w:sz w:val="16"/>
          <w:szCs w:val="16"/>
        </w:rPr>
        <w:t>projektu (</w:t>
      </w:r>
      <w:r w:rsidRPr="00792772">
        <w:rPr>
          <w:rFonts w:ascii="Arial" w:hAnsi="Arial" w:cs="Arial"/>
          <w:i/>
          <w:sz w:val="16"/>
          <w:szCs w:val="16"/>
        </w:rPr>
        <w:t>D205 Zvýšená kapacita podporenej školskej infraštruktúry materských škôl.</w:t>
      </w:r>
      <w:r w:rsidRPr="00792772">
        <w:rPr>
          <w:rFonts w:ascii="Arial" w:hAnsi="Arial" w:cs="Arial"/>
          <w:sz w:val="16"/>
          <w:szCs w:val="16"/>
        </w:rPr>
        <w:t>)</w:t>
      </w:r>
    </w:p>
  </w:footnote>
  <w:footnote w:id="3">
    <w:p w14:paraId="75372597" w14:textId="58F7A4E1" w:rsidR="002915C0" w:rsidRPr="003F3414" w:rsidRDefault="002915C0"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35996A99" w:rsidR="002915C0" w:rsidRPr="001F013A" w:rsidRDefault="002915C0" w:rsidP="00DD3EE2">
    <w:pPr>
      <w:pStyle w:val="Hlavika"/>
      <w:rPr>
        <w:rFonts w:ascii="Arial Narrow" w:hAnsi="Arial Narrow"/>
        <w:sz w:val="20"/>
      </w:rPr>
    </w:pPr>
    <w:r>
      <w:rPr>
        <w:noProof/>
      </w:rPr>
      <w:drawing>
        <wp:anchor distT="0" distB="0" distL="114300" distR="114300" simplePos="0" relativeHeight="251667456" behindDoc="1" locked="0" layoutInCell="1" allowOverlap="1" wp14:anchorId="599B3FC1" wp14:editId="771C5877">
          <wp:simplePos x="0" y="0"/>
          <wp:positionH relativeFrom="column">
            <wp:posOffset>285750</wp:posOffset>
          </wp:positionH>
          <wp:positionV relativeFrom="paragraph">
            <wp:posOffset>-147320</wp:posOffset>
          </wp:positionV>
          <wp:extent cx="533400" cy="532293"/>
          <wp:effectExtent l="0" t="0" r="0" b="127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ok 3"/>
                  <pic:cNvPicPr/>
                </pic:nvPicPr>
                <pic:blipFill>
                  <a:blip r:embed="rId1">
                    <a:extLst>
                      <a:ext uri="{28A0092B-C50C-407E-A947-70E740481C1C}">
                        <a14:useLocalDpi xmlns:a14="http://schemas.microsoft.com/office/drawing/2010/main" val="0"/>
                      </a:ext>
                    </a:extLst>
                  </a:blip>
                  <a:stretch>
                    <a:fillRect/>
                  </a:stretch>
                </pic:blipFill>
                <pic:spPr>
                  <a:xfrm>
                    <a:off x="0" y="0"/>
                    <a:ext cx="533400" cy="532293"/>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1" locked="0" layoutInCell="1" allowOverlap="1" wp14:anchorId="7A07539D" wp14:editId="7578862E">
          <wp:simplePos x="0" y="0"/>
          <wp:positionH relativeFrom="column">
            <wp:posOffset>2468245</wp:posOffset>
          </wp:positionH>
          <wp:positionV relativeFrom="paragraph">
            <wp:posOffset>-76835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12571A62">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4AAE4C0E" wp14:editId="7B87DE3B">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5C3CCB91" w:rsidR="002915C0" w:rsidRDefault="002915C0" w:rsidP="00DD3EE2">
    <w:pPr>
      <w:pStyle w:val="Hlavika"/>
    </w:pPr>
  </w:p>
  <w:p w14:paraId="25C2BAF4" w14:textId="116F9CC5" w:rsidR="002915C0" w:rsidRPr="00FC401E" w:rsidRDefault="002915C0"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36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A9D1189"/>
    <w:multiLevelType w:val="hybridMultilevel"/>
    <w:tmpl w:val="AFF86956"/>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24"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5"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8"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9"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30" w15:restartNumberingAfterBreak="0">
    <w:nsid w:val="353C0D11"/>
    <w:multiLevelType w:val="hybridMultilevel"/>
    <w:tmpl w:val="019E687E"/>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31"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4"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7"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9"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0"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5"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7"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0"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2"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7"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9"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0"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727F318B"/>
    <w:multiLevelType w:val="hybridMultilevel"/>
    <w:tmpl w:val="753041D8"/>
    <w:lvl w:ilvl="0" w:tplc="557A8BBC">
      <w:start w:val="1"/>
      <w:numFmt w:val="lowerLetter"/>
      <w:lvlText w:val="%1)"/>
      <w:lvlJc w:val="left"/>
      <w:pPr>
        <w:ind w:left="770" w:hanging="360"/>
      </w:pPr>
      <w:rPr>
        <w:rFonts w:ascii="Arial" w:hAnsi="Arial" w:cs="Arial" w:hint="default"/>
        <w:sz w:val="16"/>
        <w:szCs w:val="16"/>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62"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3"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4"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7" w15:restartNumberingAfterBreak="0">
    <w:nsid w:val="7FA074DD"/>
    <w:multiLevelType w:val="hybridMultilevel"/>
    <w:tmpl w:val="42DAFE88"/>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7"/>
  </w:num>
  <w:num w:numId="2">
    <w:abstractNumId w:val="59"/>
  </w:num>
  <w:num w:numId="3">
    <w:abstractNumId w:val="26"/>
  </w:num>
  <w:num w:numId="4">
    <w:abstractNumId w:val="35"/>
  </w:num>
  <w:num w:numId="5">
    <w:abstractNumId w:val="67"/>
  </w:num>
  <w:num w:numId="6">
    <w:abstractNumId w:val="0"/>
  </w:num>
  <w:num w:numId="7">
    <w:abstractNumId w:val="15"/>
  </w:num>
  <w:num w:numId="8">
    <w:abstractNumId w:val="55"/>
  </w:num>
  <w:num w:numId="9">
    <w:abstractNumId w:val="19"/>
  </w:num>
  <w:num w:numId="10">
    <w:abstractNumId w:val="5"/>
  </w:num>
  <w:num w:numId="11">
    <w:abstractNumId w:val="22"/>
  </w:num>
  <w:num w:numId="12">
    <w:abstractNumId w:val="24"/>
  </w:num>
  <w:num w:numId="13">
    <w:abstractNumId w:val="6"/>
  </w:num>
  <w:num w:numId="14">
    <w:abstractNumId w:val="10"/>
  </w:num>
  <w:num w:numId="15">
    <w:abstractNumId w:val="56"/>
  </w:num>
  <w:num w:numId="16">
    <w:abstractNumId w:val="1"/>
  </w:num>
  <w:num w:numId="17">
    <w:abstractNumId w:val="63"/>
  </w:num>
  <w:num w:numId="18">
    <w:abstractNumId w:val="27"/>
  </w:num>
  <w:num w:numId="19">
    <w:abstractNumId w:val="44"/>
  </w:num>
  <w:num w:numId="20">
    <w:abstractNumId w:val="57"/>
  </w:num>
  <w:num w:numId="21">
    <w:abstractNumId w:val="51"/>
  </w:num>
  <w:num w:numId="22">
    <w:abstractNumId w:val="45"/>
  </w:num>
  <w:num w:numId="23">
    <w:abstractNumId w:val="7"/>
  </w:num>
  <w:num w:numId="24">
    <w:abstractNumId w:val="38"/>
  </w:num>
  <w:num w:numId="25">
    <w:abstractNumId w:val="46"/>
  </w:num>
  <w:num w:numId="26">
    <w:abstractNumId w:val="48"/>
  </w:num>
  <w:num w:numId="27">
    <w:abstractNumId w:val="66"/>
  </w:num>
  <w:num w:numId="28">
    <w:abstractNumId w:val="18"/>
  </w:num>
  <w:num w:numId="29">
    <w:abstractNumId w:val="14"/>
  </w:num>
  <w:num w:numId="30">
    <w:abstractNumId w:val="34"/>
  </w:num>
  <w:num w:numId="31">
    <w:abstractNumId w:val="8"/>
  </w:num>
  <w:num w:numId="32">
    <w:abstractNumId w:val="11"/>
  </w:num>
  <w:num w:numId="33">
    <w:abstractNumId w:val="20"/>
  </w:num>
  <w:num w:numId="34">
    <w:abstractNumId w:val="4"/>
  </w:num>
  <w:num w:numId="35">
    <w:abstractNumId w:val="53"/>
  </w:num>
  <w:num w:numId="36">
    <w:abstractNumId w:val="54"/>
  </w:num>
  <w:num w:numId="37">
    <w:abstractNumId w:val="60"/>
  </w:num>
  <w:num w:numId="38">
    <w:abstractNumId w:val="50"/>
  </w:num>
  <w:num w:numId="39">
    <w:abstractNumId w:val="41"/>
  </w:num>
  <w:num w:numId="40">
    <w:abstractNumId w:val="42"/>
  </w:num>
  <w:num w:numId="41">
    <w:abstractNumId w:val="2"/>
  </w:num>
  <w:num w:numId="42">
    <w:abstractNumId w:val="17"/>
  </w:num>
  <w:num w:numId="43">
    <w:abstractNumId w:val="29"/>
  </w:num>
  <w:num w:numId="44">
    <w:abstractNumId w:val="52"/>
  </w:num>
  <w:num w:numId="45">
    <w:abstractNumId w:val="36"/>
  </w:num>
  <w:num w:numId="46">
    <w:abstractNumId w:val="49"/>
  </w:num>
  <w:num w:numId="47">
    <w:abstractNumId w:val="40"/>
  </w:num>
  <w:num w:numId="48">
    <w:abstractNumId w:val="43"/>
  </w:num>
  <w:num w:numId="49">
    <w:abstractNumId w:val="21"/>
  </w:num>
  <w:num w:numId="50">
    <w:abstractNumId w:val="62"/>
  </w:num>
  <w:num w:numId="51">
    <w:abstractNumId w:val="61"/>
  </w:num>
  <w:num w:numId="52">
    <w:abstractNumId w:val="37"/>
  </w:num>
  <w:num w:numId="53">
    <w:abstractNumId w:val="31"/>
  </w:num>
  <w:num w:numId="54">
    <w:abstractNumId w:val="3"/>
  </w:num>
  <w:num w:numId="55">
    <w:abstractNumId w:val="16"/>
  </w:num>
  <w:num w:numId="56">
    <w:abstractNumId w:val="9"/>
  </w:num>
  <w:num w:numId="57">
    <w:abstractNumId w:val="33"/>
  </w:num>
  <w:num w:numId="58">
    <w:abstractNumId w:val="58"/>
  </w:num>
  <w:num w:numId="59">
    <w:abstractNumId w:val="39"/>
  </w:num>
  <w:num w:numId="60">
    <w:abstractNumId w:val="25"/>
  </w:num>
  <w:num w:numId="61">
    <w:abstractNumId w:val="32"/>
  </w:num>
  <w:num w:numId="62">
    <w:abstractNumId w:val="13"/>
  </w:num>
  <w:num w:numId="63">
    <w:abstractNumId w:val="65"/>
  </w:num>
  <w:num w:numId="64">
    <w:abstractNumId w:val="12"/>
  </w:num>
  <w:num w:numId="65">
    <w:abstractNumId w:val="30"/>
  </w:num>
  <w:num w:numId="66">
    <w:abstractNumId w:val="23"/>
  </w:num>
  <w:num w:numId="67">
    <w:abstractNumId w:val="28"/>
  </w:num>
  <w:num w:numId="68">
    <w:abstractNumId w:val="6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012BD"/>
    <w:rsid w:val="00016DEA"/>
    <w:rsid w:val="00020AEB"/>
    <w:rsid w:val="00033565"/>
    <w:rsid w:val="0005684E"/>
    <w:rsid w:val="000569D6"/>
    <w:rsid w:val="00065CC5"/>
    <w:rsid w:val="00066F24"/>
    <w:rsid w:val="00073702"/>
    <w:rsid w:val="0007610E"/>
    <w:rsid w:val="00081FA8"/>
    <w:rsid w:val="0008289A"/>
    <w:rsid w:val="000856E1"/>
    <w:rsid w:val="000907B7"/>
    <w:rsid w:val="000A1C65"/>
    <w:rsid w:val="000A52FB"/>
    <w:rsid w:val="000A64EF"/>
    <w:rsid w:val="000B19BE"/>
    <w:rsid w:val="000C25C2"/>
    <w:rsid w:val="000C367D"/>
    <w:rsid w:val="000C70A1"/>
    <w:rsid w:val="000D455B"/>
    <w:rsid w:val="000E1177"/>
    <w:rsid w:val="000E6FF9"/>
    <w:rsid w:val="000F221D"/>
    <w:rsid w:val="000F55AF"/>
    <w:rsid w:val="00111EE5"/>
    <w:rsid w:val="00116361"/>
    <w:rsid w:val="00117483"/>
    <w:rsid w:val="00156B34"/>
    <w:rsid w:val="00156C68"/>
    <w:rsid w:val="001651C7"/>
    <w:rsid w:val="00175444"/>
    <w:rsid w:val="00175E83"/>
    <w:rsid w:val="00182C4F"/>
    <w:rsid w:val="00182D10"/>
    <w:rsid w:val="00183589"/>
    <w:rsid w:val="001862A8"/>
    <w:rsid w:val="001871DC"/>
    <w:rsid w:val="001931A7"/>
    <w:rsid w:val="001A3BF1"/>
    <w:rsid w:val="001A7A3A"/>
    <w:rsid w:val="001B1D3F"/>
    <w:rsid w:val="001B7788"/>
    <w:rsid w:val="001C2252"/>
    <w:rsid w:val="001C32D3"/>
    <w:rsid w:val="001C383A"/>
    <w:rsid w:val="001C7C64"/>
    <w:rsid w:val="001D1A82"/>
    <w:rsid w:val="001D2251"/>
    <w:rsid w:val="001D5273"/>
    <w:rsid w:val="001E19E3"/>
    <w:rsid w:val="001E483A"/>
    <w:rsid w:val="001E7F00"/>
    <w:rsid w:val="001F4CCC"/>
    <w:rsid w:val="001F75B6"/>
    <w:rsid w:val="00200A91"/>
    <w:rsid w:val="00207E22"/>
    <w:rsid w:val="0021172D"/>
    <w:rsid w:val="00227859"/>
    <w:rsid w:val="002319F5"/>
    <w:rsid w:val="00236E5C"/>
    <w:rsid w:val="002450DB"/>
    <w:rsid w:val="00253953"/>
    <w:rsid w:val="00257130"/>
    <w:rsid w:val="0026298B"/>
    <w:rsid w:val="002644F7"/>
    <w:rsid w:val="00273053"/>
    <w:rsid w:val="00274674"/>
    <w:rsid w:val="00283BA3"/>
    <w:rsid w:val="00286133"/>
    <w:rsid w:val="002915C0"/>
    <w:rsid w:val="002C0F04"/>
    <w:rsid w:val="002C179C"/>
    <w:rsid w:val="002D1949"/>
    <w:rsid w:val="002E1ED1"/>
    <w:rsid w:val="002F3108"/>
    <w:rsid w:val="002F5D83"/>
    <w:rsid w:val="002F6656"/>
    <w:rsid w:val="00300E84"/>
    <w:rsid w:val="00305762"/>
    <w:rsid w:val="00307BB8"/>
    <w:rsid w:val="00310133"/>
    <w:rsid w:val="003154B9"/>
    <w:rsid w:val="00316374"/>
    <w:rsid w:val="003236C2"/>
    <w:rsid w:val="00325FC2"/>
    <w:rsid w:val="00330781"/>
    <w:rsid w:val="003357FD"/>
    <w:rsid w:val="003426E3"/>
    <w:rsid w:val="003531B1"/>
    <w:rsid w:val="0036248B"/>
    <w:rsid w:val="00374B3F"/>
    <w:rsid w:val="00375F69"/>
    <w:rsid w:val="00377989"/>
    <w:rsid w:val="003814F9"/>
    <w:rsid w:val="003912CC"/>
    <w:rsid w:val="00392626"/>
    <w:rsid w:val="003A4993"/>
    <w:rsid w:val="003A5D92"/>
    <w:rsid w:val="003B05C3"/>
    <w:rsid w:val="003B171B"/>
    <w:rsid w:val="003B4A66"/>
    <w:rsid w:val="003B7566"/>
    <w:rsid w:val="003C1560"/>
    <w:rsid w:val="003D39D0"/>
    <w:rsid w:val="003D746C"/>
    <w:rsid w:val="003E1496"/>
    <w:rsid w:val="003E6697"/>
    <w:rsid w:val="003E6F8F"/>
    <w:rsid w:val="003F0011"/>
    <w:rsid w:val="003F1701"/>
    <w:rsid w:val="003F6D35"/>
    <w:rsid w:val="004218C4"/>
    <w:rsid w:val="00421F08"/>
    <w:rsid w:val="004324AB"/>
    <w:rsid w:val="0044013E"/>
    <w:rsid w:val="00443977"/>
    <w:rsid w:val="004461E5"/>
    <w:rsid w:val="004530CF"/>
    <w:rsid w:val="00463F92"/>
    <w:rsid w:val="00465C96"/>
    <w:rsid w:val="00481344"/>
    <w:rsid w:val="0048669C"/>
    <w:rsid w:val="004A16E0"/>
    <w:rsid w:val="004A2FB5"/>
    <w:rsid w:val="004A7113"/>
    <w:rsid w:val="004B0B69"/>
    <w:rsid w:val="004B35A5"/>
    <w:rsid w:val="004B5CAD"/>
    <w:rsid w:val="004B6729"/>
    <w:rsid w:val="004C09DA"/>
    <w:rsid w:val="004C4FA0"/>
    <w:rsid w:val="004D750A"/>
    <w:rsid w:val="004D7D41"/>
    <w:rsid w:val="004E1022"/>
    <w:rsid w:val="004E1623"/>
    <w:rsid w:val="004E7718"/>
    <w:rsid w:val="004F2597"/>
    <w:rsid w:val="004F2ED1"/>
    <w:rsid w:val="004F7821"/>
    <w:rsid w:val="00506D83"/>
    <w:rsid w:val="00512D03"/>
    <w:rsid w:val="00515B27"/>
    <w:rsid w:val="00531A13"/>
    <w:rsid w:val="00531ECE"/>
    <w:rsid w:val="00535638"/>
    <w:rsid w:val="00536139"/>
    <w:rsid w:val="0053630A"/>
    <w:rsid w:val="00541A54"/>
    <w:rsid w:val="00543C90"/>
    <w:rsid w:val="005541EF"/>
    <w:rsid w:val="00556E68"/>
    <w:rsid w:val="005609FD"/>
    <w:rsid w:val="0056357B"/>
    <w:rsid w:val="005723CC"/>
    <w:rsid w:val="00573362"/>
    <w:rsid w:val="005760CC"/>
    <w:rsid w:val="00580427"/>
    <w:rsid w:val="00595B92"/>
    <w:rsid w:val="00597A23"/>
    <w:rsid w:val="005B2B01"/>
    <w:rsid w:val="005B3A2C"/>
    <w:rsid w:val="005C3D29"/>
    <w:rsid w:val="005C7DBB"/>
    <w:rsid w:val="005D4668"/>
    <w:rsid w:val="005E7202"/>
    <w:rsid w:val="005F0F78"/>
    <w:rsid w:val="0063182B"/>
    <w:rsid w:val="006359C9"/>
    <w:rsid w:val="00643184"/>
    <w:rsid w:val="0064727E"/>
    <w:rsid w:val="00652E38"/>
    <w:rsid w:val="00661A23"/>
    <w:rsid w:val="006659AB"/>
    <w:rsid w:val="00671CC6"/>
    <w:rsid w:val="0068722F"/>
    <w:rsid w:val="00687273"/>
    <w:rsid w:val="00693C31"/>
    <w:rsid w:val="006941AD"/>
    <w:rsid w:val="00696061"/>
    <w:rsid w:val="006A048B"/>
    <w:rsid w:val="006A27D3"/>
    <w:rsid w:val="006A2B96"/>
    <w:rsid w:val="006A6259"/>
    <w:rsid w:val="006A62C0"/>
    <w:rsid w:val="006C54ED"/>
    <w:rsid w:val="006C7DF6"/>
    <w:rsid w:val="006D0AAF"/>
    <w:rsid w:val="006D29F3"/>
    <w:rsid w:val="006D2C8B"/>
    <w:rsid w:val="006E6056"/>
    <w:rsid w:val="006F333C"/>
    <w:rsid w:val="006F5281"/>
    <w:rsid w:val="00701A7A"/>
    <w:rsid w:val="00715270"/>
    <w:rsid w:val="00715D4A"/>
    <w:rsid w:val="00726901"/>
    <w:rsid w:val="00732429"/>
    <w:rsid w:val="00732918"/>
    <w:rsid w:val="00733FAA"/>
    <w:rsid w:val="007373E1"/>
    <w:rsid w:val="007418F9"/>
    <w:rsid w:val="007453AB"/>
    <w:rsid w:val="00754D3C"/>
    <w:rsid w:val="00762195"/>
    <w:rsid w:val="0076403B"/>
    <w:rsid w:val="007710D0"/>
    <w:rsid w:val="00774C45"/>
    <w:rsid w:val="00780106"/>
    <w:rsid w:val="00780F81"/>
    <w:rsid w:val="00792772"/>
    <w:rsid w:val="00793F1C"/>
    <w:rsid w:val="0079571E"/>
    <w:rsid w:val="007A0A8D"/>
    <w:rsid w:val="007B5B99"/>
    <w:rsid w:val="007D1C36"/>
    <w:rsid w:val="007D1F0F"/>
    <w:rsid w:val="007D58CE"/>
    <w:rsid w:val="007E0409"/>
    <w:rsid w:val="007E5629"/>
    <w:rsid w:val="007F0518"/>
    <w:rsid w:val="0080104A"/>
    <w:rsid w:val="008014D4"/>
    <w:rsid w:val="00802379"/>
    <w:rsid w:val="00803FFD"/>
    <w:rsid w:val="008215FF"/>
    <w:rsid w:val="00823509"/>
    <w:rsid w:val="00825667"/>
    <w:rsid w:val="0083548F"/>
    <w:rsid w:val="00843399"/>
    <w:rsid w:val="00843C6F"/>
    <w:rsid w:val="00850A43"/>
    <w:rsid w:val="00857902"/>
    <w:rsid w:val="00860B57"/>
    <w:rsid w:val="008644F8"/>
    <w:rsid w:val="008657E3"/>
    <w:rsid w:val="00875F76"/>
    <w:rsid w:val="00876F6A"/>
    <w:rsid w:val="00882C9E"/>
    <w:rsid w:val="00890C26"/>
    <w:rsid w:val="008E078C"/>
    <w:rsid w:val="008E4E7C"/>
    <w:rsid w:val="008E67F4"/>
    <w:rsid w:val="008E74D0"/>
    <w:rsid w:val="008F0E53"/>
    <w:rsid w:val="008F5F19"/>
    <w:rsid w:val="0090412C"/>
    <w:rsid w:val="00905190"/>
    <w:rsid w:val="009233A6"/>
    <w:rsid w:val="00937A8F"/>
    <w:rsid w:val="00946FAA"/>
    <w:rsid w:val="00950EDC"/>
    <w:rsid w:val="00955C2F"/>
    <w:rsid w:val="00967D3D"/>
    <w:rsid w:val="009852EB"/>
    <w:rsid w:val="00991762"/>
    <w:rsid w:val="00992D0C"/>
    <w:rsid w:val="00997F82"/>
    <w:rsid w:val="009A0537"/>
    <w:rsid w:val="009A09B1"/>
    <w:rsid w:val="009A1878"/>
    <w:rsid w:val="009A4A69"/>
    <w:rsid w:val="009A65F5"/>
    <w:rsid w:val="009B1C10"/>
    <w:rsid w:val="009B1F17"/>
    <w:rsid w:val="009B3C27"/>
    <w:rsid w:val="009B47E3"/>
    <w:rsid w:val="009C6536"/>
    <w:rsid w:val="009C7205"/>
    <w:rsid w:val="009D0A50"/>
    <w:rsid w:val="009D7EA2"/>
    <w:rsid w:val="009E612F"/>
    <w:rsid w:val="009F449C"/>
    <w:rsid w:val="00A10998"/>
    <w:rsid w:val="00A14BB4"/>
    <w:rsid w:val="00A234DE"/>
    <w:rsid w:val="00A252BF"/>
    <w:rsid w:val="00A33E84"/>
    <w:rsid w:val="00A37E01"/>
    <w:rsid w:val="00A43135"/>
    <w:rsid w:val="00A52FA8"/>
    <w:rsid w:val="00A53783"/>
    <w:rsid w:val="00A55A15"/>
    <w:rsid w:val="00A55A1F"/>
    <w:rsid w:val="00A55D6C"/>
    <w:rsid w:val="00A573D6"/>
    <w:rsid w:val="00A57C24"/>
    <w:rsid w:val="00A666FE"/>
    <w:rsid w:val="00A70A2A"/>
    <w:rsid w:val="00A90A85"/>
    <w:rsid w:val="00A945C2"/>
    <w:rsid w:val="00A97509"/>
    <w:rsid w:val="00A97B68"/>
    <w:rsid w:val="00AA0A82"/>
    <w:rsid w:val="00AA39B6"/>
    <w:rsid w:val="00AB07F9"/>
    <w:rsid w:val="00AC028F"/>
    <w:rsid w:val="00AC36A2"/>
    <w:rsid w:val="00AD1E6C"/>
    <w:rsid w:val="00AD4007"/>
    <w:rsid w:val="00AD7FDE"/>
    <w:rsid w:val="00AE11DC"/>
    <w:rsid w:val="00AE641C"/>
    <w:rsid w:val="00B10F27"/>
    <w:rsid w:val="00B12C25"/>
    <w:rsid w:val="00B12E40"/>
    <w:rsid w:val="00B26F6D"/>
    <w:rsid w:val="00B336CA"/>
    <w:rsid w:val="00B36BBA"/>
    <w:rsid w:val="00B43666"/>
    <w:rsid w:val="00B43B53"/>
    <w:rsid w:val="00B673F2"/>
    <w:rsid w:val="00B75121"/>
    <w:rsid w:val="00B768E9"/>
    <w:rsid w:val="00B830C6"/>
    <w:rsid w:val="00B8659A"/>
    <w:rsid w:val="00BB56CE"/>
    <w:rsid w:val="00BB6E66"/>
    <w:rsid w:val="00BD7C47"/>
    <w:rsid w:val="00BD7FFD"/>
    <w:rsid w:val="00BF6C3A"/>
    <w:rsid w:val="00BF7457"/>
    <w:rsid w:val="00C04A44"/>
    <w:rsid w:val="00C202B5"/>
    <w:rsid w:val="00C302E3"/>
    <w:rsid w:val="00C32AAB"/>
    <w:rsid w:val="00C473E6"/>
    <w:rsid w:val="00C47BEF"/>
    <w:rsid w:val="00C544B0"/>
    <w:rsid w:val="00C6707F"/>
    <w:rsid w:val="00C70084"/>
    <w:rsid w:val="00C72A19"/>
    <w:rsid w:val="00C74CBB"/>
    <w:rsid w:val="00C94378"/>
    <w:rsid w:val="00CA18C8"/>
    <w:rsid w:val="00CB08D8"/>
    <w:rsid w:val="00CD33A6"/>
    <w:rsid w:val="00CD453C"/>
    <w:rsid w:val="00CF1AEB"/>
    <w:rsid w:val="00D002A1"/>
    <w:rsid w:val="00D05CF5"/>
    <w:rsid w:val="00D15307"/>
    <w:rsid w:val="00D54138"/>
    <w:rsid w:val="00D55BBD"/>
    <w:rsid w:val="00D75D44"/>
    <w:rsid w:val="00D820A6"/>
    <w:rsid w:val="00D82CE8"/>
    <w:rsid w:val="00D83861"/>
    <w:rsid w:val="00D92DA8"/>
    <w:rsid w:val="00DA2DC3"/>
    <w:rsid w:val="00DA6B22"/>
    <w:rsid w:val="00DB2C62"/>
    <w:rsid w:val="00DB3F0F"/>
    <w:rsid w:val="00DD26C9"/>
    <w:rsid w:val="00DD3EE2"/>
    <w:rsid w:val="00DD6618"/>
    <w:rsid w:val="00DD6A61"/>
    <w:rsid w:val="00DD722D"/>
    <w:rsid w:val="00DE4354"/>
    <w:rsid w:val="00DF0742"/>
    <w:rsid w:val="00DF122D"/>
    <w:rsid w:val="00DF16ED"/>
    <w:rsid w:val="00E0368D"/>
    <w:rsid w:val="00E101C8"/>
    <w:rsid w:val="00E25742"/>
    <w:rsid w:val="00E30379"/>
    <w:rsid w:val="00E30D9E"/>
    <w:rsid w:val="00E44198"/>
    <w:rsid w:val="00E54587"/>
    <w:rsid w:val="00E60334"/>
    <w:rsid w:val="00E906F3"/>
    <w:rsid w:val="00E91593"/>
    <w:rsid w:val="00E922AD"/>
    <w:rsid w:val="00E9613C"/>
    <w:rsid w:val="00EA155E"/>
    <w:rsid w:val="00EA3C9B"/>
    <w:rsid w:val="00EA766C"/>
    <w:rsid w:val="00EB29CA"/>
    <w:rsid w:val="00EB65C0"/>
    <w:rsid w:val="00EC2F2F"/>
    <w:rsid w:val="00EC7AEC"/>
    <w:rsid w:val="00ED0FA1"/>
    <w:rsid w:val="00ED17B7"/>
    <w:rsid w:val="00ED5AD4"/>
    <w:rsid w:val="00ED6D9F"/>
    <w:rsid w:val="00EE0748"/>
    <w:rsid w:val="00EF2E95"/>
    <w:rsid w:val="00EF6638"/>
    <w:rsid w:val="00F004C3"/>
    <w:rsid w:val="00F108CA"/>
    <w:rsid w:val="00F12E6A"/>
    <w:rsid w:val="00F23F27"/>
    <w:rsid w:val="00F27CCE"/>
    <w:rsid w:val="00F30DAB"/>
    <w:rsid w:val="00F34153"/>
    <w:rsid w:val="00F413B2"/>
    <w:rsid w:val="00F43666"/>
    <w:rsid w:val="00F5202D"/>
    <w:rsid w:val="00F61F89"/>
    <w:rsid w:val="00F62451"/>
    <w:rsid w:val="00F771F1"/>
    <w:rsid w:val="00F8335C"/>
    <w:rsid w:val="00F84EC7"/>
    <w:rsid w:val="00FA5B22"/>
    <w:rsid w:val="00FA6356"/>
    <w:rsid w:val="00FA734C"/>
    <w:rsid w:val="00FB0090"/>
    <w:rsid w:val="00FB0591"/>
    <w:rsid w:val="00FB0CB4"/>
    <w:rsid w:val="00FB2E40"/>
    <w:rsid w:val="00FB4919"/>
    <w:rsid w:val="00FB50BE"/>
    <w:rsid w:val="00FB54EA"/>
    <w:rsid w:val="00FB755C"/>
    <w:rsid w:val="00FD07A2"/>
    <w:rsid w:val="00FD76F1"/>
    <w:rsid w:val="00FF15E0"/>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188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9">
    <w:name w:val="heading 9"/>
    <w:basedOn w:val="Normlny"/>
    <w:next w:val="Normlny"/>
    <w:link w:val="Nadpis9Char"/>
    <w:uiPriority w:val="9"/>
    <w:semiHidden/>
    <w:unhideWhenUsed/>
    <w:qFormat/>
    <w:rsid w:val="001C32D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3E6F8F"/>
    <w:pPr>
      <w:autoSpaceDE w:val="0"/>
      <w:autoSpaceDN w:val="0"/>
      <w:adjustRightInd w:val="0"/>
      <w:spacing w:after="0" w:line="240" w:lineRule="auto"/>
    </w:pPr>
    <w:rPr>
      <w:rFonts w:ascii="Arial" w:hAnsi="Arial" w:cs="Arial"/>
      <w:color w:val="000000"/>
      <w:sz w:val="20"/>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adpis9Char">
    <w:name w:val="Nadpis 9 Char"/>
    <w:basedOn w:val="Predvolenpsmoodseku"/>
    <w:link w:val="Nadpis9"/>
    <w:uiPriority w:val="9"/>
    <w:semiHidden/>
    <w:rsid w:val="001C32D3"/>
    <w:rPr>
      <w:rFonts w:asciiTheme="majorHAnsi" w:eastAsiaTheme="majorEastAsia" w:hAnsiTheme="majorHAnsi" w:cstheme="majorBidi"/>
      <w:i/>
      <w:iCs/>
      <w:color w:val="272727" w:themeColor="text1" w:themeTint="D8"/>
      <w:sz w:val="21"/>
      <w:szCs w:val="21"/>
      <w:lang w:eastAsia="sk-SK"/>
    </w:rPr>
  </w:style>
  <w:style w:type="paragraph" w:styleId="truktradokumentu">
    <w:name w:val="Document Map"/>
    <w:basedOn w:val="Normlny"/>
    <w:link w:val="truktradokumentuChar"/>
    <w:uiPriority w:val="99"/>
    <w:semiHidden/>
    <w:unhideWhenUsed/>
    <w:rsid w:val="00726901"/>
    <w:pPr>
      <w:spacing w:after="0" w:line="240" w:lineRule="auto"/>
    </w:pPr>
    <w:rPr>
      <w:rFonts w:ascii="Segoe UI" w:hAnsi="Segoe UI" w:cs="Segoe UI"/>
      <w:sz w:val="16"/>
      <w:szCs w:val="16"/>
    </w:rPr>
  </w:style>
  <w:style w:type="character" w:customStyle="1" w:styleId="truktradokumentuChar">
    <w:name w:val="Štruktúra dokumentu Char"/>
    <w:basedOn w:val="Predvolenpsmoodseku"/>
    <w:link w:val="truktradokumentu"/>
    <w:uiPriority w:val="99"/>
    <w:semiHidden/>
    <w:rsid w:val="00726901"/>
    <w:rPr>
      <w:rFonts w:ascii="Segoe UI" w:eastAsiaTheme="minorEastAsia" w:hAnsi="Segoe UI" w:cs="Segoe UI"/>
      <w:sz w:val="16"/>
      <w:szCs w:val="16"/>
      <w:lang w:eastAsia="sk-SK"/>
    </w:rPr>
  </w:style>
  <w:style w:type="character" w:customStyle="1" w:styleId="Nevyrieenzmienka3">
    <w:name w:val="Nevyriešená zmienka3"/>
    <w:basedOn w:val="Predvolenpsmoodseku"/>
    <w:uiPriority w:val="99"/>
    <w:semiHidden/>
    <w:unhideWhenUsed/>
    <w:rsid w:val="00860B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o.statistics.sk" TargetMode="External"/><Relationship Id="rId13" Type="http://schemas.openxmlformats.org/officeDocument/2006/relationships/hyperlink" Target="https://mas-btmmb.webnode.sk/vyzvy/"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registeruz.sk"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gisteruz.sk" TargetMode="External"/><Relationship Id="rId5" Type="http://schemas.openxmlformats.org/officeDocument/2006/relationships/webSettings" Target="webSettings.xml"/><Relationship Id="rId15" Type="http://schemas.openxmlformats.org/officeDocument/2006/relationships/hyperlink" Target="mailto:zo.btmmb@gmail.com" TargetMode="External"/><Relationship Id="rId10" Type="http://schemas.openxmlformats.org/officeDocument/2006/relationships/hyperlink" Target="https://www.ip.gov.sk/app/registerN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egisteruz.sk" TargetMode="External"/><Relationship Id="rId14" Type="http://schemas.openxmlformats.org/officeDocument/2006/relationships/hyperlink" Target="https://mas-btmmb.webnode.sk/vyzvy/" TargetMode="External"/></Relationships>
</file>

<file path=word/_rels/header1.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jp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6E5343" w:rsidP="006E5343">
          <w:pPr>
            <w:pStyle w:val="678D2780F93A4E9CBBCC21DDFEB305336"/>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6E5343" w:rsidP="006E5343">
          <w:pPr>
            <w:pStyle w:val="499F365F6C2C452B860A876DCE3C78656"/>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6E5343" w:rsidP="006E5343">
          <w:pPr>
            <w:pStyle w:val="AFD889F97F99478CA19E00A9D53387046"/>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6E5343" w:rsidP="006E5343">
          <w:pPr>
            <w:pStyle w:val="1F61477AE26247998C6191594936CE976"/>
          </w:pPr>
          <w:r w:rsidRPr="00494B4C">
            <w:rPr>
              <w:rStyle w:val="Zstupntext"/>
            </w:rPr>
            <w:t>Vyberte položku.</w:t>
          </w:r>
        </w:p>
      </w:docPartBody>
    </w:docPart>
    <w:docPart>
      <w:docPartPr>
        <w:name w:val="1FA5DEB89E2548DFBDBBA2C114D13343"/>
        <w:category>
          <w:name w:val="Všeobecné"/>
          <w:gallery w:val="placeholder"/>
        </w:category>
        <w:types>
          <w:type w:val="bbPlcHdr"/>
        </w:types>
        <w:behaviors>
          <w:behavior w:val="content"/>
        </w:behaviors>
        <w:guid w:val="{79F19867-C54C-47F5-A973-9CA58380C424}"/>
      </w:docPartPr>
      <w:docPartBody>
        <w:p w:rsidR="00DE183C" w:rsidRDefault="006E5343" w:rsidP="006E5343">
          <w:pPr>
            <w:pStyle w:val="1FA5DEB89E2548DFBDBBA2C114D133431"/>
          </w:pPr>
          <w:r w:rsidRPr="000F3CCB">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07C80"/>
    <w:rsid w:val="00022025"/>
    <w:rsid w:val="00030340"/>
    <w:rsid w:val="000408D7"/>
    <w:rsid w:val="00044DBA"/>
    <w:rsid w:val="000738CB"/>
    <w:rsid w:val="00081B5F"/>
    <w:rsid w:val="000E2AB8"/>
    <w:rsid w:val="001972DB"/>
    <w:rsid w:val="001A38A8"/>
    <w:rsid w:val="001B2475"/>
    <w:rsid w:val="00237B1B"/>
    <w:rsid w:val="00261F37"/>
    <w:rsid w:val="002640AA"/>
    <w:rsid w:val="00301556"/>
    <w:rsid w:val="00331CE2"/>
    <w:rsid w:val="003706C2"/>
    <w:rsid w:val="00375A98"/>
    <w:rsid w:val="003A7BFE"/>
    <w:rsid w:val="003C5B56"/>
    <w:rsid w:val="003F03A5"/>
    <w:rsid w:val="00403710"/>
    <w:rsid w:val="00424257"/>
    <w:rsid w:val="00427706"/>
    <w:rsid w:val="00436420"/>
    <w:rsid w:val="004B348D"/>
    <w:rsid w:val="004C5215"/>
    <w:rsid w:val="004E2BCA"/>
    <w:rsid w:val="004F2CDE"/>
    <w:rsid w:val="00504897"/>
    <w:rsid w:val="005358B4"/>
    <w:rsid w:val="00540F5F"/>
    <w:rsid w:val="00560FCD"/>
    <w:rsid w:val="00562C21"/>
    <w:rsid w:val="005728CB"/>
    <w:rsid w:val="00585D5D"/>
    <w:rsid w:val="005E0EF8"/>
    <w:rsid w:val="0061653F"/>
    <w:rsid w:val="00657BCF"/>
    <w:rsid w:val="006E5343"/>
    <w:rsid w:val="007615B7"/>
    <w:rsid w:val="007B5FBC"/>
    <w:rsid w:val="00825069"/>
    <w:rsid w:val="008C0A83"/>
    <w:rsid w:val="008C3DC5"/>
    <w:rsid w:val="00924C55"/>
    <w:rsid w:val="00956837"/>
    <w:rsid w:val="009617A1"/>
    <w:rsid w:val="009B7CB8"/>
    <w:rsid w:val="009C3B1A"/>
    <w:rsid w:val="00A21FAA"/>
    <w:rsid w:val="00A30B05"/>
    <w:rsid w:val="00A46377"/>
    <w:rsid w:val="00AC04BF"/>
    <w:rsid w:val="00AD1AB6"/>
    <w:rsid w:val="00AD6AB3"/>
    <w:rsid w:val="00AE1C22"/>
    <w:rsid w:val="00AE7BE2"/>
    <w:rsid w:val="00AF1F57"/>
    <w:rsid w:val="00B05E4E"/>
    <w:rsid w:val="00B4115B"/>
    <w:rsid w:val="00B558D0"/>
    <w:rsid w:val="00B727C9"/>
    <w:rsid w:val="00B973B3"/>
    <w:rsid w:val="00BA64EF"/>
    <w:rsid w:val="00BB7349"/>
    <w:rsid w:val="00C11362"/>
    <w:rsid w:val="00C34E20"/>
    <w:rsid w:val="00C41399"/>
    <w:rsid w:val="00C64CC7"/>
    <w:rsid w:val="00C91FDE"/>
    <w:rsid w:val="00C97176"/>
    <w:rsid w:val="00CE0B62"/>
    <w:rsid w:val="00D40D81"/>
    <w:rsid w:val="00DC30EC"/>
    <w:rsid w:val="00DD0724"/>
    <w:rsid w:val="00DE183C"/>
    <w:rsid w:val="00DE1FED"/>
    <w:rsid w:val="00E066CF"/>
    <w:rsid w:val="00E0700A"/>
    <w:rsid w:val="00E103FF"/>
    <w:rsid w:val="00E3109A"/>
    <w:rsid w:val="00E42414"/>
    <w:rsid w:val="00E50248"/>
    <w:rsid w:val="00EB1ABD"/>
    <w:rsid w:val="00EE0E0D"/>
    <w:rsid w:val="00F06975"/>
    <w:rsid w:val="00F17D77"/>
    <w:rsid w:val="00F17F58"/>
    <w:rsid w:val="00F251AE"/>
    <w:rsid w:val="00F3797D"/>
    <w:rsid w:val="00F8155B"/>
    <w:rsid w:val="00F865A5"/>
    <w:rsid w:val="00F941AB"/>
    <w:rsid w:val="00FD4568"/>
    <w:rsid w:val="00FE50F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6E5343"/>
    <w:rPr>
      <w:color w:val="808080"/>
    </w:rPr>
  </w:style>
  <w:style w:type="paragraph" w:customStyle="1" w:styleId="BD1635A8C8734B0292C93EB1471A4FBD">
    <w:name w:val="BD1635A8C8734B0292C93EB1471A4FBD"/>
    <w:rsid w:val="00A30B05"/>
  </w:style>
  <w:style w:type="paragraph" w:customStyle="1" w:styleId="1FA5DEB89E2548DFBDBBA2C114D133431">
    <w:name w:val="1FA5DEB89E2548DFBDBBA2C114D133431"/>
    <w:rsid w:val="006E5343"/>
    <w:pPr>
      <w:spacing w:after="200" w:line="276" w:lineRule="auto"/>
    </w:pPr>
    <w:rPr>
      <w:rFonts w:ascii="Times New Roman" w:hAnsi="Times New Roman"/>
      <w:sz w:val="24"/>
    </w:rPr>
  </w:style>
  <w:style w:type="paragraph" w:customStyle="1" w:styleId="678D2780F93A4E9CBBCC21DDFEB305336">
    <w:name w:val="678D2780F93A4E9CBBCC21DDFEB305336"/>
    <w:rsid w:val="006E5343"/>
    <w:pPr>
      <w:spacing w:after="200" w:line="276" w:lineRule="auto"/>
    </w:pPr>
    <w:rPr>
      <w:rFonts w:ascii="Times New Roman" w:hAnsi="Times New Roman"/>
      <w:sz w:val="24"/>
    </w:rPr>
  </w:style>
  <w:style w:type="paragraph" w:customStyle="1" w:styleId="499F365F6C2C452B860A876DCE3C78656">
    <w:name w:val="499F365F6C2C452B860A876DCE3C78656"/>
    <w:rsid w:val="006E5343"/>
    <w:pPr>
      <w:spacing w:after="200" w:line="276" w:lineRule="auto"/>
    </w:pPr>
    <w:rPr>
      <w:rFonts w:ascii="Times New Roman" w:hAnsi="Times New Roman"/>
      <w:sz w:val="24"/>
    </w:rPr>
  </w:style>
  <w:style w:type="paragraph" w:customStyle="1" w:styleId="AFD889F97F99478CA19E00A9D53387046">
    <w:name w:val="AFD889F97F99478CA19E00A9D53387046"/>
    <w:rsid w:val="006E5343"/>
    <w:pPr>
      <w:spacing w:after="200" w:line="276" w:lineRule="auto"/>
    </w:pPr>
    <w:rPr>
      <w:rFonts w:ascii="Times New Roman" w:hAnsi="Times New Roman"/>
      <w:sz w:val="24"/>
    </w:rPr>
  </w:style>
  <w:style w:type="paragraph" w:customStyle="1" w:styleId="1F61477AE26247998C6191594936CE976">
    <w:name w:val="1F61477AE26247998C6191594936CE976"/>
    <w:rsid w:val="006E5343"/>
    <w:pPr>
      <w:spacing w:after="200" w:line="276" w:lineRule="auto"/>
      <w:ind w:left="720"/>
      <w:contextualSpacing/>
    </w:pPr>
    <w:rPr>
      <w:rFonts w:ascii="Times New Roman"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590C6B-7F05-4AB6-9DCF-F3F8D22D7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13200</Words>
  <Characters>75242</Characters>
  <Application>Microsoft Office Word</Application>
  <DocSecurity>0</DocSecurity>
  <Lines>627</Lines>
  <Paragraphs>176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88266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2021-05-01T13:50:00Z</dcterms:created>
  <dcterms:modified xsi:type="dcterms:W3CDTF">2023-05-05T13:27:00Z</dcterms:modified>
</cp:coreProperties>
</file>